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D8C9D" w14:textId="77777777"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ОБЪЯВЛЕНИЕ</w:t>
      </w:r>
    </w:p>
    <w:p w14:paraId="04485E5F" w14:textId="2E12BD36"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 xml:space="preserve">ОБ </w:t>
      </w:r>
      <w:r w:rsidR="002D2947" w:rsidRPr="00623208">
        <w:rPr>
          <w:rFonts w:ascii="GHEA Grapalat" w:hAnsi="GHEA Grapalat"/>
          <w:sz w:val="24"/>
          <w:szCs w:val="24"/>
        </w:rPr>
        <w:t>ЗАПРОСЕ КОТИРОВОК</w:t>
      </w:r>
      <w:r w:rsidR="002D2947" w:rsidRPr="00623208">
        <w:rPr>
          <w:rStyle w:val="FootnoteReference"/>
          <w:rFonts w:ascii="GHEA Grapalat" w:hAnsi="GHEA Grapalat"/>
          <w:i w:val="0"/>
          <w:sz w:val="24"/>
          <w:szCs w:val="24"/>
        </w:rPr>
        <w:t xml:space="preserve"> </w:t>
      </w:r>
      <w:r w:rsidRPr="00623208">
        <w:rPr>
          <w:rStyle w:val="FootnoteReference"/>
          <w:rFonts w:ascii="GHEA Grapalat" w:hAnsi="GHEA Grapalat"/>
          <w:i w:val="0"/>
          <w:sz w:val="24"/>
          <w:szCs w:val="24"/>
        </w:rPr>
        <w:footnoteReference w:customMarkFollows="1" w:id="1"/>
        <w:t>*</w:t>
      </w:r>
    </w:p>
    <w:p w14:paraId="67591563" w14:textId="77777777"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p>
    <w:p w14:paraId="49A85129" w14:textId="77777777" w:rsidR="00777EAE"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 xml:space="preserve">Настоящий текст объявления утвержден Решением Оценочной Комиссии от </w:t>
      </w:r>
    </w:p>
    <w:p w14:paraId="5F965D9D" w14:textId="140F2FB6"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w:t>
      </w:r>
      <w:r w:rsidR="00F2061E">
        <w:rPr>
          <w:rFonts w:ascii="GHEA Grapalat" w:hAnsi="GHEA Grapalat"/>
          <w:i w:val="0"/>
          <w:sz w:val="24"/>
          <w:szCs w:val="24"/>
          <w:lang w:val="hy-AM"/>
        </w:rPr>
        <w:t>20</w:t>
      </w:r>
      <w:r w:rsidRPr="00623208">
        <w:rPr>
          <w:rFonts w:ascii="GHEA Grapalat" w:hAnsi="GHEA Grapalat"/>
          <w:i w:val="0"/>
          <w:sz w:val="24"/>
          <w:szCs w:val="24"/>
        </w:rPr>
        <w:t>" "</w:t>
      </w:r>
      <w:r w:rsidR="009D340F">
        <w:rPr>
          <w:rFonts w:ascii="GHEA Grapalat" w:hAnsi="GHEA Grapalat"/>
          <w:i w:val="0"/>
          <w:sz w:val="24"/>
          <w:szCs w:val="24"/>
          <w:lang w:val="hy-AM"/>
        </w:rPr>
        <w:t>02</w:t>
      </w:r>
      <w:r w:rsidRPr="00623208">
        <w:rPr>
          <w:rFonts w:ascii="GHEA Grapalat" w:hAnsi="GHEA Grapalat"/>
          <w:i w:val="0"/>
          <w:sz w:val="24"/>
          <w:szCs w:val="24"/>
        </w:rPr>
        <w:t>" 202</w:t>
      </w:r>
      <w:r w:rsidR="009D340F">
        <w:rPr>
          <w:rFonts w:ascii="GHEA Grapalat" w:hAnsi="GHEA Grapalat"/>
          <w:i w:val="0"/>
          <w:sz w:val="24"/>
          <w:szCs w:val="24"/>
          <w:lang w:val="hy-AM"/>
        </w:rPr>
        <w:t>6</w:t>
      </w:r>
      <w:r w:rsidRPr="00623208">
        <w:rPr>
          <w:rFonts w:ascii="GHEA Grapalat" w:hAnsi="GHEA Grapalat"/>
          <w:i w:val="0"/>
          <w:sz w:val="24"/>
          <w:szCs w:val="24"/>
        </w:rPr>
        <w:t xml:space="preserve"> года "2" </w:t>
      </w:r>
    </w:p>
    <w:p w14:paraId="26924A65" w14:textId="3800D6BB" w:rsidR="000B63C5" w:rsidRDefault="000B63C5" w:rsidP="000B63C5">
      <w:pPr>
        <w:pStyle w:val="BodyTextIndent"/>
        <w:widowControl w:val="0"/>
        <w:spacing w:after="160" w:line="240" w:lineRule="auto"/>
        <w:ind w:firstLine="0"/>
        <w:jc w:val="center"/>
        <w:rPr>
          <w:rFonts w:ascii="GHEA Grapalat" w:hAnsi="GHEA Grapalat"/>
          <w:i w:val="0"/>
          <w:sz w:val="24"/>
          <w:szCs w:val="24"/>
          <w:lang w:val="hy-AM"/>
        </w:rPr>
      </w:pPr>
      <w:r w:rsidRPr="00623208">
        <w:rPr>
          <w:rFonts w:ascii="GHEA Grapalat" w:hAnsi="GHEA Grapalat"/>
          <w:i w:val="0"/>
          <w:sz w:val="24"/>
          <w:szCs w:val="24"/>
        </w:rPr>
        <w:t xml:space="preserve">Код процедуры </w:t>
      </w:r>
      <w:r w:rsidR="007029E2">
        <w:rPr>
          <w:rFonts w:ascii="GHEA Grapalat" w:hAnsi="GHEA Grapalat"/>
          <w:i w:val="0"/>
          <w:sz w:val="24"/>
          <w:szCs w:val="24"/>
        </w:rPr>
        <w:t>EQ-GHAShDzB-</w:t>
      </w:r>
      <w:r w:rsidR="00DA282A">
        <w:rPr>
          <w:rFonts w:ascii="GHEA Grapalat" w:hAnsi="GHEA Grapalat"/>
          <w:i w:val="0"/>
          <w:sz w:val="24"/>
          <w:szCs w:val="24"/>
        </w:rPr>
        <w:t>26/43</w:t>
      </w:r>
    </w:p>
    <w:p w14:paraId="01C9ACA5" w14:textId="77777777" w:rsidR="001942A8" w:rsidRPr="001942A8" w:rsidRDefault="001942A8" w:rsidP="000B63C5">
      <w:pPr>
        <w:pStyle w:val="BodyTextIndent"/>
        <w:widowControl w:val="0"/>
        <w:spacing w:after="160" w:line="240" w:lineRule="auto"/>
        <w:ind w:firstLine="0"/>
        <w:jc w:val="center"/>
        <w:rPr>
          <w:rFonts w:ascii="GHEA Grapalat" w:hAnsi="GHEA Grapalat"/>
          <w:i w:val="0"/>
          <w:sz w:val="24"/>
          <w:szCs w:val="24"/>
          <w:lang w:val="hy-AM"/>
        </w:rPr>
      </w:pPr>
    </w:p>
    <w:p w14:paraId="1901524D" w14:textId="77777777" w:rsidR="000B63C5" w:rsidRPr="00623208" w:rsidRDefault="000B63C5" w:rsidP="000B63C5">
      <w:pPr>
        <w:pStyle w:val="BodyTextIndent"/>
        <w:widowControl w:val="0"/>
        <w:spacing w:after="160" w:line="240" w:lineRule="auto"/>
        <w:ind w:firstLine="0"/>
        <w:rPr>
          <w:rFonts w:ascii="GHEA Grapalat" w:hAnsi="GHEA Grapalat"/>
          <w:i w:val="0"/>
          <w:sz w:val="24"/>
          <w:szCs w:val="24"/>
        </w:rPr>
      </w:pPr>
      <w:r w:rsidRPr="00623208">
        <w:rPr>
          <w:rFonts w:ascii="GHEA Grapalat" w:hAnsi="GHEA Grapalat"/>
          <w:i w:val="0"/>
          <w:sz w:val="24"/>
          <w:szCs w:val="24"/>
        </w:rPr>
        <w:t>Заказчик мэрия г.Еревана, находящийся по адресу находящийся по адресу:  РА, г.Ереван, ул. Аргишти 1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623208">
        <w:rPr>
          <w:rFonts w:ascii="GHEA Grapalat" w:hAnsi="GHEA Grapalat"/>
          <w:i w:val="0"/>
          <w:sz w:val="24"/>
          <w:szCs w:val="24"/>
        </w:rPr>
        <w:t>www.armeps.am</w:t>
      </w:r>
      <w:r>
        <w:fldChar w:fldCharType="end"/>
      </w:r>
      <w:r w:rsidRPr="00623208">
        <w:rPr>
          <w:rFonts w:ascii="GHEA Grapalat" w:hAnsi="GHEA Grapalat"/>
          <w:i w:val="0"/>
          <w:sz w:val="24"/>
          <w:szCs w:val="24"/>
        </w:rPr>
        <w:t>).</w:t>
      </w:r>
    </w:p>
    <w:p w14:paraId="62BF04F9" w14:textId="2A0760FD" w:rsidR="000B63C5" w:rsidRPr="00623208" w:rsidRDefault="000B63C5" w:rsidP="000B63C5">
      <w:pPr>
        <w:pStyle w:val="BodyTextIndent"/>
        <w:widowControl w:val="0"/>
        <w:spacing w:after="160" w:line="240" w:lineRule="auto"/>
        <w:ind w:firstLine="567"/>
        <w:rPr>
          <w:rFonts w:ascii="GHEA Grapalat" w:hAnsi="GHEA Grapalat"/>
          <w:i w:val="0"/>
          <w:spacing w:val="6"/>
          <w:sz w:val="24"/>
          <w:szCs w:val="24"/>
        </w:rPr>
      </w:pPr>
      <w:r w:rsidRPr="00623208">
        <w:rPr>
          <w:rFonts w:ascii="GHEA Grapalat" w:hAnsi="GHEA Grapalat"/>
          <w:i w:val="0"/>
          <w:sz w:val="24"/>
          <w:szCs w:val="24"/>
        </w:rPr>
        <w:t>Участнику, отобранному по итогам настоящей процедуры, в</w:t>
      </w:r>
      <w:r w:rsidRPr="00623208">
        <w:rPr>
          <w:rFonts w:ascii="Courier New" w:hAnsi="Courier New" w:cs="Courier New"/>
          <w:i w:val="0"/>
          <w:sz w:val="24"/>
          <w:szCs w:val="24"/>
          <w:lang w:val="en-US"/>
        </w:rPr>
        <w:t> </w:t>
      </w:r>
      <w:r w:rsidRPr="00623208">
        <w:rPr>
          <w:rFonts w:ascii="GHEA Grapalat" w:hAnsi="GHEA Grapalat"/>
          <w:i w:val="0"/>
          <w:spacing w:val="6"/>
          <w:sz w:val="24"/>
          <w:szCs w:val="24"/>
        </w:rPr>
        <w:t>установленном</w:t>
      </w:r>
      <w:r w:rsidRPr="00623208">
        <w:rPr>
          <w:rFonts w:ascii="Courier New" w:hAnsi="Courier New" w:cs="Courier New"/>
          <w:i w:val="0"/>
          <w:spacing w:val="6"/>
          <w:sz w:val="24"/>
          <w:szCs w:val="24"/>
          <w:lang w:val="en-US"/>
        </w:rPr>
        <w:t> </w:t>
      </w:r>
      <w:r w:rsidRPr="00623208">
        <w:rPr>
          <w:rFonts w:ascii="GHEA Grapalat" w:hAnsi="GHEA Grapalat"/>
          <w:i w:val="0"/>
          <w:spacing w:val="6"/>
          <w:sz w:val="24"/>
          <w:szCs w:val="24"/>
        </w:rPr>
        <w:t xml:space="preserve">порядке будет предложено заключить договор на поставку </w:t>
      </w:r>
      <w:r w:rsidR="00DA282A">
        <w:rPr>
          <w:rFonts w:ascii="GHEA Grapalat" w:hAnsi="GHEA Grapalat"/>
          <w:b/>
          <w:bCs/>
          <w:i w:val="0"/>
          <w:spacing w:val="6"/>
          <w:sz w:val="24"/>
          <w:szCs w:val="24"/>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b/>
          <w:bCs/>
          <w:i w:val="0"/>
          <w:spacing w:val="6"/>
          <w:sz w:val="24"/>
          <w:szCs w:val="24"/>
        </w:rPr>
        <w:t>.</w:t>
      </w:r>
      <w:r w:rsidRPr="00623208">
        <w:rPr>
          <w:rFonts w:ascii="GHEA Grapalat" w:hAnsi="GHEA Grapalat"/>
          <w:i w:val="0"/>
          <w:sz w:val="24"/>
          <w:szCs w:val="24"/>
        </w:rPr>
        <w:t>(далее — договор).</w:t>
      </w:r>
    </w:p>
    <w:p w14:paraId="552EBCB7" w14:textId="77777777" w:rsidR="000B63C5" w:rsidRPr="00623208" w:rsidRDefault="000B63C5" w:rsidP="000B63C5">
      <w:pPr>
        <w:pStyle w:val="BodyTextIndent"/>
        <w:widowControl w:val="0"/>
        <w:spacing w:after="160" w:line="240" w:lineRule="auto"/>
        <w:ind w:firstLine="0"/>
        <w:rPr>
          <w:rFonts w:ascii="GHEA Grapalat" w:hAnsi="GHEA Grapalat"/>
          <w:i w:val="0"/>
          <w:sz w:val="24"/>
          <w:szCs w:val="24"/>
        </w:rPr>
      </w:pPr>
      <w:r w:rsidRPr="0062320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23208">
        <w:rPr>
          <w:rFonts w:ascii="Courier New" w:hAnsi="Courier New" w:cs="Courier New"/>
          <w:i w:val="0"/>
          <w:sz w:val="24"/>
          <w:szCs w:val="24"/>
          <w:lang w:val="en-US"/>
        </w:rPr>
        <w:t> </w:t>
      </w:r>
      <w:r w:rsidRPr="00623208">
        <w:rPr>
          <w:rFonts w:ascii="GHEA Grapalat" w:hAnsi="GHEA Grapalat"/>
          <w:i w:val="0"/>
          <w:sz w:val="24"/>
          <w:szCs w:val="24"/>
        </w:rPr>
        <w:t>настоящей процедуре.</w:t>
      </w:r>
    </w:p>
    <w:p w14:paraId="7D0AA6C6"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623208" w:rsidDel="00052084">
        <w:rPr>
          <w:rFonts w:ascii="GHEA Grapalat" w:hAnsi="GHEA Grapalat"/>
          <w:i w:val="0"/>
          <w:sz w:val="24"/>
          <w:szCs w:val="24"/>
        </w:rPr>
        <w:t xml:space="preserve"> </w:t>
      </w:r>
      <w:r w:rsidRPr="00623208">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623208">
        <w:rPr>
          <w:rFonts w:ascii="GHEA Grapalat" w:hAnsi="GHEA Grapalat"/>
          <w:i w:val="0"/>
          <w:sz w:val="24"/>
          <w:szCs w:val="24"/>
          <w:lang w:val="hy-AM"/>
        </w:rPr>
        <w:t xml:space="preserve"> </w:t>
      </w:r>
      <w:r w:rsidRPr="00623208">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1CACE228"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623208">
        <w:rPr>
          <w:rStyle w:val="FootnoteReference"/>
          <w:rFonts w:ascii="GHEA Grapalat" w:hAnsi="GHEA Grapalat"/>
          <w:i w:val="0"/>
          <w:sz w:val="24"/>
          <w:szCs w:val="24"/>
        </w:rPr>
        <w:footnoteReference w:id="2"/>
      </w:r>
    </w:p>
    <w:p w14:paraId="2F6CE57C" w14:textId="77777777" w:rsidR="000B63C5" w:rsidRPr="00623208" w:rsidRDefault="000B63C5" w:rsidP="000B63C5">
      <w:pPr>
        <w:pStyle w:val="BodyTextIndent"/>
        <w:widowControl w:val="0"/>
        <w:spacing w:after="160" w:line="240" w:lineRule="auto"/>
        <w:ind w:firstLine="567"/>
        <w:rPr>
          <w:rFonts w:ascii="GHEA Grapalat" w:hAnsi="GHEA Grapalat"/>
          <w:i w:val="0"/>
          <w:spacing w:val="-6"/>
          <w:sz w:val="24"/>
          <w:szCs w:val="24"/>
        </w:rPr>
      </w:pPr>
      <w:r w:rsidRPr="00623208">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23208">
        <w:rPr>
          <w:rFonts w:ascii="Courier New" w:hAnsi="Courier New" w:cs="Courier New"/>
          <w:i w:val="0"/>
          <w:spacing w:val="-6"/>
          <w:sz w:val="24"/>
          <w:szCs w:val="24"/>
          <w:lang w:val="en-US"/>
        </w:rPr>
        <w:t> </w:t>
      </w:r>
      <w:r w:rsidRPr="00623208">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FAC8E6D" w14:textId="01BA809A"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lastRenderedPageBreak/>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623208">
        <w:rPr>
          <w:rFonts w:ascii="GHEA Grapalat" w:hAnsi="GHEA Grapalat"/>
          <w:i w:val="0"/>
          <w:sz w:val="24"/>
          <w:szCs w:val="24"/>
        </w:rPr>
        <w:t>www.armeps.am</w:t>
      </w:r>
      <w:r>
        <w:fldChar w:fldCharType="end"/>
      </w:r>
      <w:r w:rsidRPr="00623208">
        <w:rPr>
          <w:rFonts w:ascii="GHEA Grapalat" w:hAnsi="GHEA Grapalat"/>
          <w:i w:val="0"/>
          <w:sz w:val="24"/>
          <w:szCs w:val="24"/>
        </w:rPr>
        <w:t xml:space="preserve">), </w:t>
      </w:r>
      <w:r w:rsidRPr="00623208">
        <w:rPr>
          <w:rFonts w:ascii="GHEA Grapalat" w:hAnsi="GHEA Grapalat"/>
        </w:rPr>
        <w:t xml:space="preserve">до </w:t>
      </w:r>
      <w:r w:rsidR="007F3AF6">
        <w:rPr>
          <w:rFonts w:ascii="GHEA Grapalat" w:hAnsi="GHEA Grapalat"/>
          <w:b/>
          <w:sz w:val="22"/>
          <w:szCs w:val="22"/>
          <w:lang w:val="hy-AM"/>
        </w:rPr>
        <w:t>11:30</w:t>
      </w:r>
      <w:r w:rsidR="0022447C">
        <w:rPr>
          <w:rFonts w:ascii="GHEA Grapalat" w:hAnsi="GHEA Grapalat"/>
          <w:b/>
          <w:sz w:val="22"/>
          <w:szCs w:val="22"/>
          <w:lang w:val="hy-AM"/>
        </w:rPr>
        <w:t xml:space="preserve"> часов </w:t>
      </w:r>
      <w:r w:rsidR="00F2061E">
        <w:rPr>
          <w:rFonts w:ascii="GHEA Grapalat" w:hAnsi="GHEA Grapalat"/>
          <w:b/>
          <w:sz w:val="22"/>
          <w:szCs w:val="22"/>
          <w:lang w:val="hy-AM"/>
        </w:rPr>
        <w:t>03.03.2026</w:t>
      </w:r>
      <w:r w:rsidR="00B71FF8">
        <w:rPr>
          <w:rFonts w:ascii="GHEA Grapalat" w:hAnsi="GHEA Grapalat"/>
          <w:b/>
          <w:sz w:val="22"/>
          <w:szCs w:val="22"/>
          <w:lang w:val="hy-AM"/>
        </w:rPr>
        <w:t xml:space="preserve">  </w:t>
      </w:r>
      <w:r w:rsidRPr="00623208">
        <w:rPr>
          <w:rFonts w:ascii="GHEA Grapalat" w:hAnsi="GHEA Grapalat"/>
          <w:i w:val="0"/>
          <w:sz w:val="24"/>
          <w:szCs w:val="24"/>
        </w:rPr>
        <w:t>с даты опубликования настоящего объявления.</w:t>
      </w:r>
    </w:p>
    <w:p w14:paraId="19E0D746"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Кроме армянского языка заявки могут быть поданы также на английском или русском языке.</w:t>
      </w:r>
    </w:p>
    <w:p w14:paraId="61AF4CA7" w14:textId="21CCFD2E"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7F3AF6">
        <w:rPr>
          <w:rFonts w:ascii="GHEA Grapalat" w:hAnsi="GHEA Grapalat"/>
          <w:b/>
          <w:sz w:val="22"/>
          <w:szCs w:val="22"/>
          <w:lang w:val="hy-AM"/>
        </w:rPr>
        <w:t>11:30</w:t>
      </w:r>
      <w:r w:rsidR="0022447C">
        <w:rPr>
          <w:rFonts w:ascii="GHEA Grapalat" w:hAnsi="GHEA Grapalat"/>
          <w:b/>
          <w:sz w:val="22"/>
          <w:szCs w:val="22"/>
          <w:lang w:val="hy-AM"/>
        </w:rPr>
        <w:t xml:space="preserve"> часов </w:t>
      </w:r>
      <w:r w:rsidR="00F2061E">
        <w:rPr>
          <w:rFonts w:ascii="GHEA Grapalat" w:hAnsi="GHEA Grapalat"/>
          <w:b/>
          <w:sz w:val="22"/>
          <w:szCs w:val="22"/>
          <w:lang w:val="hy-AM"/>
        </w:rPr>
        <w:t>03.03.2026</w:t>
      </w:r>
      <w:r w:rsidR="00B71FF8">
        <w:rPr>
          <w:rFonts w:ascii="GHEA Grapalat" w:hAnsi="GHEA Grapalat"/>
          <w:b/>
          <w:sz w:val="22"/>
          <w:szCs w:val="22"/>
          <w:lang w:val="hy-AM"/>
        </w:rPr>
        <w:t xml:space="preserve">  </w:t>
      </w:r>
      <w:r w:rsidRPr="00623208">
        <w:rPr>
          <w:rFonts w:ascii="GHEA Grapalat" w:hAnsi="GHEA Grapalat"/>
          <w:i w:val="0"/>
          <w:sz w:val="24"/>
          <w:szCs w:val="24"/>
        </w:rPr>
        <w:t>со дня опубликования настоящего объявления.</w:t>
      </w:r>
    </w:p>
    <w:p w14:paraId="1D1C93AA"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C5990EF" w14:textId="5FFAE12B"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Для получения дополнительной информации, связанной с настоящим</w:t>
      </w:r>
      <w:r w:rsidRPr="00623208">
        <w:rPr>
          <w:rFonts w:ascii="Courier New" w:hAnsi="Courier New" w:cs="Courier New"/>
          <w:i w:val="0"/>
          <w:sz w:val="24"/>
          <w:szCs w:val="24"/>
          <w:lang w:val="en-US"/>
        </w:rPr>
        <w:t> </w:t>
      </w:r>
      <w:r w:rsidRPr="00623208">
        <w:rPr>
          <w:rFonts w:ascii="GHEA Grapalat" w:hAnsi="GHEA Grapalat"/>
          <w:i w:val="0"/>
          <w:sz w:val="24"/>
          <w:szCs w:val="24"/>
        </w:rPr>
        <w:t>объявлением, можете обратиться к секретарю Оценочной комиссии</w:t>
      </w:r>
      <w:r w:rsidR="00D61D57">
        <w:rPr>
          <w:rFonts w:ascii="GHEA Grapalat" w:hAnsi="GHEA Grapalat"/>
          <w:i w:val="0"/>
          <w:sz w:val="24"/>
          <w:szCs w:val="24"/>
          <w:lang w:val="hy-AM"/>
        </w:rPr>
        <w:t xml:space="preserve"> </w:t>
      </w:r>
      <w:r w:rsidR="00D61D57">
        <w:rPr>
          <w:rFonts w:ascii="GHEA Grapalat" w:hAnsi="GHEA Grapalat"/>
          <w:i w:val="0"/>
          <w:sz w:val="24"/>
          <w:szCs w:val="24"/>
        </w:rPr>
        <w:t>Сергею Симоняну.</w:t>
      </w:r>
      <w:r w:rsidRPr="00623208">
        <w:rPr>
          <w:rFonts w:ascii="GHEA Grapalat" w:hAnsi="GHEA Grapalat"/>
          <w:i w:val="0"/>
          <w:sz w:val="24"/>
          <w:szCs w:val="24"/>
        </w:rPr>
        <w:t xml:space="preserve"> </w:t>
      </w:r>
    </w:p>
    <w:p w14:paraId="431A1929" w14:textId="77777777" w:rsidR="000B63C5" w:rsidRPr="00623208" w:rsidRDefault="000B63C5" w:rsidP="000B63C5">
      <w:pPr>
        <w:pStyle w:val="FootnoteText"/>
        <w:tabs>
          <w:tab w:val="left" w:pos="1350"/>
        </w:tabs>
        <w:jc w:val="both"/>
        <w:rPr>
          <w:rFonts w:ascii="GHEA Grapalat" w:hAnsi="GHEA Grapalat"/>
          <w:b/>
          <w:bCs/>
          <w:sz w:val="24"/>
          <w:szCs w:val="24"/>
          <w:lang w:val="hy-AM"/>
        </w:rPr>
      </w:pPr>
      <w:r w:rsidRPr="00623208">
        <w:rPr>
          <w:rFonts w:ascii="GHEA Grapalat" w:hAnsi="GHEA Grapalat"/>
          <w:b/>
          <w:bCs/>
          <w:sz w:val="24"/>
          <w:szCs w:val="24"/>
        </w:rPr>
        <w:t>Телефон` 011514</w:t>
      </w:r>
      <w:r w:rsidRPr="00623208">
        <w:rPr>
          <w:rFonts w:ascii="GHEA Grapalat" w:hAnsi="GHEA Grapalat"/>
          <w:b/>
          <w:bCs/>
          <w:sz w:val="24"/>
          <w:szCs w:val="24"/>
          <w:lang w:val="hy-AM"/>
        </w:rPr>
        <w:t>194</w:t>
      </w:r>
    </w:p>
    <w:p w14:paraId="5B4408F1" w14:textId="4EE6898F" w:rsidR="000B63C5" w:rsidRPr="00623208" w:rsidRDefault="000B63C5" w:rsidP="000B63C5">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 xml:space="preserve">Электронная почта </w:t>
      </w:r>
      <w:r w:rsidR="007F3AF6">
        <w:rPr>
          <w:rFonts w:ascii="GHEA Grapalat" w:hAnsi="GHEA Grapalat"/>
          <w:b/>
          <w:bCs/>
          <w:i w:val="0"/>
          <w:sz w:val="24"/>
          <w:szCs w:val="24"/>
        </w:rPr>
        <w:t xml:space="preserve">sergey.simonyan@yerevan.am </w:t>
      </w:r>
      <w:r w:rsidRPr="00623208">
        <w:rPr>
          <w:rFonts w:ascii="GHEA Grapalat" w:hAnsi="GHEA Grapalat"/>
          <w:b/>
          <w:bCs/>
          <w:i w:val="0"/>
          <w:sz w:val="24"/>
          <w:szCs w:val="24"/>
        </w:rPr>
        <w:t xml:space="preserve"> </w:t>
      </w:r>
    </w:p>
    <w:p w14:paraId="5C17F797" w14:textId="77777777" w:rsidR="000B63C5" w:rsidRPr="00623208" w:rsidRDefault="000B63C5" w:rsidP="000B63C5">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Заказчик Мэрия  г.Еревана</w:t>
      </w:r>
    </w:p>
    <w:p w14:paraId="1E82473B" w14:textId="77777777" w:rsidR="000B63C5" w:rsidRPr="00623208" w:rsidRDefault="000B63C5" w:rsidP="000B63C5">
      <w:pPr>
        <w:pStyle w:val="BodyTextIndent"/>
        <w:widowControl w:val="0"/>
        <w:spacing w:after="160" w:line="240" w:lineRule="auto"/>
        <w:ind w:left="3969" w:firstLine="0"/>
        <w:rPr>
          <w:rFonts w:ascii="GHEA Grapalat" w:hAnsi="GHEA Grapalat"/>
          <w:i w:val="0"/>
          <w:sz w:val="16"/>
          <w:szCs w:val="16"/>
        </w:rPr>
      </w:pPr>
      <w:r w:rsidRPr="00623208">
        <w:rPr>
          <w:rFonts w:ascii="GHEA Grapalat" w:hAnsi="GHEA Grapalat" w:cs="Sylfaen"/>
          <w:b/>
        </w:rPr>
        <w:br w:type="page"/>
      </w:r>
    </w:p>
    <w:p w14:paraId="06F36114" w14:textId="77777777" w:rsidR="000B63C5" w:rsidRPr="009044F1" w:rsidRDefault="000B63C5" w:rsidP="000B63C5">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1DFEA0C" w14:textId="4759ADEB" w:rsidR="000B63C5" w:rsidRPr="00FA185B" w:rsidRDefault="000B63C5" w:rsidP="000B63C5">
      <w:pPr>
        <w:pStyle w:val="BodyText"/>
        <w:widowControl w:val="0"/>
        <w:spacing w:after="160"/>
        <w:ind w:firstLine="567"/>
        <w:jc w:val="right"/>
        <w:rPr>
          <w:rFonts w:ascii="GHEA Grapalat" w:hAnsi="GHEA Grapalat"/>
          <w:i/>
          <w:color w:val="FF0000"/>
        </w:rPr>
      </w:pPr>
      <w:r w:rsidRPr="009044F1">
        <w:rPr>
          <w:rFonts w:ascii="GHEA Grapalat" w:hAnsi="GHEA Grapalat"/>
        </w:rPr>
        <w:t xml:space="preserve">Решением Оценочной </w:t>
      </w:r>
      <w:r w:rsidRPr="00623208">
        <w:rPr>
          <w:rFonts w:ascii="GHEA Grapalat" w:hAnsi="GHEA Grapalat"/>
        </w:rPr>
        <w:t xml:space="preserve">комиссии </w:t>
      </w:r>
      <w:r w:rsidR="002D2947" w:rsidRPr="00623208">
        <w:rPr>
          <w:rFonts w:ascii="GHEA Grapalat" w:hAnsi="GHEA Grapalat"/>
        </w:rPr>
        <w:t>запроса котировок</w:t>
      </w:r>
      <w:r w:rsidRPr="00623208">
        <w:rPr>
          <w:rFonts w:ascii="GHEA Grapalat" w:hAnsi="GHEA Grapalat" w:cs="Sylfaen"/>
          <w:i/>
        </w:rPr>
        <w:br/>
      </w:r>
      <w:r w:rsidRPr="00623208">
        <w:rPr>
          <w:rFonts w:ascii="GHEA Grapalat" w:hAnsi="GHEA Grapalat"/>
          <w:i/>
        </w:rPr>
        <w:t xml:space="preserve">под кодом </w:t>
      </w:r>
      <w:r w:rsidR="007029E2">
        <w:rPr>
          <w:rFonts w:ascii="GHEA Grapalat" w:hAnsi="GHEA Grapalat"/>
          <w:i/>
        </w:rPr>
        <w:t>EQ-GHAShDzB-</w:t>
      </w:r>
      <w:r w:rsidR="00DA282A">
        <w:rPr>
          <w:rFonts w:ascii="GHEA Grapalat" w:hAnsi="GHEA Grapalat"/>
          <w:i/>
        </w:rPr>
        <w:t>26/43</w:t>
      </w:r>
      <w:r w:rsidRPr="00623208">
        <w:rPr>
          <w:rFonts w:ascii="GHEA Grapalat" w:hAnsi="GHEA Grapalat" w:cs="Times Armenian"/>
          <w:i/>
        </w:rPr>
        <w:br/>
      </w:r>
      <w:r w:rsidRPr="00623208">
        <w:rPr>
          <w:rFonts w:ascii="GHEA Grapalat" w:hAnsi="GHEA Grapalat"/>
          <w:i/>
        </w:rPr>
        <w:t xml:space="preserve">№ 3 от </w:t>
      </w:r>
      <w:r w:rsidR="00F2061E">
        <w:rPr>
          <w:rFonts w:ascii="GHEA Grapalat" w:hAnsi="GHEA Grapalat"/>
          <w:i/>
          <w:lang w:val="hy-AM"/>
        </w:rPr>
        <w:t>20.02.2026</w:t>
      </w:r>
      <w:r w:rsidRPr="00623208">
        <w:rPr>
          <w:rFonts w:ascii="GHEA Grapalat" w:hAnsi="GHEA Grapalat"/>
          <w:i/>
          <w:lang w:val="hy-AM"/>
        </w:rPr>
        <w:t xml:space="preserve"> г.</w:t>
      </w:r>
    </w:p>
    <w:p w14:paraId="4622A786" w14:textId="77777777" w:rsidR="000B63C5" w:rsidRPr="009044F1" w:rsidRDefault="000B63C5" w:rsidP="000B63C5">
      <w:pPr>
        <w:pStyle w:val="BodyText"/>
        <w:widowControl w:val="0"/>
        <w:spacing w:after="160"/>
        <w:ind w:right="-7" w:firstLine="567"/>
        <w:jc w:val="center"/>
        <w:rPr>
          <w:rFonts w:ascii="GHEA Grapalat" w:hAnsi="GHEA Grapalat"/>
        </w:rPr>
      </w:pPr>
    </w:p>
    <w:p w14:paraId="3A819F5D" w14:textId="77777777" w:rsidR="000B63C5" w:rsidRPr="003A1EBB" w:rsidRDefault="000B63C5" w:rsidP="000B63C5">
      <w:pPr>
        <w:pStyle w:val="BodyText"/>
        <w:widowControl w:val="0"/>
        <w:spacing w:after="160"/>
        <w:ind w:right="-7" w:firstLine="567"/>
        <w:jc w:val="center"/>
        <w:rPr>
          <w:rFonts w:ascii="GHEA Grapalat" w:hAnsi="GHEA Grapalat"/>
        </w:rPr>
      </w:pPr>
    </w:p>
    <w:p w14:paraId="19CB8AE7" w14:textId="77777777" w:rsidR="000B63C5" w:rsidRPr="003A1EBB" w:rsidRDefault="000B63C5" w:rsidP="000B63C5">
      <w:pPr>
        <w:pStyle w:val="BodyText"/>
        <w:widowControl w:val="0"/>
        <w:spacing w:after="160"/>
        <w:ind w:right="-7" w:firstLine="567"/>
        <w:jc w:val="center"/>
        <w:rPr>
          <w:rFonts w:ascii="GHEA Grapalat" w:hAnsi="GHEA Grapalat"/>
        </w:rPr>
      </w:pPr>
    </w:p>
    <w:p w14:paraId="309C8AC6" w14:textId="77777777" w:rsidR="000B63C5" w:rsidRPr="003A1EBB" w:rsidRDefault="000B63C5" w:rsidP="000B63C5">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00849305" w14:textId="77777777" w:rsidR="000B63C5" w:rsidRPr="003A1EBB" w:rsidRDefault="000B63C5" w:rsidP="000B63C5">
      <w:pPr>
        <w:pStyle w:val="BodyText"/>
        <w:widowControl w:val="0"/>
        <w:spacing w:after="160"/>
        <w:ind w:right="-7" w:firstLine="567"/>
        <w:jc w:val="center"/>
        <w:rPr>
          <w:rFonts w:ascii="GHEA Grapalat" w:hAnsi="GHEA Grapalat"/>
        </w:rPr>
      </w:pPr>
    </w:p>
    <w:p w14:paraId="7908C60F" w14:textId="77777777" w:rsidR="000B63C5" w:rsidRPr="003A1EBB" w:rsidRDefault="000B63C5" w:rsidP="000B63C5">
      <w:pPr>
        <w:pStyle w:val="BodyText"/>
        <w:widowControl w:val="0"/>
        <w:spacing w:after="160"/>
        <w:ind w:right="-7" w:firstLine="567"/>
        <w:jc w:val="center"/>
        <w:rPr>
          <w:rFonts w:ascii="GHEA Grapalat" w:hAnsi="GHEA Grapalat"/>
        </w:rPr>
      </w:pPr>
    </w:p>
    <w:p w14:paraId="60A323D6" w14:textId="77777777" w:rsidR="000B63C5" w:rsidRPr="009044F1" w:rsidRDefault="000B63C5" w:rsidP="000B63C5">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6DA2ADD1" w14:textId="77777777" w:rsidR="000B63C5" w:rsidRPr="009044F1" w:rsidRDefault="000B63C5" w:rsidP="000B63C5">
      <w:pPr>
        <w:pStyle w:val="BodyText"/>
        <w:widowControl w:val="0"/>
        <w:spacing w:after="160"/>
        <w:ind w:right="-7" w:firstLine="567"/>
        <w:jc w:val="center"/>
        <w:rPr>
          <w:rFonts w:ascii="GHEA Grapalat" w:hAnsi="GHEA Grapalat" w:cs="Sylfaen"/>
        </w:rPr>
      </w:pPr>
    </w:p>
    <w:p w14:paraId="14F32C68" w14:textId="77777777" w:rsidR="000B63C5" w:rsidRPr="007950DA" w:rsidRDefault="000B63C5" w:rsidP="000B63C5">
      <w:pPr>
        <w:pStyle w:val="BodyText"/>
        <w:widowControl w:val="0"/>
        <w:spacing w:after="160"/>
        <w:ind w:right="-7" w:firstLine="567"/>
        <w:jc w:val="center"/>
        <w:rPr>
          <w:rFonts w:ascii="GHEA Grapalat" w:hAnsi="GHEA Grapalat" w:cs="Sylfaen"/>
          <w:b/>
        </w:rPr>
      </w:pPr>
    </w:p>
    <w:p w14:paraId="4FFB4076" w14:textId="12D8A0BC" w:rsidR="000B63C5" w:rsidRPr="007950DA" w:rsidRDefault="00DA282A" w:rsidP="000B63C5">
      <w:pPr>
        <w:pStyle w:val="BodyText"/>
        <w:widowControl w:val="0"/>
        <w:spacing w:after="160"/>
        <w:ind w:right="-7"/>
        <w:jc w:val="center"/>
        <w:rPr>
          <w:rFonts w:ascii="GHEA Grapalat" w:hAnsi="GHEA Grapalat"/>
          <w:b/>
        </w:rPr>
      </w:pPr>
      <w:r>
        <w:rPr>
          <w:rFonts w:ascii="GHEA Grapalat" w:eastAsia="MS Mincho" w:hAnsi="GHEA Grapalat"/>
          <w:b/>
          <w:szCs w:val="18"/>
          <w:lang w:eastAsia="ja-JP"/>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eastAsia="MS Mincho" w:hAnsi="GHEA Grapalat"/>
          <w:b/>
          <w:szCs w:val="18"/>
          <w:lang w:eastAsia="ja-JP"/>
        </w:rPr>
        <w:t>.</w:t>
      </w:r>
      <w:r w:rsidR="000B63C5" w:rsidRPr="007950DA">
        <w:rPr>
          <w:rFonts w:ascii="GHEA Grapalat" w:hAnsi="GHEA Grapalat"/>
          <w:b/>
        </w:rPr>
        <w:t xml:space="preserve">ДЛЯ НУЖД </w:t>
      </w:r>
      <w:r w:rsidR="000B63C5" w:rsidRPr="007950DA">
        <w:rPr>
          <w:rFonts w:ascii="GHEA Grapalat" w:hAnsi="GHEA Grapalat" w:cs="Sylfaen"/>
          <w:b/>
        </w:rPr>
        <w:t>МЭРИЯ Г.</w:t>
      </w:r>
      <w:r w:rsidR="003F2EC9">
        <w:rPr>
          <w:rFonts w:ascii="GHEA Grapalat" w:hAnsi="GHEA Grapalat" w:cs="Sylfaen"/>
          <w:b/>
          <w:lang w:val="hy-AM"/>
        </w:rPr>
        <w:t xml:space="preserve"> </w:t>
      </w:r>
      <w:r w:rsidR="000B63C5" w:rsidRPr="007950DA">
        <w:rPr>
          <w:rFonts w:ascii="GHEA Grapalat" w:hAnsi="GHEA Grapalat" w:cs="Sylfaen"/>
          <w:b/>
        </w:rPr>
        <w:t>ЕРЕВАНА</w:t>
      </w:r>
    </w:p>
    <w:p w14:paraId="74E4CEEC" w14:textId="77777777" w:rsidR="000B63C5" w:rsidRPr="007950DA" w:rsidRDefault="000B63C5" w:rsidP="000B63C5">
      <w:pPr>
        <w:pStyle w:val="BodyText"/>
        <w:widowControl w:val="0"/>
        <w:spacing w:after="160"/>
        <w:ind w:right="-7"/>
        <w:jc w:val="center"/>
        <w:rPr>
          <w:rFonts w:ascii="GHEA Grapalat" w:hAnsi="GHEA Grapalat"/>
          <w:b/>
        </w:rPr>
      </w:pPr>
    </w:p>
    <w:p w14:paraId="08E32EB2" w14:textId="77777777" w:rsidR="000B63C5" w:rsidRPr="009044F1" w:rsidRDefault="000B63C5" w:rsidP="000B63C5">
      <w:pPr>
        <w:pStyle w:val="BodyText"/>
        <w:widowControl w:val="0"/>
        <w:spacing w:after="160"/>
        <w:ind w:right="-7" w:firstLine="567"/>
        <w:jc w:val="center"/>
        <w:rPr>
          <w:rFonts w:ascii="GHEA Grapalat" w:hAnsi="GHEA Grapalat"/>
        </w:rPr>
      </w:pPr>
    </w:p>
    <w:p w14:paraId="0E8318FE" w14:textId="77777777" w:rsidR="000B63C5" w:rsidRPr="009044F1" w:rsidRDefault="000B63C5" w:rsidP="000B63C5">
      <w:pPr>
        <w:pStyle w:val="BodyText"/>
        <w:widowControl w:val="0"/>
        <w:spacing w:after="160"/>
        <w:ind w:right="-7" w:firstLine="567"/>
        <w:jc w:val="center"/>
        <w:rPr>
          <w:rFonts w:ascii="GHEA Grapalat" w:hAnsi="GHEA Grapalat"/>
        </w:rPr>
      </w:pPr>
    </w:p>
    <w:p w14:paraId="56626FD6" w14:textId="77777777" w:rsidR="000B63C5" w:rsidRDefault="000B63C5" w:rsidP="000B63C5">
      <w:pPr>
        <w:rPr>
          <w:rFonts w:ascii="GHEA Grapalat" w:hAnsi="GHEA Grapalat"/>
        </w:rPr>
      </w:pPr>
      <w:r>
        <w:rPr>
          <w:rFonts w:ascii="GHEA Grapalat" w:hAnsi="GHEA Grapalat"/>
        </w:rPr>
        <w:br w:type="page"/>
      </w:r>
    </w:p>
    <w:p w14:paraId="248EFB7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C52AE99"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2B00E24C"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BF658B9" w14:textId="77777777" w:rsidR="0049374F" w:rsidRPr="00D3436F" w:rsidRDefault="0049374F" w:rsidP="00B46D58">
      <w:pPr>
        <w:widowControl w:val="0"/>
        <w:spacing w:after="160"/>
        <w:ind w:firstLine="567"/>
        <w:jc w:val="both"/>
        <w:rPr>
          <w:rFonts w:ascii="GHEA Grapalat" w:hAnsi="GHEA Grapalat"/>
          <w:i/>
          <w:lang w:val="hy-AM"/>
        </w:rPr>
      </w:pPr>
    </w:p>
    <w:p w14:paraId="14B68641"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3949254F"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46291C4B"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22F45DC"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393856"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5A97CFE1"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0D0EC51B" w14:textId="77777777" w:rsidR="002C3B05" w:rsidRPr="002C3B05" w:rsidRDefault="002C3B05" w:rsidP="00B46D58">
      <w:pPr>
        <w:jc w:val="both"/>
        <w:rPr>
          <w:rFonts w:ascii="GHEA Grapalat" w:hAnsi="GHEA Grapalat"/>
          <w:i/>
        </w:rPr>
      </w:pPr>
    </w:p>
    <w:p w14:paraId="0AAC5289" w14:textId="77777777" w:rsidR="00984BDB" w:rsidRPr="009044F1" w:rsidRDefault="00984BDB" w:rsidP="00B46D58">
      <w:pPr>
        <w:widowControl w:val="0"/>
        <w:spacing w:after="160"/>
        <w:ind w:firstLine="567"/>
        <w:jc w:val="both"/>
        <w:rPr>
          <w:rFonts w:ascii="GHEA Grapalat" w:hAnsi="GHEA Grapalat"/>
          <w:i/>
        </w:rPr>
      </w:pPr>
    </w:p>
    <w:p w14:paraId="0FE70E51"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E1CE3E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45DEF311" w14:textId="230B6F59" w:rsidR="000B63C5" w:rsidRPr="00D248FC" w:rsidRDefault="00DA282A" w:rsidP="000B63C5">
      <w:pPr>
        <w:widowControl w:val="0"/>
        <w:jc w:val="center"/>
        <w:rPr>
          <w:rFonts w:ascii="GHEA Grapalat" w:hAnsi="GHEA Grapalat"/>
          <w:b/>
        </w:rPr>
      </w:pPr>
      <w:r>
        <w:rPr>
          <w:rFonts w:ascii="GHEA Grapalat" w:hAnsi="GHEA Grapalat"/>
          <w:b/>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b/>
        </w:rPr>
        <w:t>.</w:t>
      </w:r>
      <w:r w:rsidR="00D248FC" w:rsidRPr="007950DA">
        <w:rPr>
          <w:rFonts w:ascii="GHEA Grapalat" w:hAnsi="GHEA Grapalat"/>
          <w:b/>
        </w:rPr>
        <w:t xml:space="preserve">ДЛЯ </w:t>
      </w:r>
      <w:r w:rsidR="000B63C5" w:rsidRPr="007950DA">
        <w:rPr>
          <w:rFonts w:ascii="GHEA Grapalat" w:hAnsi="GHEA Grapalat"/>
          <w:b/>
        </w:rPr>
        <w:t>НУЖД</w:t>
      </w:r>
      <w:r w:rsidR="000B63C5" w:rsidRPr="00D248FC">
        <w:rPr>
          <w:rFonts w:ascii="GHEA Grapalat" w:hAnsi="GHEA Grapalat"/>
          <w:b/>
        </w:rPr>
        <w:t xml:space="preserve"> МЭРИЯ Г.ЕРЕВАНА</w:t>
      </w:r>
    </w:p>
    <w:p w14:paraId="063DB403" w14:textId="77777777" w:rsidR="00160AE4" w:rsidRPr="003A1EBB" w:rsidRDefault="00160AE4" w:rsidP="00B46D58">
      <w:pPr>
        <w:widowControl w:val="0"/>
        <w:spacing w:after="160"/>
        <w:ind w:firstLine="567"/>
        <w:jc w:val="center"/>
        <w:rPr>
          <w:rFonts w:ascii="GHEA Grapalat" w:hAnsi="GHEA Grapalat"/>
        </w:rPr>
      </w:pPr>
    </w:p>
    <w:p w14:paraId="082F8E17" w14:textId="2B95D822"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D2947" w:rsidRPr="002D294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236AC845" w14:textId="77777777" w:rsidR="00C67E80" w:rsidRPr="009044F1" w:rsidRDefault="00C67E80" w:rsidP="00B46D58">
      <w:pPr>
        <w:widowControl w:val="0"/>
        <w:spacing w:after="160"/>
        <w:jc w:val="center"/>
        <w:rPr>
          <w:rFonts w:ascii="GHEA Grapalat" w:hAnsi="GHEA Grapalat" w:cs="Sylfaen"/>
          <w:b/>
        </w:rPr>
      </w:pPr>
    </w:p>
    <w:p w14:paraId="5291D69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FE1F1F6" w14:textId="77777777" w:rsidR="002E069D" w:rsidRPr="008842CE" w:rsidRDefault="002E069D" w:rsidP="00B46D58">
      <w:pPr>
        <w:widowControl w:val="0"/>
        <w:spacing w:after="160"/>
        <w:jc w:val="center"/>
        <w:rPr>
          <w:rFonts w:ascii="GHEA Grapalat" w:hAnsi="GHEA Grapalat"/>
        </w:rPr>
      </w:pPr>
    </w:p>
    <w:p w14:paraId="5A0C506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57601D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B31A7A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FA09A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552721D"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6F09FF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060F0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47A534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3D9DAA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47A62F4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D70A53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57FE4F5" w14:textId="77777777" w:rsidR="00520F57" w:rsidRDefault="00520F57" w:rsidP="00B46D58">
      <w:pPr>
        <w:widowControl w:val="0"/>
        <w:spacing w:after="160"/>
        <w:jc w:val="center"/>
        <w:rPr>
          <w:rFonts w:ascii="GHEA Grapalat" w:hAnsi="GHEA Grapalat"/>
          <w:b/>
          <w:lang w:val="hy-AM"/>
        </w:rPr>
      </w:pPr>
    </w:p>
    <w:p w14:paraId="15CB55FD" w14:textId="77777777" w:rsidR="000B63C5" w:rsidRDefault="000B63C5" w:rsidP="00B46D58">
      <w:pPr>
        <w:widowControl w:val="0"/>
        <w:spacing w:after="160"/>
        <w:jc w:val="center"/>
        <w:rPr>
          <w:rFonts w:ascii="GHEA Grapalat" w:hAnsi="GHEA Grapalat"/>
          <w:b/>
          <w:lang w:val="hy-AM"/>
        </w:rPr>
      </w:pPr>
    </w:p>
    <w:p w14:paraId="243F18A2" w14:textId="77777777" w:rsidR="000B63C5" w:rsidRDefault="000B63C5" w:rsidP="00B46D58">
      <w:pPr>
        <w:widowControl w:val="0"/>
        <w:spacing w:after="160"/>
        <w:jc w:val="center"/>
        <w:rPr>
          <w:rFonts w:ascii="GHEA Grapalat" w:hAnsi="GHEA Grapalat"/>
          <w:b/>
          <w:lang w:val="hy-AM"/>
        </w:rPr>
      </w:pPr>
    </w:p>
    <w:p w14:paraId="67956A4C" w14:textId="77777777" w:rsidR="000B63C5" w:rsidRDefault="000B63C5" w:rsidP="00B46D58">
      <w:pPr>
        <w:widowControl w:val="0"/>
        <w:spacing w:after="160"/>
        <w:jc w:val="center"/>
        <w:rPr>
          <w:rFonts w:ascii="GHEA Grapalat" w:hAnsi="GHEA Grapalat"/>
          <w:b/>
          <w:lang w:val="hy-AM"/>
        </w:rPr>
      </w:pPr>
    </w:p>
    <w:p w14:paraId="7AE93AD3" w14:textId="77777777" w:rsidR="000B63C5" w:rsidRPr="000B63C5" w:rsidRDefault="000B63C5" w:rsidP="00EE3473">
      <w:pPr>
        <w:widowControl w:val="0"/>
        <w:spacing w:after="160"/>
        <w:rPr>
          <w:rFonts w:ascii="GHEA Grapalat" w:hAnsi="GHEA Grapalat"/>
          <w:b/>
          <w:lang w:val="hy-AM"/>
        </w:rPr>
      </w:pPr>
    </w:p>
    <w:p w14:paraId="467F7600" w14:textId="77777777" w:rsidR="00520F57" w:rsidRDefault="00520F57" w:rsidP="00B46D58">
      <w:pPr>
        <w:widowControl w:val="0"/>
        <w:spacing w:after="160"/>
        <w:jc w:val="center"/>
        <w:rPr>
          <w:rFonts w:ascii="GHEA Grapalat" w:hAnsi="GHEA Grapalat"/>
          <w:b/>
        </w:rPr>
      </w:pPr>
    </w:p>
    <w:p w14:paraId="1DC15BFC" w14:textId="77777777" w:rsidR="005E1751" w:rsidRDefault="005E1751" w:rsidP="00B46D58">
      <w:pPr>
        <w:widowControl w:val="0"/>
        <w:spacing w:after="160"/>
        <w:jc w:val="center"/>
        <w:rPr>
          <w:rFonts w:ascii="GHEA Grapalat" w:hAnsi="GHEA Grapalat"/>
          <w:b/>
          <w:lang w:val="hy-AM"/>
        </w:rPr>
      </w:pPr>
    </w:p>
    <w:p w14:paraId="3B1BED9C" w14:textId="77777777" w:rsidR="00DA282A" w:rsidRDefault="00DA282A" w:rsidP="00B46D58">
      <w:pPr>
        <w:widowControl w:val="0"/>
        <w:spacing w:after="160"/>
        <w:jc w:val="center"/>
        <w:rPr>
          <w:rFonts w:ascii="GHEA Grapalat" w:hAnsi="GHEA Grapalat"/>
          <w:b/>
          <w:lang w:val="hy-AM"/>
        </w:rPr>
      </w:pPr>
    </w:p>
    <w:p w14:paraId="2F3C37C0" w14:textId="77777777" w:rsidR="00DA282A" w:rsidRPr="00DA282A" w:rsidRDefault="00DA282A" w:rsidP="00B46D58">
      <w:pPr>
        <w:widowControl w:val="0"/>
        <w:spacing w:after="160"/>
        <w:jc w:val="center"/>
        <w:rPr>
          <w:rFonts w:ascii="GHEA Grapalat" w:hAnsi="GHEA Grapalat"/>
          <w:b/>
          <w:lang w:val="hy-AM"/>
        </w:rPr>
      </w:pPr>
    </w:p>
    <w:p w14:paraId="22DEC687"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772EB6E" w14:textId="77777777" w:rsidR="008842CE" w:rsidRPr="00374F4A" w:rsidRDefault="008842CE" w:rsidP="00B46D58">
      <w:pPr>
        <w:widowControl w:val="0"/>
        <w:spacing w:after="160"/>
        <w:jc w:val="center"/>
        <w:rPr>
          <w:rFonts w:ascii="GHEA Grapalat" w:hAnsi="GHEA Grapalat"/>
          <w:b/>
        </w:rPr>
      </w:pPr>
    </w:p>
    <w:p w14:paraId="6EBEB240" w14:textId="43D214CD"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D2947" w:rsidRPr="002D2947">
        <w:rPr>
          <w:rFonts w:ascii="GHEA Grapalat" w:hAnsi="GHEA Grapalat"/>
          <w:b/>
        </w:rPr>
        <w:t>ЗАПРОС КОТИРОВОК</w:t>
      </w:r>
    </w:p>
    <w:p w14:paraId="24C9328B" w14:textId="77777777" w:rsidR="00520F57" w:rsidRPr="008842CE" w:rsidRDefault="00520F57" w:rsidP="00B46D58">
      <w:pPr>
        <w:widowControl w:val="0"/>
        <w:spacing w:after="160"/>
        <w:jc w:val="center"/>
        <w:rPr>
          <w:rFonts w:ascii="GHEA Grapalat" w:hAnsi="GHEA Grapalat"/>
          <w:b/>
        </w:rPr>
      </w:pPr>
    </w:p>
    <w:p w14:paraId="55A4CA8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DFB44B6"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B87CA85"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370FFF9" w14:textId="77777777" w:rsidR="00E17B7F" w:rsidRDefault="00E17B7F">
      <w:pPr>
        <w:rPr>
          <w:rFonts w:ascii="GHEA Grapalat" w:hAnsi="GHEA Grapalat"/>
          <w:spacing w:val="-6"/>
        </w:rPr>
      </w:pPr>
      <w:r>
        <w:rPr>
          <w:rFonts w:ascii="GHEA Grapalat" w:hAnsi="GHEA Grapalat"/>
          <w:spacing w:val="-6"/>
        </w:rPr>
        <w:br w:type="page"/>
      </w:r>
    </w:p>
    <w:p w14:paraId="6118BB03" w14:textId="6927C2D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D2947" w:rsidRPr="002D2947">
        <w:rPr>
          <w:rFonts w:ascii="GHEA Grapalat" w:hAnsi="GHEA Grapalat"/>
          <w:spacing w:val="-6"/>
        </w:rPr>
        <w:t>запрос</w:t>
      </w:r>
      <w:r w:rsidR="002D2947">
        <w:rPr>
          <w:rFonts w:ascii="GHEA Grapalat" w:hAnsi="GHEA Grapalat"/>
          <w:spacing w:val="-6"/>
        </w:rPr>
        <w:t>е</w:t>
      </w:r>
      <w:r w:rsidR="002D2947" w:rsidRPr="002D2947">
        <w:rPr>
          <w:rFonts w:ascii="GHEA Grapalat" w:hAnsi="GHEA Grapalat"/>
          <w:spacing w:val="-6"/>
        </w:rPr>
        <w:t xml:space="preserve"> котировок</w:t>
      </w:r>
      <w:r w:rsidR="00096865" w:rsidRPr="006D2DF7">
        <w:rPr>
          <w:rFonts w:ascii="GHEA Grapalat" w:hAnsi="GHEA Grapalat"/>
          <w:spacing w:val="-6"/>
        </w:rPr>
        <w:t xml:space="preserve">, проводимом под кодом </w:t>
      </w:r>
      <w:r w:rsidR="007029E2">
        <w:rPr>
          <w:rFonts w:ascii="GHEA Grapalat" w:hAnsi="GHEA Grapalat"/>
          <w:b/>
          <w:bCs/>
          <w:i/>
        </w:rPr>
        <w:t>EQ-GHAShDzB-</w:t>
      </w:r>
      <w:r w:rsidR="00DA282A">
        <w:rPr>
          <w:rFonts w:ascii="GHEA Grapalat" w:hAnsi="GHEA Grapalat"/>
          <w:b/>
          <w:bCs/>
          <w:i/>
        </w:rPr>
        <w:t>26/43</w:t>
      </w:r>
      <w:r w:rsidR="000B63C5" w:rsidRPr="006D2DF7">
        <w:rPr>
          <w:rFonts w:ascii="GHEA Grapalat" w:hAnsi="GHEA Grapalat"/>
          <w:spacing w:val="-6"/>
        </w:rPr>
        <w:t xml:space="preserve"> </w:t>
      </w:r>
      <w:r w:rsidR="00096865" w:rsidRPr="006D2DF7">
        <w:rPr>
          <w:rFonts w:ascii="GHEA Grapalat" w:hAnsi="GHEA Grapalat"/>
          <w:spacing w:val="-6"/>
        </w:rPr>
        <w:t>(далее — процедура).</w:t>
      </w:r>
    </w:p>
    <w:p w14:paraId="0CCB4DD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75EC3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CF42C9C"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E6037B5"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C460F31"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2C3B05">
        <w:rPr>
          <w:rFonts w:ascii="GHEA Grapalat" w:hAnsi="GHEA Grapalat"/>
          <w:sz w:val="18"/>
          <w:szCs w:val="18"/>
        </w:rPr>
        <w:t>адрес</w:t>
      </w:r>
      <w:r w:rsidR="00A90E28" w:rsidRPr="002C3B05">
        <w:rPr>
          <w:rFonts w:ascii="Courier New" w:hAnsi="Courier New" w:cs="Courier New"/>
          <w:sz w:val="18"/>
          <w:szCs w:val="18"/>
          <w:lang w:val="en-US"/>
        </w:rPr>
        <w:t> </w:t>
      </w:r>
      <w:r w:rsidRPr="002C3B05">
        <w:rPr>
          <w:rFonts w:ascii="GHEA Grapalat" w:hAnsi="GHEA Grapalat"/>
          <w:sz w:val="18"/>
          <w:szCs w:val="18"/>
        </w:rPr>
        <w:t>электронной почты</w:t>
      </w:r>
      <w:r w:rsidRPr="009044F1">
        <w:rPr>
          <w:rFonts w:ascii="GHEA Grapalat" w:hAnsi="GHEA Grapalat"/>
          <w:sz w:val="24"/>
          <w:szCs w:val="24"/>
        </w:rPr>
        <w:t>".</w:t>
      </w:r>
    </w:p>
    <w:p w14:paraId="36C1AF21"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F68672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349CE5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125E15B" w14:textId="183D335B" w:rsidR="000B63C5" w:rsidRPr="007950DA" w:rsidRDefault="00845AA5" w:rsidP="000B63C5">
      <w:pPr>
        <w:pStyle w:val="Heading3"/>
        <w:keepNext w:val="0"/>
        <w:widowControl w:val="0"/>
        <w:tabs>
          <w:tab w:val="left" w:pos="1134"/>
        </w:tabs>
        <w:spacing w:after="160" w:line="240" w:lineRule="auto"/>
        <w:ind w:firstLine="567"/>
        <w:jc w:val="both"/>
        <w:rPr>
          <w:rFonts w:ascii="GHEA Grapalat" w:hAnsi="GHEA Grapalat"/>
          <w:i w:val="0"/>
          <w:sz w:val="24"/>
          <w:szCs w:val="24"/>
          <w:lang w:val="hy-AM"/>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0B63C5" w:rsidRPr="000B63C5">
        <w:rPr>
          <w:rFonts w:ascii="GHEA Grapalat" w:hAnsi="GHEA Grapalat"/>
          <w:i w:val="0"/>
          <w:sz w:val="24"/>
          <w:szCs w:val="24"/>
        </w:rPr>
        <w:t xml:space="preserve">Предметом закупки является приобретение </w:t>
      </w:r>
      <w:r w:rsidR="00DA282A">
        <w:rPr>
          <w:rFonts w:ascii="GHEA Grapalat" w:hAnsi="GHEA Grapalat"/>
          <w:b/>
          <w:bCs/>
          <w:i w:val="0"/>
          <w:spacing w:val="6"/>
          <w:sz w:val="24"/>
          <w:szCs w:val="24"/>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b/>
          <w:bCs/>
          <w:i w:val="0"/>
          <w:spacing w:val="6"/>
          <w:sz w:val="24"/>
          <w:szCs w:val="24"/>
        </w:rPr>
        <w:t>.</w:t>
      </w:r>
      <w:r w:rsidR="000B63C5" w:rsidRPr="009044F1">
        <w:rPr>
          <w:rFonts w:ascii="GHEA Grapalat" w:hAnsi="GHEA Grapalat"/>
          <w:i w:val="0"/>
          <w:sz w:val="24"/>
          <w:szCs w:val="24"/>
        </w:rPr>
        <w:t xml:space="preserve">(далее — также </w:t>
      </w:r>
      <w:r w:rsidR="000B63C5">
        <w:rPr>
          <w:rFonts w:ascii="GHEA Grapalat" w:hAnsi="GHEA Grapalat"/>
          <w:i w:val="0"/>
          <w:sz w:val="24"/>
          <w:szCs w:val="24"/>
        </w:rPr>
        <w:t>работа</w:t>
      </w:r>
      <w:r w:rsidR="000B63C5" w:rsidRPr="009044F1">
        <w:rPr>
          <w:rFonts w:ascii="GHEA Grapalat" w:hAnsi="GHEA Grapalat"/>
          <w:i w:val="0"/>
          <w:sz w:val="24"/>
          <w:szCs w:val="24"/>
        </w:rPr>
        <w:t xml:space="preserve">) для нужд </w:t>
      </w:r>
      <w:r w:rsidR="000B63C5" w:rsidRPr="000B63C5">
        <w:rPr>
          <w:rFonts w:ascii="GHEA Grapalat" w:hAnsi="GHEA Grapalat"/>
          <w:i w:val="0"/>
          <w:sz w:val="24"/>
          <w:szCs w:val="24"/>
        </w:rPr>
        <w:t>МЭРИИ Г.ЕРЕВАНА</w:t>
      </w:r>
      <w:r w:rsidR="000B63C5" w:rsidRPr="009044F1">
        <w:rPr>
          <w:rFonts w:ascii="GHEA Grapalat" w:hAnsi="GHEA Grapalat"/>
          <w:i w:val="0"/>
          <w:sz w:val="24"/>
          <w:szCs w:val="24"/>
        </w:rPr>
        <w:t>, которые сгруппированы в лоты "</w:t>
      </w:r>
      <w:r w:rsidR="000B63C5" w:rsidRPr="000B63C5">
        <w:rPr>
          <w:rFonts w:ascii="GHEA Grapalat" w:hAnsi="GHEA Grapalat"/>
          <w:i w:val="0"/>
          <w:sz w:val="24"/>
          <w:szCs w:val="24"/>
        </w:rPr>
        <w:t>1</w:t>
      </w:r>
      <w:r w:rsidR="000B63C5" w:rsidRPr="009044F1">
        <w:rPr>
          <w:rFonts w:ascii="GHEA Grapalat" w:hAnsi="GHEA Grapalat"/>
          <w:i w:val="0"/>
          <w:sz w:val="24"/>
          <w:szCs w:val="24"/>
        </w:rPr>
        <w:t>":</w:t>
      </w:r>
      <w:r w:rsidR="000B63C5" w:rsidRPr="000B63C5">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0B63C5" w:rsidRPr="009044F1" w14:paraId="096DE69A" w14:textId="77777777" w:rsidTr="009B2A2E">
        <w:trPr>
          <w:jc w:val="center"/>
        </w:trPr>
        <w:tc>
          <w:tcPr>
            <w:tcW w:w="3059" w:type="dxa"/>
            <w:gridSpan w:val="2"/>
            <w:vAlign w:val="center"/>
          </w:tcPr>
          <w:p w14:paraId="15433195" w14:textId="77777777" w:rsidR="000B63C5" w:rsidRPr="009044F1" w:rsidRDefault="000B63C5" w:rsidP="009B2A2E">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DD1EC95" w14:textId="77777777" w:rsidR="000B63C5" w:rsidRPr="009044F1" w:rsidRDefault="000B63C5" w:rsidP="009B2A2E">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B63C5" w:rsidRPr="009044F1" w14:paraId="5CED3E8F" w14:textId="77777777" w:rsidTr="009B2A2E">
        <w:trPr>
          <w:jc w:val="center"/>
        </w:trPr>
        <w:tc>
          <w:tcPr>
            <w:tcW w:w="1331" w:type="dxa"/>
            <w:vAlign w:val="center"/>
          </w:tcPr>
          <w:p w14:paraId="58344696" w14:textId="77777777" w:rsidR="000B63C5" w:rsidRPr="009044F1" w:rsidRDefault="000B63C5" w:rsidP="009B2A2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884BB83" w14:textId="77777777" w:rsidR="000B63C5" w:rsidRPr="00216275" w:rsidRDefault="000B63C5" w:rsidP="009B2A2E">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471A7452" w14:textId="77777777" w:rsidR="000B63C5" w:rsidRPr="009044F1" w:rsidRDefault="000B63C5" w:rsidP="009B2A2E">
            <w:pPr>
              <w:pStyle w:val="BodyTextIndent2"/>
              <w:widowControl w:val="0"/>
              <w:spacing w:after="120" w:line="240" w:lineRule="auto"/>
              <w:ind w:firstLine="0"/>
              <w:rPr>
                <w:rFonts w:ascii="GHEA Grapalat" w:hAnsi="GHEA Grapalat"/>
                <w:sz w:val="24"/>
                <w:szCs w:val="24"/>
                <w:u w:val="single"/>
              </w:rPr>
            </w:pPr>
          </w:p>
        </w:tc>
      </w:tr>
      <w:tr w:rsidR="000B63C5" w:rsidRPr="009044F1" w14:paraId="3077C491" w14:textId="77777777" w:rsidTr="009B2A2E">
        <w:trPr>
          <w:trHeight w:val="626"/>
          <w:jc w:val="center"/>
        </w:trPr>
        <w:tc>
          <w:tcPr>
            <w:tcW w:w="1331" w:type="dxa"/>
            <w:vAlign w:val="center"/>
          </w:tcPr>
          <w:p w14:paraId="1485ECD0" w14:textId="77777777" w:rsidR="000B63C5" w:rsidRPr="009044F1" w:rsidRDefault="000B63C5" w:rsidP="009B2A2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70DA9A83" w14:textId="1D655FEC" w:rsidR="000B63C5" w:rsidRPr="007029E2" w:rsidRDefault="00DA282A" w:rsidP="00D248FC">
            <w:pPr>
              <w:pStyle w:val="BodyTextIndent2"/>
              <w:widowControl w:val="0"/>
              <w:spacing w:after="120" w:line="240" w:lineRule="auto"/>
              <w:ind w:firstLine="0"/>
              <w:jc w:val="center"/>
              <w:rPr>
                <w:rFonts w:ascii="GHEA Grapalat" w:hAnsi="GHEA Grapalat"/>
                <w:b/>
                <w:bCs/>
                <w:sz w:val="22"/>
                <w:szCs w:val="22"/>
                <w:lang w:val="hy-AM"/>
              </w:rPr>
            </w:pPr>
            <w:r>
              <w:rPr>
                <w:rFonts w:ascii="GHEA Grapalat" w:hAnsi="GHEA Grapalat"/>
                <w:sz w:val="24"/>
                <w:szCs w:val="24"/>
                <w:lang w:val="hy-AM"/>
              </w:rPr>
              <w:t>21 796 090</w:t>
            </w:r>
            <w:r w:rsidR="007F3AF6">
              <w:rPr>
                <w:rFonts w:ascii="GHEA Grapalat" w:hAnsi="GHEA Grapalat"/>
                <w:sz w:val="24"/>
                <w:szCs w:val="24"/>
                <w:lang w:val="hy-AM"/>
              </w:rPr>
              <w:t xml:space="preserve"> </w:t>
            </w:r>
          </w:p>
        </w:tc>
        <w:tc>
          <w:tcPr>
            <w:tcW w:w="6175" w:type="dxa"/>
            <w:vAlign w:val="center"/>
          </w:tcPr>
          <w:p w14:paraId="0D668137" w14:textId="20BA5BFA" w:rsidR="000B63C5" w:rsidRPr="002277D7" w:rsidRDefault="00DA282A" w:rsidP="006414F0">
            <w:pPr>
              <w:pStyle w:val="BodyTextIndent2"/>
              <w:widowControl w:val="0"/>
              <w:spacing w:line="240" w:lineRule="auto"/>
              <w:ind w:firstLine="0"/>
              <w:rPr>
                <w:rFonts w:ascii="GHEA Grapalat" w:hAnsi="GHEA Grapalat"/>
                <w:vertAlign w:val="subscript"/>
              </w:rPr>
            </w:pPr>
            <w:r>
              <w:rPr>
                <w:rFonts w:ascii="GHEA Grapalat" w:hAnsi="GHEA Grapalat" w:cs="Calibri"/>
                <w:color w:val="000000"/>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cs="Calibri"/>
                <w:color w:val="000000"/>
              </w:rPr>
              <w:t>.</w:t>
            </w:r>
          </w:p>
        </w:tc>
      </w:tr>
    </w:tbl>
    <w:p w14:paraId="79961758" w14:textId="7DBCC13E" w:rsidR="00096865" w:rsidRPr="009044F1" w:rsidRDefault="00816505" w:rsidP="000B63C5">
      <w:pPr>
        <w:pStyle w:val="Heading3"/>
        <w:keepNext w:val="0"/>
        <w:widowControl w:val="0"/>
        <w:tabs>
          <w:tab w:val="left" w:pos="1134"/>
        </w:tabs>
        <w:spacing w:after="160"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B63C5">
        <w:rPr>
          <w:rFonts w:ascii="GHEA Grapalat" w:hAnsi="GHEA Grapalat"/>
          <w:sz w:val="24"/>
          <w:szCs w:val="24"/>
          <w:lang w:val="hy-AM"/>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D7954D9" w14:textId="77777777" w:rsidR="00096865" w:rsidRPr="009044F1" w:rsidRDefault="00096865" w:rsidP="00B46D58">
      <w:pPr>
        <w:widowControl w:val="0"/>
        <w:spacing w:after="160"/>
        <w:ind w:firstLine="567"/>
        <w:jc w:val="center"/>
        <w:rPr>
          <w:rFonts w:ascii="GHEA Grapalat" w:hAnsi="GHEA Grapalat" w:cs="Sylfaen"/>
          <w:i/>
        </w:rPr>
      </w:pPr>
    </w:p>
    <w:p w14:paraId="52B8CDB1" w14:textId="77777777" w:rsidR="00753E6E" w:rsidRPr="009044F1" w:rsidRDefault="00693101" w:rsidP="00B46D58">
      <w:pPr>
        <w:widowControl w:val="0"/>
        <w:tabs>
          <w:tab w:val="left" w:pos="1134"/>
        </w:tabs>
        <w:spacing w:after="160"/>
        <w:ind w:firstLine="567"/>
        <w:jc w:val="both"/>
        <w:rPr>
          <w:rFonts w:ascii="GHEA Grapalat" w:hAnsi="GHEA Grapalat" w:cs="Arial Armenian"/>
        </w:rPr>
      </w:pPr>
      <w:r w:rsidRPr="00627D28">
        <w:rPr>
          <w:rFonts w:ascii="GHEA Grapalat" w:hAnsi="GHEA Grapalat" w:cs="Courier New"/>
          <w:b/>
          <w:sz w:val="20"/>
          <w:szCs w:val="20"/>
          <w:lang w:eastAsia="en-US" w:bidi="ar-SA"/>
        </w:rPr>
        <w:t>2.</w:t>
      </w:r>
      <w:r w:rsidR="002B32D6" w:rsidRPr="00627D28">
        <w:rPr>
          <w:rFonts w:ascii="GHEA Grapalat" w:hAnsi="GHEA Grapalat" w:cs="Courier New"/>
          <w:b/>
          <w:sz w:val="20"/>
          <w:szCs w:val="20"/>
          <w:lang w:eastAsia="en-US" w:bidi="ar-SA"/>
        </w:rPr>
        <w:t xml:space="preserve"> ТРЕБОВАНИЯ К ПРАВУ УЧАСТНИКА НА УЧАСТИЕ, </w:t>
      </w:r>
      <w:r w:rsidR="00E25DD7" w:rsidRPr="00627D28">
        <w:rPr>
          <w:rFonts w:ascii="GHEA Grapalat" w:hAnsi="GHEA Grapalat" w:cs="Courier New"/>
          <w:b/>
          <w:sz w:val="20"/>
          <w:szCs w:val="20"/>
          <w:lang w:eastAsia="en-US" w:bidi="ar-SA"/>
        </w:rPr>
        <w:t>ПОРЯДОК ИХ ОЦЕНКИ, УСЛОВИЯ ПРЕДСТАВЛЕНИЯ ОБЕСПЕЧЕНИЯ КВАЛИФИКАЦИИ В СЛУЧАЕ ПРИЗНАНИЯ ОТОБРАННЫМ  УЧАСТНИКОМ</w:t>
      </w:r>
      <w:r w:rsidR="00E25DD7" w:rsidRPr="00627D28">
        <w:rPr>
          <w:rFonts w:ascii="GHEA Grapalat" w:hAnsi="GHEA Grapalat" w:cs="Courier New"/>
          <w:b/>
          <w:sz w:val="20"/>
          <w:szCs w:val="20"/>
          <w:lang w:eastAsia="en-US" w:bidi="ar-SA"/>
        </w:rPr>
        <w:br/>
      </w:r>
      <w:del w:id="0" w:author="Inesa Kocharyan" w:date="2025-03-19T12:14:00Z">
        <w:r w:rsidRPr="00627D28" w:rsidDel="00E25DD7">
          <w:rPr>
            <w:rFonts w:ascii="GHEA Grapalat" w:hAnsi="GHEA Grapalat" w:cs="Courier New"/>
            <w:b/>
            <w:sz w:val="20"/>
            <w:szCs w:val="20"/>
            <w:lang w:eastAsia="en-US" w:bidi="ar-SA"/>
          </w:rPr>
          <w:br/>
        </w:r>
      </w:del>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16B7D6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5A7B08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2D2C5030" w14:textId="77777777"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180D01C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60AF07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CB6BFCC" w14:textId="77777777"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9E8B70B"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FC31B34"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AF77D9F" w14:textId="77777777" w:rsidR="00943D49" w:rsidRPr="007E73FD"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6F79AF5" w14:textId="2766F433" w:rsidR="007E73FD" w:rsidRPr="007E73FD" w:rsidRDefault="007E73FD" w:rsidP="007E73FD">
      <w:pPr>
        <w:widowControl w:val="0"/>
        <w:tabs>
          <w:tab w:val="left" w:pos="1134"/>
        </w:tabs>
        <w:ind w:left="142"/>
        <w:contextualSpacing/>
        <w:jc w:val="both"/>
        <w:rPr>
          <w:rFonts w:ascii="GHEA Grapalat" w:hAnsi="GHEA Grapalat" w:cs="Sylfaen"/>
        </w:rPr>
      </w:pPr>
      <w:r w:rsidRPr="007E73FD">
        <w:rPr>
          <w:rFonts w:ascii="GHEA Grapalat" w:hAnsi="GHEA Grapalat" w:cs="Sylfaen"/>
        </w:rPr>
        <w:t xml:space="preserve">  7) которые на основании абзаца «е» подпункта 2 пункта 1 постановления Правительства РА </w:t>
      </w:r>
      <w:r w:rsidRPr="007E73FD">
        <w:rPr>
          <w:rFonts w:ascii="GHEA Grapalat" w:hAnsi="GHEA Grapalat" w:cs="Sylfaen"/>
          <w:lang w:val="en-US"/>
        </w:rPr>
        <w:t>N</w:t>
      </w:r>
      <w:r w:rsidRPr="007E73FD">
        <w:rPr>
          <w:rFonts w:ascii="GHEA Grapalat" w:hAnsi="GHEA Grapalat" w:cs="Sylfaen"/>
        </w:rPr>
        <w:t xml:space="preserve">817-А от 20.06.2025г., на основании обязательств  </w:t>
      </w:r>
      <w:r w:rsidRPr="007E73FD">
        <w:rPr>
          <w:rFonts w:ascii="GHEA Grapalat" w:hAnsi="GHEA Grapalat" w:cs="Sylfaen"/>
          <w:lang w:val="en-US"/>
        </w:rPr>
        <w:t>o</w:t>
      </w:r>
      <w:r w:rsidRPr="007E73FD">
        <w:rPr>
          <w:rFonts w:ascii="GHEA Grapalat" w:hAnsi="GHEA Grapalat" w:cs="Sylfaen"/>
        </w:rPr>
        <w:t xml:space="preserve"> неучастии в процедурах, на дату подачи заявки включены в список, предусмотренный подпунктом 2 пункта 2 того же постановления.</w:t>
      </w:r>
    </w:p>
    <w:p w14:paraId="739B0D9B"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E65F323" w14:textId="7833384C"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7E73FD" w:rsidRPr="007E73FD">
        <w:rPr>
          <w:rFonts w:ascii="GHEA Grapalat" w:hAnsi="GHEA Grapalat"/>
        </w:rPr>
        <w:t xml:space="preserve">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82D5B0F"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0B2405"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97197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5DE3D3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9DEF97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16051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9CDB3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794EA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FCBD0DC"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918607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73A69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6F63DD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FAF28F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DC346A0"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779391F"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 xml:space="preserve">представляет </w:t>
      </w:r>
      <w:r w:rsidR="00D019A4" w:rsidRPr="00AC3C74">
        <w:rPr>
          <w:rFonts w:ascii="GHEA Grapalat" w:hAnsi="GHEA Grapalat"/>
        </w:rPr>
        <w:lastRenderedPageBreak/>
        <w:t>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309141AA"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F90E3B5"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47C8580"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81A44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CE93B6"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A059724" w14:textId="77777777" w:rsidR="00813CE0" w:rsidRPr="00572A57" w:rsidRDefault="00813CE0" w:rsidP="00B46D58">
      <w:pPr>
        <w:widowControl w:val="0"/>
        <w:spacing w:after="160"/>
        <w:jc w:val="center"/>
        <w:rPr>
          <w:rFonts w:ascii="GHEA Grapalat" w:hAnsi="GHEA Grapalat"/>
          <w:b/>
        </w:rPr>
      </w:pPr>
    </w:p>
    <w:p w14:paraId="33841ABE"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6E02BC9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A0AF22E"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10F9C76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E953CB1" w14:textId="77777777" w:rsidR="002D294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w:t>
      </w:r>
    </w:p>
    <w:p w14:paraId="596445B0" w14:textId="50D1757E"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6D2476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C0A2BC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451F04F" w14:textId="77777777" w:rsidR="00B051BE" w:rsidRDefault="00B051BE" w:rsidP="00B46D58">
      <w:pPr>
        <w:widowControl w:val="0"/>
        <w:spacing w:after="160"/>
        <w:jc w:val="center"/>
        <w:rPr>
          <w:rFonts w:ascii="GHEA Grapalat" w:hAnsi="GHEA Grapalat"/>
        </w:rPr>
      </w:pPr>
    </w:p>
    <w:p w14:paraId="3DC05935" w14:textId="77777777" w:rsidR="00136E15" w:rsidRPr="009044F1" w:rsidRDefault="00136E15" w:rsidP="00B46D58">
      <w:pPr>
        <w:widowControl w:val="0"/>
        <w:spacing w:after="160"/>
        <w:jc w:val="center"/>
        <w:rPr>
          <w:rFonts w:ascii="GHEA Grapalat" w:hAnsi="GHEA Grapalat"/>
          <w:b/>
        </w:rPr>
      </w:pPr>
    </w:p>
    <w:p w14:paraId="667CDA51"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ED04A8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5E096D7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AB951D0" w14:textId="36371AF5"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Pr="009044F1">
        <w:rPr>
          <w:rFonts w:ascii="GHEA Grapalat" w:hAnsi="GHEA Grapalat"/>
          <w:sz w:val="24"/>
          <w:szCs w:val="24"/>
        </w:rPr>
        <w:lastRenderedPageBreak/>
        <w:t xml:space="preserve">инструкции по подготовке заявок на </w:t>
      </w:r>
      <w:r w:rsidR="002D2947" w:rsidRPr="002D2947">
        <w:rPr>
          <w:rFonts w:ascii="GHEA Grapalat" w:hAnsi="GHEA Grapalat"/>
          <w:sz w:val="24"/>
          <w:szCs w:val="24"/>
        </w:rPr>
        <w:t>запрос котировок</w:t>
      </w:r>
      <w:r w:rsidRPr="009044F1">
        <w:rPr>
          <w:rFonts w:ascii="GHEA Grapalat" w:hAnsi="GHEA Grapalat"/>
          <w:sz w:val="24"/>
          <w:szCs w:val="24"/>
        </w:rPr>
        <w:t>.</w:t>
      </w:r>
    </w:p>
    <w:p w14:paraId="22845B67" w14:textId="77588094"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0B63C5">
        <w:rPr>
          <w:rFonts w:ascii="GHEA Grapalat" w:hAnsi="GHEA Grapalat"/>
          <w:sz w:val="24"/>
          <w:szCs w:val="24"/>
          <w:lang w:val="hy-AM"/>
        </w:rPr>
        <w:t xml:space="preserve"> </w:t>
      </w:r>
      <w:r w:rsidR="007F3AF6">
        <w:rPr>
          <w:rFonts w:ascii="GHEA Grapalat" w:hAnsi="GHEA Grapalat"/>
          <w:b/>
          <w:bCs/>
          <w:sz w:val="24"/>
          <w:szCs w:val="24"/>
        </w:rPr>
        <w:t>11:30</w:t>
      </w:r>
      <w:r w:rsidR="0022447C">
        <w:rPr>
          <w:rFonts w:ascii="GHEA Grapalat" w:hAnsi="GHEA Grapalat"/>
          <w:b/>
          <w:bCs/>
          <w:sz w:val="24"/>
          <w:szCs w:val="24"/>
        </w:rPr>
        <w:t xml:space="preserve"> часов </w:t>
      </w:r>
      <w:r w:rsidR="00F2061E">
        <w:rPr>
          <w:rFonts w:ascii="GHEA Grapalat" w:hAnsi="GHEA Grapalat"/>
          <w:b/>
          <w:bCs/>
          <w:sz w:val="24"/>
          <w:szCs w:val="24"/>
        </w:rPr>
        <w:t>03.03.2026</w:t>
      </w:r>
      <w:r w:rsidR="00B71FF8">
        <w:rPr>
          <w:rFonts w:ascii="GHEA Grapalat" w:hAnsi="GHEA Grapalat"/>
          <w:b/>
          <w:bCs/>
          <w:sz w:val="24"/>
          <w:szCs w:val="24"/>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4AB332C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B06E4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684C15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4DFADF81"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2C5D4616"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15674E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CCEF976"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B450B44"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2CE2304" w14:textId="77777777"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FootnoteReference"/>
          <w:rFonts w:ascii="GHEA Grapalat" w:hAnsi="GHEA Grapalat"/>
        </w:rPr>
        <w:footnoteReference w:customMarkFollows="1" w:id="4"/>
        <w:t>8</w:t>
      </w:r>
    </w:p>
    <w:p w14:paraId="49223F46"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w:t>
      </w:r>
      <w:r w:rsidR="008936CF" w:rsidRPr="00DC5D72">
        <w:rPr>
          <w:rFonts w:ascii="GHEA Grapalat" w:hAnsi="GHEA Grapalat"/>
          <w:sz w:val="24"/>
          <w:szCs w:val="24"/>
        </w:rPr>
        <w:lastRenderedPageBreak/>
        <w:t>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5"/>
        <w:t>9</w:t>
      </w:r>
    </w:p>
    <w:p w14:paraId="41E22CB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CD9F226"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02B5FD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B08923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DF5E52" w14:textId="77777777" w:rsidR="00721677" w:rsidRDefault="00721677" w:rsidP="00B46D58">
      <w:pPr>
        <w:pStyle w:val="norm"/>
        <w:widowControl w:val="0"/>
        <w:spacing w:after="120"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E3224B0"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14B656EC" w14:textId="77777777" w:rsidR="0049655D" w:rsidRDefault="00C90BCA">
      <w:pPr>
        <w:rPr>
          <w:rFonts w:ascii="GHEA Grapalat" w:hAnsi="GHEA Grapalat"/>
          <w:b/>
        </w:rPr>
      </w:pPr>
      <w:r>
        <w:rPr>
          <w:rFonts w:ascii="GHEA Grapalat" w:hAnsi="GHEA Grapalat"/>
          <w:b/>
        </w:rPr>
        <w:t>-----------------------------</w:t>
      </w:r>
    </w:p>
    <w:p w14:paraId="32314D43" w14:textId="77777777" w:rsidR="00C90BCA" w:rsidDel="00B2007E" w:rsidRDefault="00C90BCA" w:rsidP="00B46D58">
      <w:pPr>
        <w:widowControl w:val="0"/>
        <w:spacing w:after="160"/>
        <w:jc w:val="center"/>
        <w:rPr>
          <w:del w:id="5" w:author="Inesa Kocharyan" w:date="2022-03-25T12:10:00Z"/>
          <w:rFonts w:ascii="GHEA Grapalat" w:hAnsi="GHEA Grapalat"/>
          <w:b/>
        </w:rPr>
      </w:pPr>
    </w:p>
    <w:p w14:paraId="286DDFA7" w14:textId="77777777" w:rsidR="00700398" w:rsidRDefault="00700398" w:rsidP="00B46D58">
      <w:pPr>
        <w:widowControl w:val="0"/>
        <w:spacing w:after="160"/>
        <w:jc w:val="center"/>
        <w:rPr>
          <w:rFonts w:ascii="GHEA Grapalat" w:hAnsi="GHEA Grapalat"/>
          <w:b/>
        </w:rPr>
      </w:pPr>
    </w:p>
    <w:p w14:paraId="1A29DB1E" w14:textId="77777777" w:rsidR="00700398" w:rsidRDefault="00700398" w:rsidP="00B46D58">
      <w:pPr>
        <w:widowControl w:val="0"/>
        <w:spacing w:after="160"/>
        <w:jc w:val="center"/>
        <w:rPr>
          <w:rFonts w:ascii="GHEA Grapalat" w:hAnsi="GHEA Grapalat"/>
          <w:b/>
        </w:rPr>
      </w:pPr>
    </w:p>
    <w:p w14:paraId="52C7D262" w14:textId="77777777" w:rsidR="00700398" w:rsidRDefault="00700398">
      <w:pPr>
        <w:rPr>
          <w:rFonts w:ascii="GHEA Grapalat" w:hAnsi="GHEA Grapalat"/>
          <w:b/>
        </w:rPr>
      </w:pPr>
      <w:r>
        <w:rPr>
          <w:rFonts w:ascii="GHEA Grapalat" w:hAnsi="GHEA Grapalat"/>
          <w:b/>
        </w:rPr>
        <w:br w:type="page"/>
      </w:r>
    </w:p>
    <w:p w14:paraId="56DED43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D7F266E"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1F22081"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50D5C6D6" w14:textId="77777777" w:rsidR="009B6514" w:rsidRPr="0059577A" w:rsidRDefault="009B6514" w:rsidP="0059577A">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439CEA5" w14:textId="77777777" w:rsidR="00821572" w:rsidRDefault="009B6514" w:rsidP="00821572">
      <w:pPr>
        <w:pStyle w:val="HTMLPreformatted"/>
        <w:shd w:val="clear" w:color="auto" w:fill="F8F9FA"/>
        <w:spacing w:line="540" w:lineRule="atLeast"/>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28B94DAF" w14:textId="77777777" w:rsidR="005A5156" w:rsidRPr="0059577A" w:rsidRDefault="005A5156" w:rsidP="00821572">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sz w:val="24"/>
          <w:szCs w:val="24"/>
          <w:lang w:val="ru-RU"/>
        </w:rPr>
        <w:t>ВС= ЦУ/С</w:t>
      </w:r>
      <w:r w:rsidR="0009458F" w:rsidRPr="0059577A">
        <w:rPr>
          <w:rFonts w:ascii="GHEA Grapalat" w:hAnsi="GHEA Grapalat"/>
          <w:sz w:val="24"/>
          <w:szCs w:val="24"/>
          <w:lang w:val="ru-RU"/>
        </w:rPr>
        <w:t>Ц</w:t>
      </w:r>
      <w:r>
        <w:rPr>
          <w:rFonts w:ascii="GHEA Grapalat" w:hAnsi="GHEA Grapalat"/>
          <w:sz w:val="24"/>
          <w:szCs w:val="24"/>
        </w:rPr>
        <w:t>x</w:t>
      </w:r>
      <w:r w:rsidR="00BE4BC2" w:rsidRPr="0059577A">
        <w:rPr>
          <w:rFonts w:ascii="GHEA Grapalat" w:hAnsi="GHEA Grapalat"/>
          <w:sz w:val="24"/>
          <w:szCs w:val="24"/>
          <w:lang w:val="ru-RU"/>
        </w:rPr>
        <w:t>ОР</w:t>
      </w:r>
      <w:r w:rsidRPr="0059577A">
        <w:rPr>
          <w:rFonts w:ascii="GHEA Grapalat" w:hAnsi="GHEA Grapalat"/>
          <w:sz w:val="24"/>
          <w:szCs w:val="24"/>
          <w:lang w:val="ru-RU"/>
        </w:rPr>
        <w:t xml:space="preserve"> где:</w:t>
      </w:r>
    </w:p>
    <w:p w14:paraId="67E5FFD3"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59577A">
        <w:rPr>
          <w:rFonts w:ascii="GHEA Grapalat" w:hAnsi="GHEA Grapalat" w:hint="eastAsia"/>
          <w:sz w:val="24"/>
          <w:szCs w:val="24"/>
        </w:rPr>
        <w:t>цена</w:t>
      </w:r>
      <w:r w:rsidRPr="0059577A">
        <w:rPr>
          <w:rFonts w:ascii="GHEA Grapalat" w:hAnsi="GHEA Grapalat"/>
          <w:sz w:val="24"/>
          <w:szCs w:val="24"/>
        </w:rPr>
        <w:t>,</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7D9425E7"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005313DB" w:rsidRPr="0059577A">
        <w:rPr>
          <w:rFonts w:ascii="GHEA Grapalat" w:hAnsi="GHEA Grapalat" w:hint="eastAsia"/>
          <w:sz w:val="24"/>
          <w:szCs w:val="24"/>
        </w:rPr>
        <w:t>сметная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цена</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строительных</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работ</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опубликованная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в</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настоящем</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приглашении</w:t>
      </w:r>
      <w:r>
        <w:rPr>
          <w:rFonts w:ascii="GHEA Grapalat" w:hAnsi="GHEA Grapalat"/>
          <w:sz w:val="24"/>
          <w:szCs w:val="24"/>
        </w:rPr>
        <w:t>,</w:t>
      </w:r>
    </w:p>
    <w:p w14:paraId="377F1078" w14:textId="77777777" w:rsidR="005A5156" w:rsidRDefault="0009458F"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w:t>
      </w:r>
      <w:r w:rsidR="00BE4BC2">
        <w:rPr>
          <w:rFonts w:ascii="GHEA Grapalat" w:hAnsi="GHEA Grapalat"/>
          <w:sz w:val="24"/>
          <w:szCs w:val="24"/>
        </w:rPr>
        <w:t xml:space="preserve">Р </w:t>
      </w:r>
      <w:r w:rsidR="005A5156">
        <w:rPr>
          <w:rFonts w:ascii="GHEA Grapalat" w:hAnsi="GHEA Grapalat"/>
          <w:sz w:val="24"/>
          <w:szCs w:val="24"/>
        </w:rPr>
        <w:t>-</w:t>
      </w:r>
      <w:r w:rsidRPr="0059577A">
        <w:rPr>
          <w:rFonts w:ascii="GHEA Grapalat" w:hAnsi="GHEA Grapalat"/>
          <w:sz w:val="24"/>
          <w:szCs w:val="24"/>
        </w:rPr>
        <w:t xml:space="preserve"> </w:t>
      </w:r>
      <w:r w:rsidRPr="0059577A">
        <w:rPr>
          <w:rFonts w:ascii="GHEA Grapalat" w:hAnsi="GHEA Grapalat" w:hint="eastAsia"/>
          <w:sz w:val="24"/>
          <w:szCs w:val="24"/>
        </w:rPr>
        <w:t>объем</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представленный</w:t>
      </w:r>
      <w:r w:rsidRPr="0059577A">
        <w:rPr>
          <w:rFonts w:ascii="GHEA Grapalat" w:hAnsi="GHEA Grapalat"/>
          <w:sz w:val="24"/>
          <w:szCs w:val="24"/>
        </w:rPr>
        <w:t xml:space="preserve"> </w:t>
      </w:r>
      <w:r w:rsidRPr="0059577A">
        <w:rPr>
          <w:rFonts w:ascii="GHEA Grapalat" w:hAnsi="GHEA Grapalat" w:hint="eastAsia"/>
          <w:sz w:val="24"/>
          <w:szCs w:val="24"/>
        </w:rPr>
        <w:t>данным</w:t>
      </w:r>
      <w:r w:rsidRPr="0059577A">
        <w:rPr>
          <w:rFonts w:ascii="GHEA Grapalat" w:hAnsi="GHEA Grapalat"/>
          <w:sz w:val="24"/>
          <w:szCs w:val="24"/>
        </w:rPr>
        <w:t xml:space="preserve"> </w:t>
      </w:r>
      <w:r w:rsidRPr="0059577A">
        <w:rPr>
          <w:rFonts w:ascii="GHEA Grapalat" w:hAnsi="GHEA Grapalat" w:hint="eastAsia"/>
          <w:sz w:val="24"/>
          <w:szCs w:val="24"/>
        </w:rPr>
        <w:t>исполнительным</w:t>
      </w:r>
      <w:r w:rsidRPr="0059577A">
        <w:rPr>
          <w:rFonts w:ascii="GHEA Grapalat" w:hAnsi="GHEA Grapalat"/>
          <w:sz w:val="24"/>
          <w:szCs w:val="24"/>
        </w:rPr>
        <w:t xml:space="preserve"> </w:t>
      </w:r>
      <w:r w:rsidRPr="0059577A">
        <w:rPr>
          <w:rFonts w:ascii="GHEA Grapalat" w:hAnsi="GHEA Grapalat" w:hint="eastAsia"/>
          <w:sz w:val="24"/>
          <w:szCs w:val="24"/>
        </w:rPr>
        <w:t>актом</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денежном</w:t>
      </w:r>
      <w:r w:rsidRPr="0059577A">
        <w:rPr>
          <w:rFonts w:ascii="GHEA Grapalat" w:hAnsi="GHEA Grapalat"/>
          <w:sz w:val="24"/>
          <w:szCs w:val="24"/>
        </w:rPr>
        <w:t xml:space="preserve"> </w:t>
      </w:r>
      <w:r w:rsidRPr="0059577A">
        <w:rPr>
          <w:rFonts w:ascii="GHEA Grapalat" w:hAnsi="GHEA Grapalat" w:hint="eastAsia"/>
          <w:sz w:val="24"/>
          <w:szCs w:val="24"/>
        </w:rPr>
        <w:t>выражении</w:t>
      </w:r>
      <w:r w:rsidR="005A5156">
        <w:rPr>
          <w:rFonts w:ascii="GHEA Grapalat" w:hAnsi="GHEA Grapalat"/>
          <w:sz w:val="24"/>
          <w:szCs w:val="24"/>
        </w:rPr>
        <w:t>,</w:t>
      </w:r>
    </w:p>
    <w:p w14:paraId="20A7A7AF" w14:textId="77777777" w:rsidR="0009458F" w:rsidRPr="003B1B9C" w:rsidRDefault="0009458F" w:rsidP="0009458F">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выплачиваемая </w:t>
      </w:r>
      <w:r w:rsidRPr="0059577A">
        <w:rPr>
          <w:rFonts w:ascii="GHEA Grapalat" w:hAnsi="GHEA Grapalat" w:hint="eastAsia"/>
          <w:sz w:val="24"/>
          <w:szCs w:val="24"/>
        </w:rPr>
        <w:t>за</w:t>
      </w:r>
      <w:r w:rsidRPr="0059577A">
        <w:rPr>
          <w:rFonts w:ascii="GHEA Grapalat" w:hAnsi="GHEA Grapalat"/>
          <w:sz w:val="24"/>
          <w:szCs w:val="24"/>
        </w:rPr>
        <w:t xml:space="preserve"> </w:t>
      </w:r>
      <w:r w:rsidRPr="0059577A">
        <w:rPr>
          <w:rFonts w:ascii="GHEA Grapalat" w:hAnsi="GHEA Grapalat" w:hint="eastAsia"/>
          <w:sz w:val="24"/>
          <w:szCs w:val="24"/>
        </w:rPr>
        <w:t>работы</w:t>
      </w:r>
      <w:r w:rsidRPr="0059577A">
        <w:rPr>
          <w:rFonts w:ascii="GHEA Grapalat" w:hAnsi="GHEA Grapalat"/>
          <w:sz w:val="24"/>
          <w:szCs w:val="24"/>
        </w:rPr>
        <w:t xml:space="preserve">, </w:t>
      </w:r>
      <w:r w:rsidRPr="0059577A">
        <w:rPr>
          <w:rFonts w:ascii="GHEA Grapalat" w:hAnsi="GHEA Grapalat" w:hint="eastAsia"/>
          <w:sz w:val="24"/>
          <w:szCs w:val="24"/>
        </w:rPr>
        <w:t>указанные</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391653">
        <w:rPr>
          <w:rFonts w:ascii="GHEA Grapalat" w:hAnsi="GHEA Grapalat"/>
          <w:sz w:val="24"/>
          <w:szCs w:val="24"/>
        </w:rPr>
        <w:t>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00EA5C0D">
        <w:rPr>
          <w:rFonts w:ascii="GHEA Grapalat" w:hAnsi="GHEA Grapalat"/>
          <w:sz w:val="24"/>
          <w:szCs w:val="24"/>
        </w:rPr>
        <w:t>.</w:t>
      </w:r>
      <w:r w:rsidR="003B1B9C" w:rsidRPr="0059577A">
        <w:rPr>
          <w:rFonts w:ascii="GHEA Grapalat" w:hAnsi="GHEA Grapalat"/>
          <w:sz w:val="24"/>
          <w:szCs w:val="24"/>
          <w:vertAlign w:val="superscript"/>
        </w:rPr>
        <w:t>9</w:t>
      </w:r>
    </w:p>
    <w:p w14:paraId="5AD8A11D"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3A9CCBF"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42094D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w:t>
      </w:r>
      <w:r w:rsidRPr="009044F1">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14:paraId="50FB4463"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527B77F5"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65B5E4B8"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0E14443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A89652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3FAFA23" w14:textId="77777777" w:rsidR="00873D42" w:rsidRPr="00230D36" w:rsidRDefault="00873D42" w:rsidP="00873D42">
      <w:pPr>
        <w:jc w:val="center"/>
        <w:rPr>
          <w:rFonts w:ascii="GHEA Grapalat" w:hAnsi="GHEA Grapalat"/>
          <w:b/>
        </w:rPr>
      </w:pPr>
    </w:p>
    <w:p w14:paraId="0E5AF08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1CB10E9" w14:textId="77777777" w:rsidR="00873D42" w:rsidRPr="00230D36" w:rsidRDefault="00873D42" w:rsidP="00873D42">
      <w:pPr>
        <w:jc w:val="center"/>
        <w:rPr>
          <w:rFonts w:ascii="GHEA Grapalat" w:hAnsi="GHEA Grapalat"/>
          <w:b/>
        </w:rPr>
      </w:pPr>
    </w:p>
    <w:p w14:paraId="7654A39E"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15D099"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3BF8EEF" w14:textId="77777777" w:rsidR="002626F7" w:rsidRDefault="002626F7" w:rsidP="00B46D58">
      <w:pPr>
        <w:rPr>
          <w:rFonts w:ascii="GHEA Grapalat" w:hAnsi="GHEA Grapalat" w:cs="Sylfaen"/>
          <w:lang w:val="hy-AM"/>
        </w:rPr>
      </w:pPr>
    </w:p>
    <w:p w14:paraId="1E95626B" w14:textId="77777777" w:rsidR="004E1B2F" w:rsidRDefault="004E1B2F" w:rsidP="00B46D58">
      <w:pPr>
        <w:rPr>
          <w:rFonts w:ascii="GHEA Grapalat" w:hAnsi="GHEA Grapalat" w:cs="Sylfaen"/>
          <w:lang w:val="hy-AM"/>
        </w:rPr>
      </w:pPr>
    </w:p>
    <w:p w14:paraId="23ABDF48" w14:textId="77777777" w:rsidR="004E1B2F" w:rsidRDefault="004E1B2F" w:rsidP="00B46D58">
      <w:pPr>
        <w:rPr>
          <w:rFonts w:ascii="GHEA Grapalat" w:hAnsi="GHEA Grapalat" w:cs="Sylfaen"/>
          <w:lang w:val="hy-AM"/>
        </w:rPr>
      </w:pPr>
    </w:p>
    <w:p w14:paraId="3820BDE2" w14:textId="77777777" w:rsidR="004E1B2F" w:rsidRPr="000B63C5" w:rsidRDefault="004E1B2F" w:rsidP="00B46D58">
      <w:pPr>
        <w:rPr>
          <w:rFonts w:ascii="GHEA Grapalat" w:hAnsi="GHEA Grapalat" w:cs="Sylfaen"/>
          <w:lang w:val="hy-AM"/>
        </w:rPr>
      </w:pPr>
    </w:p>
    <w:p w14:paraId="66DB166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DF7545E" w14:textId="3C27E375"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7F3AF6">
        <w:rPr>
          <w:rFonts w:ascii="GHEA Grapalat" w:hAnsi="GHEA Grapalat"/>
          <w:b/>
          <w:bCs/>
          <w:sz w:val="24"/>
          <w:szCs w:val="24"/>
        </w:rPr>
        <w:t>11:30</w:t>
      </w:r>
      <w:r w:rsidR="0022447C">
        <w:rPr>
          <w:rFonts w:ascii="GHEA Grapalat" w:hAnsi="GHEA Grapalat"/>
          <w:b/>
          <w:bCs/>
          <w:sz w:val="24"/>
          <w:szCs w:val="24"/>
        </w:rPr>
        <w:t xml:space="preserve"> часов </w:t>
      </w:r>
      <w:r w:rsidR="00F2061E">
        <w:rPr>
          <w:rFonts w:ascii="GHEA Grapalat" w:hAnsi="GHEA Grapalat"/>
          <w:b/>
          <w:bCs/>
          <w:sz w:val="24"/>
          <w:szCs w:val="24"/>
        </w:rPr>
        <w:t>03.03.2026</w:t>
      </w:r>
      <w:r w:rsidR="00B71FF8">
        <w:rPr>
          <w:rFonts w:ascii="GHEA Grapalat" w:hAnsi="GHEA Grapalat"/>
          <w:b/>
          <w:bCs/>
          <w:sz w:val="24"/>
          <w:szCs w:val="24"/>
        </w:rPr>
        <w:t xml:space="preserve">  </w:t>
      </w:r>
      <w:r w:rsidRPr="00623208">
        <w:rPr>
          <w:rFonts w:ascii="GHEA Grapalat" w:hAnsi="GHEA Grapalat"/>
          <w:sz w:val="24"/>
          <w:szCs w:val="24"/>
        </w:rPr>
        <w:t xml:space="preserve">со </w:t>
      </w:r>
      <w:r w:rsidRPr="009044F1">
        <w:rPr>
          <w:rFonts w:ascii="GHEA Grapalat" w:hAnsi="GHEA Grapalat"/>
          <w:sz w:val="24"/>
          <w:szCs w:val="24"/>
        </w:rPr>
        <w:t xml:space="preserve">дня опубликования в системе объявления и приглашения на настоящую процедуру. </w:t>
      </w:r>
    </w:p>
    <w:p w14:paraId="146C8A05"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22F79CA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1040E33F"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45AAD0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45AD71F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9F8D017"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953DC4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1361BB5"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6"/>
        <w:t>11</w:t>
      </w:r>
      <w:r w:rsidR="00A01157">
        <w:rPr>
          <w:rFonts w:ascii="GHEA Grapalat" w:hAnsi="GHEA Grapalat"/>
          <w:i w:val="0"/>
          <w:sz w:val="24"/>
          <w:szCs w:val="24"/>
        </w:rPr>
        <w:t>.</w:t>
      </w:r>
    </w:p>
    <w:p w14:paraId="03D1C407"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159E8C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114408E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A15CA3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0FAE94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4D45895"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0157156A"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w:t>
      </w:r>
      <w:r w:rsidRPr="002F249D">
        <w:rPr>
          <w:rFonts w:ascii="GHEA Grapalat" w:hAnsi="GHEA Grapalat"/>
          <w:sz w:val="24"/>
          <w:szCs w:val="24"/>
        </w:rPr>
        <w:lastRenderedPageBreak/>
        <w:t>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4DD295A"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880AC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F22DBDA" w14:textId="5A182A60" w:rsidR="007E73FD" w:rsidRPr="007E73FD" w:rsidRDefault="007E73FD" w:rsidP="007E73FD">
      <w:pPr>
        <w:ind w:firstLine="567"/>
        <w:jc w:val="both"/>
        <w:rPr>
          <w:rFonts w:ascii="GHEA Grapalat" w:hAnsi="GHEA Grapalat"/>
        </w:rPr>
      </w:pPr>
      <w:r w:rsidRPr="007E73FD">
        <w:rPr>
          <w:rFonts w:ascii="GHEA Grapalat" w:hAnsi="GHEA Grapalat"/>
        </w:rPr>
        <w:t>8.9.Если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67590FD6" w14:textId="77777777" w:rsidR="007E73FD" w:rsidRPr="007E73FD" w:rsidRDefault="007E73FD" w:rsidP="007E73FD">
      <w:pPr>
        <w:jc w:val="both"/>
        <w:rPr>
          <w:rFonts w:ascii="GHEA Grapalat" w:hAnsi="GHEA Grapalat"/>
        </w:rPr>
      </w:pPr>
      <w:r w:rsidRPr="007E73FD">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5EC1762F" w14:textId="77777777" w:rsidR="007E73FD" w:rsidRPr="007E73FD" w:rsidRDefault="007E73FD" w:rsidP="007E73FD">
      <w:pPr>
        <w:ind w:firstLine="567"/>
        <w:jc w:val="both"/>
        <w:rPr>
          <w:rFonts w:ascii="GHEA Grapalat" w:hAnsi="GHEA Grapalat"/>
        </w:rPr>
      </w:pPr>
      <w:r w:rsidRPr="007E73FD">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98806E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27D7996"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w:t>
      </w:r>
      <w:r w:rsidR="00D90CA1" w:rsidRPr="00CE18BF">
        <w:rPr>
          <w:rFonts w:ascii="GHEA Grapalat" w:hAnsi="GHEA Grapalat"/>
          <w:sz w:val="24"/>
          <w:szCs w:val="24"/>
        </w:rPr>
        <w:lastRenderedPageBreak/>
        <w:t>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2AE516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47685A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1F26DAC"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C66520C"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C668C25"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961CCD">
        <w:rPr>
          <w:rFonts w:ascii="GHEA Grapalat" w:hAnsi="GHEA Grapalat"/>
        </w:rPr>
        <w:t xml:space="preserve"> </w:t>
      </w:r>
      <w:r w:rsidR="001E0BC5">
        <w:rPr>
          <w:rFonts w:ascii="GHEA Grapalat" w:hAnsi="GHEA Grapalat"/>
          <w:lang w:val="hy-AM"/>
        </w:rPr>
        <w:t xml:space="preserve"> </w:t>
      </w:r>
      <w:r w:rsidR="001E0BC5" w:rsidRPr="00CB37F8">
        <w:rPr>
          <w:rFonts w:ascii="GHEA Grapalat" w:hAnsi="GHEA Grapalat"/>
        </w:rPr>
        <w:t>в течение пяти рабочих дней,</w:t>
      </w:r>
      <w:r w:rsidR="001E0BC5" w:rsidRPr="001340A2">
        <w:rPr>
          <w:rFonts w:ascii="GHEA Grapalat" w:hAnsi="GHEA Grapalat"/>
        </w:rPr>
        <w:t xml:space="preserve"> </w:t>
      </w:r>
      <w:r w:rsidR="001E0BC5" w:rsidRPr="00060567">
        <w:rPr>
          <w:rStyle w:val="ezkurwreuab5ozgtqnkl"/>
          <w:rFonts w:ascii="GHEA Grapalat" w:hAnsi="GHEA Grapalat"/>
        </w:rPr>
        <w:t>следующих</w:t>
      </w:r>
      <w:r w:rsidR="001E0BC5" w:rsidRPr="00060567">
        <w:rPr>
          <w:rFonts w:ascii="GHEA Grapalat" w:hAnsi="GHEA Grapalat"/>
        </w:rPr>
        <w:t xml:space="preserve"> </w:t>
      </w:r>
      <w:r w:rsidR="001E0BC5" w:rsidRPr="00060567">
        <w:rPr>
          <w:rStyle w:val="ezkurwreuab5ozgtqnkl"/>
          <w:rFonts w:ascii="GHEA Grapalat" w:hAnsi="GHEA Grapalat"/>
        </w:rPr>
        <w:t>за днем</w:t>
      </w:r>
      <w:r w:rsidR="001E0BC5" w:rsidRPr="00060567">
        <w:rPr>
          <w:rFonts w:ascii="GHEA Grapalat" w:hAnsi="GHEA Grapalat"/>
        </w:rPr>
        <w:t xml:space="preserve"> </w:t>
      </w:r>
      <w:r w:rsidR="001E0BC5" w:rsidRPr="00060567">
        <w:rPr>
          <w:rStyle w:val="ezkurwreuab5ozgtqnkl"/>
          <w:rFonts w:ascii="GHEA Grapalat" w:hAnsi="GHEA Grapalat"/>
        </w:rPr>
        <w:t>получения</w:t>
      </w:r>
      <w:r w:rsidR="001E0BC5" w:rsidRPr="00060567">
        <w:rPr>
          <w:rFonts w:ascii="GHEA Grapalat" w:hAnsi="GHEA Grapalat"/>
        </w:rPr>
        <w:t xml:space="preserve"> </w:t>
      </w:r>
      <w:r w:rsidR="001E0BC5"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651B55F5"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64BD9522"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80F203A"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25340BB0" w14:textId="7604B8A3" w:rsidR="007E73FD" w:rsidRPr="007E73FD" w:rsidRDefault="00AD5625" w:rsidP="007E73FD">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7E73FD" w:rsidRPr="007E73FD">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8B122AC" w14:textId="77777777" w:rsidR="007E73FD" w:rsidRPr="007E73FD" w:rsidRDefault="007E73FD" w:rsidP="007E73FD">
      <w:pPr>
        <w:widowControl w:val="0"/>
        <w:tabs>
          <w:tab w:val="left" w:pos="1134"/>
        </w:tabs>
        <w:ind w:left="-360"/>
        <w:jc w:val="both"/>
        <w:rPr>
          <w:rFonts w:ascii="GHEA Grapalat" w:hAnsi="GHEA Grapalat" w:cs="Sylfaen"/>
        </w:rPr>
      </w:pPr>
    </w:p>
    <w:p w14:paraId="575439F8" w14:textId="1E8C021E" w:rsidR="00271427" w:rsidRPr="00793DC2" w:rsidRDefault="007E73FD" w:rsidP="007E73FD">
      <w:pPr>
        <w:widowControl w:val="0"/>
        <w:tabs>
          <w:tab w:val="left" w:pos="1134"/>
        </w:tabs>
        <w:ind w:left="-360"/>
        <w:jc w:val="both"/>
        <w:rPr>
          <w:rFonts w:ascii="GHEA Grapalat" w:hAnsi="GHEA Grapalat"/>
        </w:rPr>
      </w:pPr>
      <w:r w:rsidRPr="007E73FD">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5540C452" w14:textId="77777777" w:rsidR="00271427" w:rsidRPr="00793DC2" w:rsidRDefault="00271427" w:rsidP="00AD5625">
      <w:pPr>
        <w:widowControl w:val="0"/>
        <w:ind w:left="284"/>
        <w:contextualSpacing/>
        <w:jc w:val="both"/>
        <w:rPr>
          <w:rFonts w:ascii="GHEA Grapalat" w:hAnsi="GHEA Grapalat"/>
        </w:rPr>
      </w:pPr>
    </w:p>
    <w:p w14:paraId="30B866D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D4E12E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382F1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352E8"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040680C"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1E45F1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11FC65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638CF1A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1EDAC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7BCA31F"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ACA9C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9D0821F"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F1CC77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E1DD35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9425F2A"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249B9E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16EBA0C"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6FE44F5A"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4C51D3E"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8FF9C94"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126B76D" w14:textId="77777777" w:rsidR="00B73109" w:rsidRDefault="00B73109" w:rsidP="00B46D58">
      <w:pPr>
        <w:widowControl w:val="0"/>
        <w:spacing w:after="160"/>
        <w:jc w:val="center"/>
        <w:rPr>
          <w:rFonts w:ascii="GHEA Grapalat" w:hAnsi="GHEA Grapalat"/>
          <w:b/>
        </w:rPr>
      </w:pPr>
    </w:p>
    <w:p w14:paraId="0557AC64" w14:textId="77777777" w:rsidR="00B73109" w:rsidRDefault="00B73109" w:rsidP="00B46D58">
      <w:pPr>
        <w:widowControl w:val="0"/>
        <w:spacing w:after="160"/>
        <w:jc w:val="center"/>
        <w:rPr>
          <w:rFonts w:ascii="GHEA Grapalat" w:hAnsi="GHEA Grapalat"/>
          <w:b/>
        </w:rPr>
      </w:pPr>
    </w:p>
    <w:p w14:paraId="0F7D1900"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D34CFF8" w14:textId="77777777" w:rsidR="00B73109" w:rsidRPr="009044F1" w:rsidRDefault="00B73109" w:rsidP="00B46D58">
      <w:pPr>
        <w:widowControl w:val="0"/>
        <w:spacing w:after="160"/>
        <w:jc w:val="center"/>
        <w:rPr>
          <w:rFonts w:ascii="GHEA Grapalat" w:hAnsi="GHEA Grapalat" w:cs="Arial"/>
          <w:b/>
          <w:iCs/>
        </w:rPr>
      </w:pPr>
    </w:p>
    <w:p w14:paraId="7E1B350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4CF63BA"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331CA5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w:t>
      </w:r>
      <w:r w:rsidRPr="009044F1">
        <w:rPr>
          <w:rFonts w:ascii="GHEA Grapalat" w:hAnsi="GHEA Grapalat"/>
        </w:rPr>
        <w:lastRenderedPageBreak/>
        <w:t xml:space="preserve">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82C1125"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0583CBB" w14:textId="77777777" w:rsidR="005D3F02" w:rsidRPr="007D3728" w:rsidRDefault="005D3F02" w:rsidP="005D3F02">
      <w:pPr>
        <w:widowControl w:val="0"/>
        <w:tabs>
          <w:tab w:val="left" w:pos="1134"/>
        </w:tabs>
        <w:ind w:firstLine="567"/>
        <w:jc w:val="both"/>
        <w:rPr>
          <w:rFonts w:ascii="GHEA Grapalat" w:hAnsi="GHEA Grapalat" w:cs="Sylfaen"/>
          <w:lang w:val="hy-AM"/>
        </w:rPr>
      </w:pPr>
      <w:r w:rsidRPr="007D3728">
        <w:rPr>
          <w:rFonts w:ascii="GHEA Grapalat" w:hAnsi="GHEA Grapalat"/>
          <w:lang w:val="hy-AM"/>
        </w:rPr>
        <w:t>9.5.</w:t>
      </w:r>
      <w:r w:rsidRPr="007D3728">
        <w:rPr>
          <w:rFonts w:ascii="GHEA Grapalat" w:hAnsi="GHEA Grapalat"/>
          <w:lang w:val="hy-AM"/>
        </w:rPr>
        <w:tab/>
      </w:r>
      <w:r w:rsidRPr="007D3728">
        <w:rPr>
          <w:rFonts w:ascii="GHEA Grapalat" w:hAnsi="GHEA Grapalat"/>
          <w:color w:val="000000" w:themeColor="text1"/>
          <w:lang w:val="hy-AM"/>
        </w:rPr>
        <w:t xml:space="preserve">Если отобранный участник после получения уведомления о заключении договора и проекта договора </w:t>
      </w:r>
      <w:r w:rsidRPr="007D3728">
        <w:rPr>
          <w:rFonts w:ascii="GHEA Grapalat" w:hAnsi="GHEA Grapalat"/>
          <w:lang w:val="hy-AM"/>
        </w:rPr>
        <w:t>в срок, предусмотренный уведомлением, не подписывает договор и не предоставляет заказчику обеспечение договора, а в случае, если проектом заключаемого договора предусмотрена предоплата - также обеспечение предоплаты,</w:t>
      </w:r>
      <w:r w:rsidRPr="007D3728">
        <w:rPr>
          <w:rFonts w:ascii="GHEA Grapalat" w:hAnsi="GHEA Grapalat"/>
          <w:color w:val="000000" w:themeColor="text1"/>
          <w:lang w:val="hy-AM"/>
        </w:rPr>
        <w:t xml:space="preserve"> то он лишается права подписания договора. </w:t>
      </w:r>
      <w:r w:rsidRPr="007D3728" w:rsidDel="00DF2686">
        <w:rPr>
          <w:rFonts w:ascii="GHEA Grapalat" w:hAnsi="GHEA Grapalat"/>
          <w:lang w:val="hy-AM"/>
        </w:rPr>
        <w:t xml:space="preserve"> </w:t>
      </w:r>
    </w:p>
    <w:p w14:paraId="0D9A925C" w14:textId="541E730D" w:rsidR="00096865" w:rsidRPr="009044F1" w:rsidRDefault="005D3F02" w:rsidP="005D3F02">
      <w:pPr>
        <w:widowControl w:val="0"/>
        <w:tabs>
          <w:tab w:val="left" w:pos="1134"/>
        </w:tabs>
        <w:spacing w:after="160"/>
        <w:ind w:firstLine="567"/>
        <w:jc w:val="both"/>
        <w:rPr>
          <w:rFonts w:ascii="GHEA Grapalat" w:hAnsi="GHEA Grapalat" w:cs="Sylfaen"/>
        </w:rPr>
      </w:pPr>
      <w:r w:rsidRPr="007D3728">
        <w:rPr>
          <w:rFonts w:ascii="GHEA Grapalat" w:hAnsi="GHEA Grapalat"/>
          <w:lang w:val="hy-AM"/>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r w:rsidR="00D02623" w:rsidRPr="00681C1F">
        <w:rPr>
          <w:rFonts w:ascii="GHEA Grapalat" w:hAnsi="GHEA Grapalat"/>
          <w:color w:val="000000" w:themeColor="text1"/>
        </w:rPr>
        <w:t xml:space="preserve">. </w:t>
      </w:r>
      <w:r w:rsidR="00DF2686" w:rsidRPr="009044F1" w:rsidDel="00DF2686">
        <w:rPr>
          <w:rFonts w:ascii="GHEA Grapalat" w:hAnsi="GHEA Grapalat"/>
        </w:rPr>
        <w:t xml:space="preserve"> </w:t>
      </w:r>
    </w:p>
    <w:p w14:paraId="7DED85B2"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2EF94C"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511EA75C"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074A97"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2C55859" w14:textId="77777777" w:rsidR="00B73109" w:rsidRDefault="00B73109" w:rsidP="00B46D58">
      <w:pPr>
        <w:widowControl w:val="0"/>
        <w:spacing w:after="160"/>
        <w:jc w:val="center"/>
        <w:rPr>
          <w:rFonts w:ascii="GHEA Grapalat" w:hAnsi="GHEA Grapalat"/>
          <w:b/>
        </w:rPr>
      </w:pPr>
    </w:p>
    <w:p w14:paraId="77DB31D5" w14:textId="77777777" w:rsidR="00B73109" w:rsidRDefault="00B73109" w:rsidP="00B46D58">
      <w:pPr>
        <w:widowControl w:val="0"/>
        <w:spacing w:after="160"/>
        <w:jc w:val="center"/>
        <w:rPr>
          <w:rFonts w:ascii="GHEA Grapalat" w:hAnsi="GHEA Grapalat"/>
          <w:b/>
        </w:rPr>
      </w:pPr>
    </w:p>
    <w:p w14:paraId="721E0CB6" w14:textId="77777777" w:rsidR="00EE3473" w:rsidRDefault="00EE3473" w:rsidP="00B46D58">
      <w:pPr>
        <w:widowControl w:val="0"/>
        <w:spacing w:after="160"/>
        <w:jc w:val="center"/>
        <w:rPr>
          <w:rFonts w:ascii="GHEA Grapalat" w:hAnsi="GHEA Grapalat"/>
          <w:b/>
        </w:rPr>
      </w:pPr>
    </w:p>
    <w:p w14:paraId="30134FA4" w14:textId="77777777" w:rsidR="00EE3473" w:rsidRDefault="00EE3473" w:rsidP="00B46D58">
      <w:pPr>
        <w:widowControl w:val="0"/>
        <w:spacing w:after="160"/>
        <w:jc w:val="center"/>
        <w:rPr>
          <w:rFonts w:ascii="GHEA Grapalat" w:hAnsi="GHEA Grapalat"/>
          <w:b/>
        </w:rPr>
      </w:pPr>
    </w:p>
    <w:p w14:paraId="2F13C0F9"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3A92AE7D" w14:textId="77777777" w:rsidR="00B73109" w:rsidRPr="000B63C5" w:rsidRDefault="00B73109" w:rsidP="000B63C5">
      <w:pPr>
        <w:widowControl w:val="0"/>
        <w:spacing w:after="160"/>
        <w:rPr>
          <w:rFonts w:ascii="GHEA Grapalat" w:hAnsi="GHEA Grapalat"/>
          <w:b/>
          <w:lang w:val="hy-AM"/>
        </w:rPr>
      </w:pPr>
    </w:p>
    <w:p w14:paraId="3DEF76F9" w14:textId="77777777" w:rsidR="00875190" w:rsidRPr="007D3728" w:rsidRDefault="00875190" w:rsidP="00875190">
      <w:pPr>
        <w:widowControl w:val="0"/>
        <w:tabs>
          <w:tab w:val="left" w:pos="1276"/>
        </w:tabs>
        <w:ind w:firstLine="142"/>
        <w:jc w:val="both"/>
        <w:rPr>
          <w:rFonts w:ascii="GHEA Grapalat" w:hAnsi="GHEA Grapalat"/>
          <w:lang w:val="hy-AM"/>
        </w:rPr>
      </w:pPr>
      <w:r w:rsidRPr="007D3728">
        <w:rPr>
          <w:rFonts w:ascii="GHEA Grapalat" w:hAnsi="GHEA Grapalat"/>
          <w:lang w:val="hy-AM"/>
        </w:rPr>
        <w:t>10.1.</w:t>
      </w:r>
      <w:r w:rsidRPr="007D3728" w:rsidDel="007966BA">
        <w:rPr>
          <w:rFonts w:ascii="GHEA Grapalat" w:hAnsi="GHEA Grapalat"/>
          <w:lang w:val="hy-AM"/>
        </w:rPr>
        <w:t xml:space="preserve"> </w:t>
      </w:r>
      <w:r w:rsidRPr="007D3728">
        <w:rPr>
          <w:rFonts w:ascii="GHEA Grapalat" w:hAnsi="GHEA Grapalat"/>
          <w:color w:val="000000" w:themeColor="text1"/>
          <w:lang w:val="hy-AM"/>
        </w:rPr>
        <w:t>На основании требования о предоставлении обеспечения договора отобранный участник в течение 5-и, рабочих дней после дня его получения, обязан представить обеспечение договора.</w:t>
      </w:r>
      <w:r w:rsidRPr="007D3728">
        <w:rPr>
          <w:rFonts w:ascii="GHEA Grapalat" w:hAnsi="GHEA Grapalat"/>
          <w:lang w:val="hy-AM"/>
        </w:rPr>
        <w:t xml:space="preserve"> Если обеспечение представляется в виде банковской гарантии, то срок, предусмотренный настоящим пунктом, устанавливается в </w:t>
      </w:r>
      <w:r w:rsidRPr="007D3728">
        <w:rPr>
          <w:b/>
          <w:bCs/>
          <w:i/>
          <w:lang w:val="hy-AM"/>
        </w:rPr>
        <w:t>«10»</w:t>
      </w:r>
      <w:r w:rsidRPr="007D3728">
        <w:rPr>
          <w:rFonts w:ascii="GHEA Grapalat" w:hAnsi="GHEA Grapalat"/>
          <w:b/>
          <w:bCs/>
          <w:lang w:val="hy-AM"/>
        </w:rPr>
        <w:t xml:space="preserve"> рабочих дней</w:t>
      </w:r>
      <w:r w:rsidRPr="007D3728">
        <w:rPr>
          <w:rFonts w:ascii="GHEA Grapalat" w:hAnsi="GHEA Grapalat"/>
          <w:color w:val="000000" w:themeColor="text1"/>
          <w:lang w:val="hy-AM"/>
        </w:rPr>
        <w:t xml:space="preserve"> С отобранным участником заключается договор, если он представляет обеспечение </w:t>
      </w:r>
      <w:del w:id="8" w:author="Inesa Kocharyan" w:date="2025-03-19T19:10:00Z">
        <w:r w:rsidRPr="007D3728" w:rsidDel="00636572">
          <w:rPr>
            <w:rFonts w:ascii="GHEA Grapalat" w:hAnsi="GHEA Grapalat"/>
            <w:color w:val="000000" w:themeColor="text1"/>
            <w:lang w:val="hy-AM"/>
          </w:rPr>
          <w:delText xml:space="preserve"> </w:delText>
        </w:r>
      </w:del>
      <w:r w:rsidRPr="007D3728">
        <w:rPr>
          <w:rFonts w:ascii="GHEA Grapalat" w:hAnsi="GHEA Grapalat"/>
          <w:color w:val="000000" w:themeColor="text1"/>
          <w:lang w:val="hy-AM"/>
        </w:rPr>
        <w:t xml:space="preserve">договора(предоплаты). </w:t>
      </w:r>
      <w:r w:rsidRPr="007D3728">
        <w:rPr>
          <w:rFonts w:ascii="GHEA Grapalat" w:hAnsi="GHEA Grapalat"/>
          <w:color w:val="000000" w:themeColor="text1"/>
          <w:vertAlign w:val="superscript"/>
          <w:lang w:val="hy-AM"/>
        </w:rPr>
        <w:t>12.1</w:t>
      </w:r>
    </w:p>
    <w:p w14:paraId="3D7C7CE0" w14:textId="77777777"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6BCF5FD6"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42F9">
        <w:rPr>
          <w:rFonts w:ascii="Calibri" w:hAnsi="Calibri" w:cs="Calibri"/>
        </w:rPr>
        <w:t> </w:t>
      </w:r>
      <w:r w:rsidRPr="005242F9">
        <w:rPr>
          <w:rFonts w:ascii="GHEA Grapalat" w:hAnsi="GHEA Grapalat" w:cs="GHEA Grapalat"/>
        </w:rPr>
        <w:t>«</w:t>
      </w:r>
      <w:r w:rsidRPr="005242F9">
        <w:rPr>
          <w:rFonts w:ascii="GHEA Grapalat" w:hAnsi="GHEA Grapalat" w:cs="Sylfaen"/>
        </w:rPr>
        <w:t>900008000698</w:t>
      </w:r>
      <w:r w:rsidRPr="005242F9">
        <w:rPr>
          <w:rFonts w:ascii="GHEA Grapalat" w:hAnsi="GHEA Grapalat" w:cs="GHEA Grapalat"/>
        </w:rPr>
        <w:t>»</w:t>
      </w:r>
      <w:r w:rsidRPr="005242F9">
        <w:rPr>
          <w:rFonts w:ascii="GHEA Grapalat" w:hAnsi="GHEA Grapalat" w:cs="Sylfaen"/>
        </w:rPr>
        <w:t xml:space="preserve"> </w:t>
      </w:r>
      <w:r w:rsidRPr="005242F9">
        <w:rPr>
          <w:rFonts w:ascii="GHEA Grapalat" w:hAnsi="GHEA Grapalat" w:cs="GHEA Grapalat"/>
        </w:rPr>
        <w:t>открытый</w:t>
      </w:r>
      <w:r w:rsidRPr="005242F9">
        <w:rPr>
          <w:rFonts w:ascii="GHEA Grapalat" w:hAnsi="GHEA Grapalat" w:cs="Sylfaen"/>
        </w:rPr>
        <w:t xml:space="preserve"> </w:t>
      </w:r>
      <w:r w:rsidRPr="005242F9">
        <w:rPr>
          <w:rFonts w:ascii="GHEA Grapalat" w:hAnsi="GHEA Grapalat" w:cs="GHEA Grapalat"/>
        </w:rPr>
        <w:t>в</w:t>
      </w:r>
      <w:r w:rsidRPr="005242F9">
        <w:rPr>
          <w:rFonts w:ascii="GHEA Grapalat" w:hAnsi="GHEA Grapalat" w:cs="Sylfaen"/>
        </w:rPr>
        <w:t xml:space="preserve"> </w:t>
      </w:r>
      <w:r w:rsidRPr="005242F9">
        <w:rPr>
          <w:rFonts w:ascii="GHEA Grapalat" w:hAnsi="GHEA Grapalat" w:cs="GHEA Grapalat"/>
        </w:rPr>
        <w:t>Центральном</w:t>
      </w:r>
      <w:r w:rsidRPr="005242F9">
        <w:rPr>
          <w:rFonts w:ascii="GHEA Grapalat" w:hAnsi="GHEA Grapalat" w:cs="Sylfaen"/>
        </w:rPr>
        <w:t xml:space="preserve"> </w:t>
      </w:r>
      <w:r w:rsidRPr="005242F9">
        <w:rPr>
          <w:rFonts w:ascii="GHEA Grapalat" w:hAnsi="GHEA Grapalat" w:cs="GHEA Grapalat"/>
        </w:rPr>
        <w:t>казначействе</w:t>
      </w:r>
      <w:r w:rsidRPr="005242F9">
        <w:rPr>
          <w:rFonts w:ascii="GHEA Grapalat" w:hAnsi="GHEA Grapalat" w:cs="Sylfaen"/>
        </w:rPr>
        <w:t xml:space="preserve"> </w:t>
      </w:r>
      <w:r w:rsidRPr="005242F9">
        <w:rPr>
          <w:rFonts w:ascii="GHEA Grapalat" w:hAnsi="GHEA Grapalat" w:cs="GHEA Grapalat"/>
        </w:rPr>
        <w:t>на</w:t>
      </w:r>
      <w:r w:rsidRPr="005242F9">
        <w:rPr>
          <w:rFonts w:ascii="GHEA Grapalat" w:hAnsi="GHEA Grapalat" w:cs="Sylfaen"/>
        </w:rPr>
        <w:t xml:space="preserve"> </w:t>
      </w:r>
      <w:r w:rsidRPr="005242F9">
        <w:rPr>
          <w:rFonts w:ascii="GHEA Grapalat" w:hAnsi="GHEA Grapalat" w:cs="GHEA Grapalat"/>
        </w:rPr>
        <w:t>имя</w:t>
      </w:r>
      <w:r w:rsidRPr="005242F9">
        <w:rPr>
          <w:rFonts w:ascii="GHEA Grapalat" w:hAnsi="GHEA Grapalat" w:cs="Sylfaen"/>
        </w:rPr>
        <w:t xml:space="preserve"> </w:t>
      </w:r>
      <w:r w:rsidRPr="005242F9">
        <w:rPr>
          <w:rFonts w:ascii="GHEA Grapalat" w:hAnsi="GHEA Grapalat" w:cs="GHEA Grapalat"/>
        </w:rPr>
        <w:t>уполномоченного</w:t>
      </w:r>
      <w:r w:rsidRPr="005242F9">
        <w:rPr>
          <w:rFonts w:ascii="GHEA Grapalat" w:hAnsi="GHEA Grapalat" w:cs="Sylfaen"/>
        </w:rPr>
        <w:t xml:space="preserve"> </w:t>
      </w:r>
      <w:r w:rsidRPr="005242F9">
        <w:rPr>
          <w:rFonts w:ascii="GHEA Grapalat" w:hAnsi="GHEA Grapalat" w:cs="GHEA Grapalat"/>
        </w:rPr>
        <w:t>органа</w:t>
      </w:r>
      <w:r w:rsidRPr="005242F9">
        <w:rPr>
          <w:rFonts w:ascii="GHEA Grapalat" w:hAnsi="GHEA Grapalat" w:cs="Sylfaen"/>
        </w:rPr>
        <w:t>.</w:t>
      </w:r>
    </w:p>
    <w:p w14:paraId="0D9C7301"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5F4B452" w14:textId="77777777" w:rsidR="00B73109" w:rsidRDefault="00B73109" w:rsidP="00B73109">
      <w:pPr>
        <w:rPr>
          <w:rFonts w:ascii="GHEA Grapalat" w:hAnsi="GHEA Grapalat"/>
        </w:rPr>
      </w:pPr>
    </w:p>
    <w:p w14:paraId="57B68827" w14:textId="77777777" w:rsidR="00B73109" w:rsidRDefault="00B73109" w:rsidP="00B73109">
      <w:pPr>
        <w:rPr>
          <w:rFonts w:ascii="GHEA Grapalat" w:hAnsi="GHEA Grapalat"/>
        </w:rPr>
      </w:pPr>
    </w:p>
    <w:p w14:paraId="10921C42" w14:textId="77777777" w:rsidR="00B73109" w:rsidRDefault="00B73109" w:rsidP="00B73109">
      <w:pPr>
        <w:widowControl w:val="0"/>
        <w:tabs>
          <w:tab w:val="left" w:pos="1276"/>
        </w:tabs>
        <w:spacing w:after="160"/>
        <w:ind w:firstLine="567"/>
        <w:jc w:val="both"/>
        <w:rPr>
          <w:ins w:id="9"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5052CC85" w14:textId="77777777" w:rsidR="00B73109" w:rsidRPr="005242F9" w:rsidRDefault="00B73109" w:rsidP="00B73109">
      <w:pPr>
        <w:rPr>
          <w:rFonts w:ascii="GHEA Grapalat" w:hAnsi="GHEA Grapalat"/>
        </w:rPr>
      </w:pPr>
    </w:p>
    <w:p w14:paraId="137CDB2B"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7F0B3B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82B9567"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B0F580D"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6B1B714" w14:textId="77777777" w:rsidR="00F7682C" w:rsidRDefault="00F7682C" w:rsidP="00CE75A2">
      <w:pPr>
        <w:pStyle w:val="FootnoteText"/>
        <w:jc w:val="both"/>
        <w:rPr>
          <w:ins w:id="10" w:author="Inesa Kocharyan" w:date="2022-05-27T11:21:00Z"/>
          <w:rFonts w:asciiTheme="minorHAnsi" w:hAnsiTheme="minorHAnsi"/>
          <w:i/>
        </w:rPr>
      </w:pPr>
    </w:p>
    <w:p w14:paraId="6AC9314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4373BD9E"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4A3E2DFD"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4E7729B6"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4C880D0C" w14:textId="77777777" w:rsidR="00CE75A2" w:rsidRDefault="00CE75A2" w:rsidP="00143E9D">
      <w:pPr>
        <w:widowControl w:val="0"/>
        <w:tabs>
          <w:tab w:val="left" w:pos="1276"/>
        </w:tabs>
        <w:spacing w:after="160"/>
        <w:ind w:firstLine="567"/>
        <w:jc w:val="both"/>
        <w:rPr>
          <w:rFonts w:ascii="GHEA Grapalat" w:hAnsi="GHEA Grapalat"/>
        </w:rPr>
      </w:pPr>
    </w:p>
    <w:p w14:paraId="1A696EB6" w14:textId="77777777" w:rsidR="00B73109" w:rsidRDefault="00B73109" w:rsidP="00143E9D">
      <w:pPr>
        <w:widowControl w:val="0"/>
        <w:tabs>
          <w:tab w:val="left" w:pos="1276"/>
        </w:tabs>
        <w:spacing w:after="160"/>
        <w:ind w:firstLine="567"/>
        <w:jc w:val="both"/>
        <w:rPr>
          <w:rFonts w:ascii="GHEA Grapalat" w:hAnsi="GHEA Grapalat"/>
        </w:rPr>
      </w:pPr>
    </w:p>
    <w:p w14:paraId="59C8FE6D" w14:textId="77777777" w:rsidR="00B73109" w:rsidRDefault="00B73109">
      <w:pPr>
        <w:rPr>
          <w:rFonts w:ascii="GHEA Grapalat" w:hAnsi="GHEA Grapalat"/>
        </w:rPr>
      </w:pPr>
      <w:r>
        <w:rPr>
          <w:rFonts w:ascii="GHEA Grapalat" w:hAnsi="GHEA Grapalat"/>
        </w:rPr>
        <w:br w:type="page"/>
      </w:r>
    </w:p>
    <w:p w14:paraId="0ED5924A" w14:textId="77777777" w:rsidR="0035631F" w:rsidRDefault="005B796C" w:rsidP="005B796C">
      <w:pPr>
        <w:widowControl w:val="0"/>
        <w:tabs>
          <w:tab w:val="left" w:pos="1276"/>
        </w:tabs>
        <w:spacing w:after="160"/>
        <w:ind w:firstLine="567"/>
        <w:jc w:val="both"/>
        <w:rPr>
          <w:ins w:id="11"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3259C992"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Pr>
          <w:rFonts w:ascii="GHEA Grapalat" w:hAnsi="GHEA Grapalat" w:cs="Sylfaen"/>
          <w:lang w:val="hy-AM"/>
        </w:rPr>
        <w:t xml:space="preserve">, </w:t>
      </w:r>
      <w:r w:rsidR="008E004A" w:rsidRPr="00060567">
        <w:rPr>
          <w:rFonts w:ascii="GHEA Grapalat" w:hAnsi="GHEA Grapalat" w:cs="Sylfaen"/>
          <w:lang w:val="hy-AM"/>
        </w:rPr>
        <w:t>если выполнение контракта (соглашения) не является поэтапным</w:t>
      </w:r>
      <w:r w:rsidR="008E004A">
        <w:rPr>
          <w:rFonts w:ascii="GHEA Grapalat" w:hAnsi="GHEA Grapalat" w:cs="Sylfaen"/>
          <w:lang w:val="hy-AM"/>
        </w:rPr>
        <w:t>.</w:t>
      </w:r>
    </w:p>
    <w:p w14:paraId="3996B1B8"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52CA4DA" w14:textId="77777777"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7CBD2432"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7F228CAB"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B7B7BB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B464EEE"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34F01DC"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1907497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799127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6667C0E"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34B20598"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2C8D7043"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49187E3A"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BAF4046"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D41A907"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7AFE4516"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07AD4B24"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1E28582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CAB33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74A707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5DCA62F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844A695"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CB762B8"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252F65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C19571" w14:textId="77777777" w:rsidR="001F6A95" w:rsidRDefault="001F6A95" w:rsidP="00B46D58">
      <w:pPr>
        <w:widowControl w:val="0"/>
        <w:spacing w:after="160"/>
        <w:ind w:left="567" w:right="565"/>
        <w:jc w:val="center"/>
        <w:rPr>
          <w:rFonts w:ascii="GHEA Grapalat" w:hAnsi="GHEA Grapalat"/>
          <w:b/>
        </w:rPr>
      </w:pPr>
    </w:p>
    <w:p w14:paraId="548ED31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45C8D2" w14:textId="77777777" w:rsidR="00AE679C" w:rsidRDefault="00AE679C" w:rsidP="00B46D58">
      <w:pPr>
        <w:widowControl w:val="0"/>
        <w:spacing w:after="160"/>
        <w:ind w:firstLine="567"/>
        <w:jc w:val="both"/>
        <w:rPr>
          <w:rFonts w:ascii="GHEA Grapalat" w:hAnsi="GHEA Grapalat"/>
        </w:rPr>
      </w:pPr>
    </w:p>
    <w:p w14:paraId="3E35C621"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FFEAF6A"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89C3DAA"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CF67985"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lastRenderedPageBreak/>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6A0F08F"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7396090"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F3A3A26"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67D5825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4F743B1"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C943A"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AFF2E0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A952B17"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7A2F0D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0FD4523"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F522701"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1DAF42A8"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79CF315"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B26547C"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883C315"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DFD2A5"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2A0F1DD"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36B70A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BCE319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051C6DA"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C464DDE"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0263217" w14:textId="77777777" w:rsidR="00023AFA" w:rsidRDefault="00023AFA" w:rsidP="00E12F7E">
      <w:pPr>
        <w:widowControl w:val="0"/>
        <w:spacing w:after="160"/>
        <w:ind w:firstLine="567"/>
        <w:jc w:val="both"/>
        <w:rPr>
          <w:rFonts w:ascii="GHEA Grapalat" w:hAnsi="GHEA Grapalat"/>
          <w:lang w:val="hy-AM"/>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2D670DB" w14:textId="77777777" w:rsidR="000B63C5" w:rsidRDefault="000B63C5" w:rsidP="00E12F7E">
      <w:pPr>
        <w:widowControl w:val="0"/>
        <w:spacing w:after="160"/>
        <w:ind w:firstLine="567"/>
        <w:jc w:val="both"/>
        <w:rPr>
          <w:rFonts w:ascii="GHEA Grapalat" w:hAnsi="GHEA Grapalat"/>
          <w:lang w:val="hy-AM"/>
        </w:rPr>
      </w:pPr>
    </w:p>
    <w:p w14:paraId="02B08FFF" w14:textId="77777777" w:rsidR="000B63C5" w:rsidRPr="000B63C5" w:rsidRDefault="000B63C5" w:rsidP="002D2947">
      <w:pPr>
        <w:widowControl w:val="0"/>
        <w:spacing w:after="160"/>
        <w:jc w:val="both"/>
        <w:rPr>
          <w:rFonts w:ascii="GHEA Grapalat" w:hAnsi="GHEA Grapalat" w:cs="Sylfaen"/>
          <w:b/>
          <w:lang w:val="hy-AM"/>
        </w:rPr>
      </w:pPr>
    </w:p>
    <w:p w14:paraId="245C688F"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08240560" w14:textId="77777777" w:rsidR="008842CE" w:rsidRPr="00374F4A" w:rsidRDefault="008842CE" w:rsidP="00B46D58">
      <w:pPr>
        <w:widowControl w:val="0"/>
        <w:spacing w:after="160"/>
        <w:jc w:val="center"/>
        <w:rPr>
          <w:rFonts w:ascii="GHEA Grapalat" w:hAnsi="GHEA Grapalat"/>
          <w:b/>
        </w:rPr>
      </w:pPr>
    </w:p>
    <w:p w14:paraId="68EEFC07" w14:textId="066F687C"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D2947" w:rsidRPr="002D2947">
        <w:rPr>
          <w:rFonts w:ascii="GHEA Grapalat" w:hAnsi="GHEA Grapalat"/>
          <w:b/>
        </w:rPr>
        <w:t>ЗАПРОС КОТИРОВОК</w:t>
      </w:r>
    </w:p>
    <w:p w14:paraId="334795AD" w14:textId="77777777" w:rsidR="00096865" w:rsidRPr="009044F1" w:rsidRDefault="00096865" w:rsidP="00B46D58">
      <w:pPr>
        <w:widowControl w:val="0"/>
        <w:spacing w:after="160"/>
        <w:jc w:val="center"/>
        <w:rPr>
          <w:rFonts w:ascii="GHEA Grapalat" w:hAnsi="GHEA Grapalat"/>
        </w:rPr>
      </w:pPr>
    </w:p>
    <w:p w14:paraId="5C45CE5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D0A885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81C970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DA5D9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344CA8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11AC675"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B3C446F"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21A063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6B6CD55A"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941BD3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7A054AAF"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F567E4">
        <w:rPr>
          <w:rStyle w:val="FootnoteReference"/>
          <w:rFonts w:ascii="GHEA Grapalat" w:hAnsi="GHEA Grapalat"/>
        </w:rPr>
        <w:footnoteReference w:customMarkFollows="1" w:id="11"/>
        <w:t>17</w:t>
      </w:r>
    </w:p>
    <w:p w14:paraId="380F1C01"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6B212B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 xml:space="preserve">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8854488"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5BA302E0" w14:textId="77777777" w:rsidR="00F27A50" w:rsidRPr="005B65E5" w:rsidRDefault="00690A4B" w:rsidP="005B65E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12"/>
        <w:t>18</w:t>
      </w:r>
      <w:r w:rsidR="00F27A50" w:rsidRPr="005B65E5">
        <w:rPr>
          <w:rFonts w:ascii="GHEA Grapalat" w:hAnsi="GHEA Grapalat"/>
          <w:sz w:val="24"/>
          <w:szCs w:val="24"/>
          <w:lang w:val="ru-RU"/>
        </w:rPr>
        <w:t xml:space="preserve"> </w:t>
      </w:r>
    </w:p>
    <w:p w14:paraId="17B233AE"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A7547B2" w14:textId="77777777" w:rsidR="00B90C52" w:rsidRPr="00B64897" w:rsidRDefault="00B90C52" w:rsidP="00F27A50">
      <w:pPr>
        <w:pStyle w:val="norm"/>
        <w:spacing w:line="240" w:lineRule="auto"/>
        <w:rPr>
          <w:rFonts w:ascii="GHEA Grapalat" w:hAnsi="GHEA Grapalat"/>
          <w:sz w:val="24"/>
          <w:szCs w:val="24"/>
        </w:rPr>
      </w:pPr>
    </w:p>
    <w:p w14:paraId="704C34F4"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69864CF"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0F602FE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81A1DBC" w14:textId="3FA1F9C0" w:rsidR="00B2572B" w:rsidRPr="000B63C5"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0B63C5" w:rsidRPr="000B63C5">
        <w:rPr>
          <w:rFonts w:ascii="GHEA Grapalat" w:hAnsi="GHEA Grapalat"/>
          <w:sz w:val="24"/>
          <w:szCs w:val="24"/>
        </w:rPr>
        <w:t xml:space="preserve"> </w:t>
      </w:r>
      <w:r w:rsidR="007029E2">
        <w:rPr>
          <w:rFonts w:ascii="GHEA Grapalat" w:hAnsi="GHEA Grapalat"/>
          <w:b/>
          <w:sz w:val="24"/>
          <w:szCs w:val="24"/>
        </w:rPr>
        <w:t>EQ-GHAShDzB-</w:t>
      </w:r>
      <w:r w:rsidR="00DA282A">
        <w:rPr>
          <w:rFonts w:ascii="GHEA Grapalat" w:hAnsi="GHEA Grapalat"/>
          <w:b/>
          <w:sz w:val="24"/>
          <w:szCs w:val="24"/>
        </w:rPr>
        <w:t>26/43</w:t>
      </w:r>
      <w:r w:rsidR="000B63C5" w:rsidRPr="000B63C5">
        <w:rPr>
          <w:rFonts w:ascii="GHEA Grapalat" w:hAnsi="GHEA Grapalat"/>
          <w:b/>
          <w:sz w:val="24"/>
          <w:szCs w:val="24"/>
        </w:rPr>
        <w:t>''</w:t>
      </w:r>
    </w:p>
    <w:p w14:paraId="1CF3A252" w14:textId="77777777" w:rsidR="00B2572B" w:rsidRPr="00374F4A" w:rsidRDefault="00B2572B" w:rsidP="00B46D58">
      <w:pPr>
        <w:widowControl w:val="0"/>
        <w:spacing w:after="120"/>
        <w:jc w:val="center"/>
        <w:rPr>
          <w:rFonts w:ascii="GHEA Grapalat" w:hAnsi="GHEA Grapalat" w:cs="Sylfaen"/>
          <w:b/>
        </w:rPr>
      </w:pPr>
    </w:p>
    <w:p w14:paraId="49A6E25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2468A3D" w14:textId="37751520"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D2947" w:rsidRPr="002D2947">
        <w:rPr>
          <w:rFonts w:ascii="GHEA Grapalat" w:hAnsi="GHEA Grapalat"/>
          <w:color w:val="auto"/>
          <w:sz w:val="24"/>
          <w:szCs w:val="24"/>
        </w:rPr>
        <w:t>запрос котировок</w:t>
      </w:r>
    </w:p>
    <w:p w14:paraId="0731FD16" w14:textId="77777777" w:rsidR="00B2572B" w:rsidRPr="00374F4A" w:rsidRDefault="00B2572B" w:rsidP="00B46D58">
      <w:pPr>
        <w:widowControl w:val="0"/>
        <w:spacing w:after="120"/>
        <w:jc w:val="center"/>
        <w:rPr>
          <w:rFonts w:ascii="GHEA Grapalat" w:hAnsi="GHEA Grapalat"/>
        </w:rPr>
      </w:pPr>
    </w:p>
    <w:p w14:paraId="23C6EDF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1A2EBD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23DDD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A5864C0"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4C1DCA9B" w14:textId="7AD1E005" w:rsidR="00374F4A" w:rsidRPr="000B63C5"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0B63C5" w:rsidRPr="000B63C5">
        <w:rPr>
          <w:rFonts w:ascii="GHEA Grapalat" w:hAnsi="GHEA Grapalat"/>
        </w:rPr>
        <w:t xml:space="preserve"> </w:t>
      </w:r>
      <w:r w:rsidR="007029E2">
        <w:rPr>
          <w:rFonts w:ascii="GHEA Grapalat" w:hAnsi="GHEA Grapalat"/>
        </w:rPr>
        <w:t>EQ-GHAShDzB-</w:t>
      </w:r>
      <w:r w:rsidR="00DA282A">
        <w:rPr>
          <w:rFonts w:ascii="GHEA Grapalat" w:hAnsi="GHEA Grapalat"/>
        </w:rPr>
        <w:t>26/43</w:t>
      </w:r>
      <w:r w:rsidR="000B63C5">
        <w:rPr>
          <w:rFonts w:ascii="GHEA Grapalat" w:hAnsi="GHEA Grapalat"/>
          <w:i/>
        </w:rPr>
        <w:t xml:space="preserve"> ''</w:t>
      </w:r>
    </w:p>
    <w:p w14:paraId="2DF2774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49D67F89" w14:textId="462DD8B9" w:rsidR="00374F4A" w:rsidRPr="00DA5EA0" w:rsidRDefault="002D2947" w:rsidP="00B46D58">
      <w:pPr>
        <w:spacing w:after="160"/>
        <w:jc w:val="both"/>
        <w:rPr>
          <w:rFonts w:ascii="GHEA Grapalat" w:hAnsi="GHEA Grapalat"/>
        </w:rPr>
      </w:pPr>
      <w:r w:rsidRPr="002D2947">
        <w:rPr>
          <w:rFonts w:ascii="GHEA Grapalat" w:hAnsi="GHEA Grapalat"/>
        </w:rPr>
        <w:t>запрос</w:t>
      </w:r>
      <w:r>
        <w:rPr>
          <w:rFonts w:ascii="GHEA Grapalat" w:hAnsi="GHEA Grapalat"/>
        </w:rPr>
        <w:t>а</w:t>
      </w:r>
      <w:r w:rsidRPr="002D2947">
        <w:rPr>
          <w:rFonts w:ascii="GHEA Grapalat" w:hAnsi="GHEA Grapalat"/>
        </w:rPr>
        <w:t xml:space="preserve"> котировок </w:t>
      </w:r>
      <w:r w:rsidR="00374F4A" w:rsidRPr="00DA5EA0">
        <w:rPr>
          <w:rFonts w:ascii="GHEA Grapalat" w:hAnsi="GHEA Grapalat"/>
        </w:rPr>
        <w:t>и в соответствии с требованиями приглашения подает заявку.</w:t>
      </w:r>
    </w:p>
    <w:p w14:paraId="44E7931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301ED6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BFCAC4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76929C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874CB48" w14:textId="77777777" w:rsidR="000612B9" w:rsidRDefault="000612B9" w:rsidP="00B46D58">
      <w:pPr>
        <w:jc w:val="both"/>
        <w:rPr>
          <w:rFonts w:ascii="GHEA Grapalat" w:hAnsi="GHEA Grapalat"/>
        </w:rPr>
      </w:pPr>
    </w:p>
    <w:p w14:paraId="03A732A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04F95B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82FBE9C" w14:textId="77777777" w:rsidR="000612B9" w:rsidRDefault="000612B9" w:rsidP="00B46D58">
      <w:pPr>
        <w:jc w:val="both"/>
        <w:rPr>
          <w:rFonts w:ascii="GHEA Grapalat" w:hAnsi="GHEA Grapalat"/>
        </w:rPr>
      </w:pPr>
    </w:p>
    <w:p w14:paraId="6AB04F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8F218E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AB14C6D" w14:textId="77777777" w:rsidR="00B138F3" w:rsidRDefault="00B138F3" w:rsidP="00B46D58">
      <w:pPr>
        <w:jc w:val="both"/>
        <w:rPr>
          <w:rFonts w:ascii="GHEA Grapalat" w:hAnsi="GHEA Grapalat"/>
        </w:rPr>
      </w:pPr>
    </w:p>
    <w:p w14:paraId="0ECDBF8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6394DE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F6F3332" w14:textId="77777777" w:rsidR="00B138F3" w:rsidRDefault="00B138F3" w:rsidP="00F96993">
      <w:pPr>
        <w:jc w:val="both"/>
        <w:rPr>
          <w:rFonts w:ascii="GHEA Grapalat" w:hAnsi="GHEA Grapalat"/>
        </w:rPr>
      </w:pPr>
    </w:p>
    <w:p w14:paraId="480BE48C"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B4BB17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1E3FD91" w14:textId="77777777" w:rsidR="00B16483" w:rsidRDefault="00B16483" w:rsidP="00F96993">
      <w:pPr>
        <w:jc w:val="both"/>
        <w:rPr>
          <w:rFonts w:ascii="GHEA Grapalat" w:hAnsi="GHEA Grapalat"/>
          <w:sz w:val="18"/>
          <w:szCs w:val="18"/>
        </w:rPr>
      </w:pPr>
    </w:p>
    <w:p w14:paraId="52838DA0"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BDD06F9"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9613BC1" w14:textId="77777777" w:rsidR="00B16483" w:rsidRPr="00D3436F" w:rsidRDefault="00B16483" w:rsidP="00B16483">
      <w:pPr>
        <w:tabs>
          <w:tab w:val="left" w:pos="7371"/>
        </w:tabs>
        <w:spacing w:after="160"/>
        <w:ind w:left="3544" w:firstLine="3"/>
        <w:jc w:val="both"/>
        <w:rPr>
          <w:rFonts w:ascii="GHEA Grapalat" w:hAnsi="GHEA Grapalat"/>
          <w:sz w:val="16"/>
        </w:rPr>
      </w:pPr>
    </w:p>
    <w:p w14:paraId="723DFE8D"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F5B643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01FF7D6"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6573712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18C8F004" w14:textId="77777777" w:rsidR="00C65D59" w:rsidRPr="00403A28" w:rsidRDefault="00C65D59" w:rsidP="00C65D59">
      <w:pPr>
        <w:rPr>
          <w:ins w:id="12" w:author="Vardan" w:date="2022-10-29T19:53:00Z"/>
          <w:rFonts w:ascii="GHEA Grapalat" w:hAnsi="GHEA Grapalat"/>
          <w:i/>
          <w:sz w:val="16"/>
          <w:highlight w:val="cyan"/>
          <w:vertAlign w:val="superscript"/>
          <w:lang w:val="es-ES"/>
        </w:rPr>
      </w:pPr>
    </w:p>
    <w:p w14:paraId="6FAC7B34" w14:textId="7C6A1DE7"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2D2947" w:rsidRPr="002D2947">
        <w:rPr>
          <w:rFonts w:ascii="GHEA Grapalat" w:hAnsi="GHEA Grapalat"/>
        </w:rPr>
        <w:t xml:space="preserve">запрос котировок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0B63C5" w:rsidRPr="000B63C5">
        <w:rPr>
          <w:rFonts w:ascii="GHEA Grapalat" w:hAnsi="GHEA Grapalat"/>
        </w:rPr>
        <w:t xml:space="preserve">" </w:t>
      </w:r>
      <w:r w:rsidR="007029E2">
        <w:rPr>
          <w:rFonts w:ascii="GHEA Grapalat" w:hAnsi="GHEA Grapalat"/>
        </w:rPr>
        <w:t>EQ-GHAShDzB-</w:t>
      </w:r>
      <w:r w:rsidR="00DA282A">
        <w:rPr>
          <w:rFonts w:ascii="GHEA Grapalat" w:hAnsi="GHEA Grapalat"/>
        </w:rPr>
        <w:t>26/43</w:t>
      </w:r>
      <w:r w:rsidR="000B63C5" w:rsidRPr="000B63C5">
        <w:rPr>
          <w:rFonts w:ascii="GHEA Grapalat" w:hAnsi="GHEA Grapalat"/>
        </w:rPr>
        <w:t xml:space="preserve"> "*</w:t>
      </w:r>
      <w:r w:rsidR="000B63C5">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46FF6B1B"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4FBCD654"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1A774775" w14:textId="35A2CC8F"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2D2947" w:rsidRPr="002D2947">
        <w:rPr>
          <w:rFonts w:ascii="GHEA Grapalat" w:hAnsi="GHEA Grapalat"/>
        </w:rPr>
        <w:t>запрос</w:t>
      </w:r>
      <w:r w:rsidR="002D2947">
        <w:rPr>
          <w:rFonts w:ascii="GHEA Grapalat" w:hAnsi="GHEA Grapalat"/>
        </w:rPr>
        <w:t>е</w:t>
      </w:r>
      <w:r w:rsidR="002D2947" w:rsidRPr="002D2947">
        <w:rPr>
          <w:rFonts w:ascii="GHEA Grapalat" w:hAnsi="GHEA Grapalat"/>
        </w:rPr>
        <w:t xml:space="preserve"> котировок</w:t>
      </w:r>
      <w:r w:rsidR="00305944" w:rsidRPr="00AC309E">
        <w:rPr>
          <w:rFonts w:ascii="GHEA Grapalat" w:hAnsi="GHEA Grapalat"/>
        </w:rPr>
        <w:t xml:space="preserve"> </w:t>
      </w:r>
      <w:r w:rsidR="006B3E56" w:rsidRPr="00AC309E">
        <w:rPr>
          <w:rFonts w:ascii="GHEA Grapalat" w:hAnsi="GHEA Grapalat"/>
        </w:rPr>
        <w:t>под кодом "</w:t>
      </w:r>
      <w:r w:rsidR="000B63C5" w:rsidRPr="000B63C5">
        <w:rPr>
          <w:rFonts w:ascii="GHEA Grapalat" w:hAnsi="GHEA Grapalat"/>
        </w:rPr>
        <w:t xml:space="preserve"> </w:t>
      </w:r>
      <w:r w:rsidR="007029E2">
        <w:rPr>
          <w:rFonts w:ascii="GHEA Grapalat" w:hAnsi="GHEA Grapalat"/>
        </w:rPr>
        <w:t>EQ-GHAShDzB-</w:t>
      </w:r>
      <w:r w:rsidR="00DA282A">
        <w:rPr>
          <w:rFonts w:ascii="GHEA Grapalat" w:hAnsi="GHEA Grapalat"/>
        </w:rPr>
        <w:t>26/43</w:t>
      </w:r>
      <w:r w:rsidR="000B63C5">
        <w:rPr>
          <w:rFonts w:ascii="GHEA Grapalat" w:hAnsi="GHEA Grapalat"/>
          <w:i/>
        </w:rPr>
        <w:t xml:space="preserve"> </w:t>
      </w:r>
      <w:r w:rsidR="006B3E56" w:rsidRPr="00AC309E">
        <w:rPr>
          <w:rFonts w:ascii="GHEA Grapalat" w:hAnsi="GHEA Grapalat"/>
        </w:rPr>
        <w:t>"*</w:t>
      </w:r>
    </w:p>
    <w:p w14:paraId="6CFD1F67"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45AAB2B2" w14:textId="07789628"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2D2947" w:rsidRPr="002D2947">
        <w:rPr>
          <w:rFonts w:ascii="GHEA Grapalat" w:hAnsi="GHEA Grapalat"/>
        </w:rPr>
        <w:t xml:space="preserve">запрос котировок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40962F4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CA1989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E6840E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08EF2E0"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708591C"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64F69EE" w14:textId="77777777" w:rsidR="006B3E56" w:rsidRDefault="006B3E56" w:rsidP="00B46D58">
      <w:pPr>
        <w:widowControl w:val="0"/>
        <w:spacing w:after="16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4F9F925F"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7BF2838"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3B76C0CA"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55CED40E" w14:textId="77777777" w:rsidR="00110534" w:rsidRDefault="00110534" w:rsidP="00B46D58">
      <w:pPr>
        <w:jc w:val="both"/>
        <w:rPr>
          <w:rFonts w:ascii="GHEA Grapalat" w:hAnsi="GHEA Grapalat"/>
        </w:rPr>
      </w:pPr>
    </w:p>
    <w:p w14:paraId="7AAA12A5" w14:textId="77777777" w:rsidR="006B3E56" w:rsidRPr="00EA7414" w:rsidRDefault="004B73B1" w:rsidP="00EA7414">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4"/>
        <w:t>***</w:t>
      </w:r>
      <w:r w:rsidR="00DA5D3D" w:rsidRPr="00EA7414">
        <w:rPr>
          <w:rFonts w:ascii="GHEA Grapalat" w:hAnsi="GHEA Grapalat"/>
          <w:lang w:val="ru-RU"/>
        </w:rPr>
        <w:t xml:space="preserve"> </w:t>
      </w:r>
    </w:p>
    <w:p w14:paraId="699A43EB" w14:textId="77777777" w:rsidR="00E333E5" w:rsidRPr="000858EB" w:rsidDel="001F3245" w:rsidRDefault="00E333E5" w:rsidP="00EA7414">
      <w:pPr>
        <w:ind w:firstLine="708"/>
        <w:contextualSpacing/>
        <w:jc w:val="both"/>
        <w:rPr>
          <w:del w:id="15" w:author="Inesa Kocharyan" w:date="2024-02-09T14:46:00Z"/>
          <w:rFonts w:ascii="GHEA Grapalat" w:hAnsi="GHEA Grapalat"/>
        </w:rPr>
      </w:pPr>
    </w:p>
    <w:p w14:paraId="5E2C7180" w14:textId="77777777" w:rsidR="00F855BB" w:rsidDel="001F3245" w:rsidRDefault="00F855BB" w:rsidP="00B46D58">
      <w:pPr>
        <w:tabs>
          <w:tab w:val="left" w:pos="7371"/>
        </w:tabs>
        <w:spacing w:after="160"/>
        <w:ind w:left="3544" w:firstLine="3"/>
        <w:jc w:val="both"/>
        <w:rPr>
          <w:del w:id="16" w:author="Inesa Kocharyan" w:date="2024-02-09T14:50:00Z"/>
          <w:rFonts w:ascii="GHEA Grapalat" w:hAnsi="GHEA Grapalat"/>
          <w:sz w:val="16"/>
          <w:lang w:val="hy-AM"/>
        </w:rPr>
      </w:pPr>
    </w:p>
    <w:p w14:paraId="63EE4DCC" w14:textId="77777777" w:rsidR="006B3E56" w:rsidRPr="00770B03" w:rsidRDefault="006B3E56" w:rsidP="00861167">
      <w:pPr>
        <w:tabs>
          <w:tab w:val="left" w:pos="7371"/>
        </w:tabs>
        <w:spacing w:after="160"/>
        <w:jc w:val="both"/>
        <w:rPr>
          <w:rFonts w:ascii="GHEA Grapalat" w:hAnsi="GHEA Grapalat"/>
          <w:sz w:val="16"/>
        </w:rPr>
      </w:pPr>
    </w:p>
    <w:p w14:paraId="482B6E8A" w14:textId="77777777"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53C7F6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CF028AC"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20BA26D" w14:textId="77777777" w:rsidR="005D3DCE" w:rsidRDefault="005D3DCE" w:rsidP="005D3DCE">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7DF8840" w14:textId="77777777" w:rsidR="005D3DCE" w:rsidRDefault="005D3DCE" w:rsidP="00861167">
      <w:pPr>
        <w:widowControl w:val="0"/>
        <w:spacing w:after="160"/>
        <w:jc w:val="right"/>
        <w:rPr>
          <w:rFonts w:ascii="GHEA Grapalat" w:hAnsi="GHEA Grapalat"/>
          <w:lang w:val="hy-AM"/>
        </w:rPr>
      </w:pPr>
    </w:p>
    <w:p w14:paraId="6F8636F9" w14:textId="77777777" w:rsidR="005D3DCE" w:rsidRDefault="005D3DCE" w:rsidP="00861167">
      <w:pPr>
        <w:widowControl w:val="0"/>
        <w:spacing w:after="160"/>
        <w:jc w:val="right"/>
        <w:rPr>
          <w:rFonts w:ascii="GHEA Grapalat" w:hAnsi="GHEA Grapalat"/>
          <w:lang w:val="hy-AM"/>
        </w:rPr>
      </w:pPr>
    </w:p>
    <w:p w14:paraId="61586013" w14:textId="77777777" w:rsidR="005D3DCE" w:rsidRDefault="005D3DCE" w:rsidP="00861167">
      <w:pPr>
        <w:widowControl w:val="0"/>
        <w:spacing w:after="160"/>
        <w:jc w:val="right"/>
        <w:rPr>
          <w:rFonts w:ascii="GHEA Grapalat" w:hAnsi="GHEA Grapalat"/>
          <w:lang w:val="hy-AM"/>
        </w:rPr>
      </w:pPr>
    </w:p>
    <w:p w14:paraId="115B76E6" w14:textId="77777777" w:rsidR="005D3DCE" w:rsidRDefault="005D3DCE" w:rsidP="00861167">
      <w:pPr>
        <w:widowControl w:val="0"/>
        <w:spacing w:after="160"/>
        <w:jc w:val="right"/>
        <w:rPr>
          <w:rFonts w:ascii="GHEA Grapalat" w:hAnsi="GHEA Grapalat"/>
          <w:lang w:val="hy-AM"/>
        </w:rPr>
      </w:pPr>
    </w:p>
    <w:p w14:paraId="2B6F35DE" w14:textId="77777777" w:rsidR="005D3DCE" w:rsidRDefault="005D3DCE" w:rsidP="00861167">
      <w:pPr>
        <w:widowControl w:val="0"/>
        <w:spacing w:after="160"/>
        <w:jc w:val="right"/>
        <w:rPr>
          <w:rFonts w:ascii="GHEA Grapalat" w:hAnsi="GHEA Grapalat"/>
          <w:lang w:val="hy-AM"/>
        </w:rPr>
      </w:pPr>
    </w:p>
    <w:p w14:paraId="0E25C55E" w14:textId="77777777" w:rsidR="005D3DCE" w:rsidRDefault="005D3DCE" w:rsidP="00861167">
      <w:pPr>
        <w:widowControl w:val="0"/>
        <w:spacing w:after="160"/>
        <w:jc w:val="right"/>
        <w:rPr>
          <w:rFonts w:ascii="GHEA Grapalat" w:hAnsi="GHEA Grapalat"/>
          <w:lang w:val="hy-AM"/>
        </w:rPr>
      </w:pPr>
    </w:p>
    <w:p w14:paraId="6838AD80" w14:textId="77777777" w:rsidR="005D3DCE" w:rsidRDefault="005D3DCE" w:rsidP="00861167">
      <w:pPr>
        <w:widowControl w:val="0"/>
        <w:spacing w:after="160"/>
        <w:jc w:val="right"/>
        <w:rPr>
          <w:rFonts w:ascii="GHEA Grapalat" w:hAnsi="GHEA Grapalat"/>
          <w:lang w:val="hy-AM"/>
        </w:rPr>
      </w:pPr>
    </w:p>
    <w:p w14:paraId="78C07A45" w14:textId="77777777" w:rsidR="005D3DCE" w:rsidRDefault="005D3DCE" w:rsidP="00861167">
      <w:pPr>
        <w:widowControl w:val="0"/>
        <w:spacing w:after="160"/>
        <w:jc w:val="right"/>
        <w:rPr>
          <w:rFonts w:ascii="GHEA Grapalat" w:hAnsi="GHEA Grapalat"/>
          <w:lang w:val="hy-AM"/>
        </w:rPr>
      </w:pPr>
    </w:p>
    <w:p w14:paraId="590F496A" w14:textId="77777777" w:rsidR="005D3DCE" w:rsidRDefault="005D3DCE" w:rsidP="00861167">
      <w:pPr>
        <w:widowControl w:val="0"/>
        <w:spacing w:after="160"/>
        <w:jc w:val="right"/>
        <w:rPr>
          <w:rFonts w:ascii="GHEA Grapalat" w:hAnsi="GHEA Grapalat"/>
          <w:lang w:val="hy-AM"/>
        </w:rPr>
      </w:pPr>
    </w:p>
    <w:p w14:paraId="685182BB" w14:textId="77777777" w:rsidR="005D3DCE" w:rsidRDefault="005D3DCE" w:rsidP="00861167">
      <w:pPr>
        <w:widowControl w:val="0"/>
        <w:spacing w:after="160"/>
        <w:jc w:val="right"/>
        <w:rPr>
          <w:rFonts w:ascii="GHEA Grapalat" w:hAnsi="GHEA Grapalat"/>
          <w:lang w:val="hy-AM"/>
        </w:rPr>
      </w:pPr>
    </w:p>
    <w:p w14:paraId="20161013" w14:textId="77777777" w:rsidR="005D3DCE" w:rsidRDefault="005D3DCE" w:rsidP="00861167">
      <w:pPr>
        <w:widowControl w:val="0"/>
        <w:spacing w:after="160"/>
        <w:jc w:val="right"/>
        <w:rPr>
          <w:rFonts w:ascii="GHEA Grapalat" w:hAnsi="GHEA Grapalat"/>
          <w:lang w:val="hy-AM"/>
        </w:rPr>
      </w:pPr>
    </w:p>
    <w:p w14:paraId="2B6F129C" w14:textId="77777777" w:rsidR="005D3DCE" w:rsidRDefault="005D3DCE" w:rsidP="00861167">
      <w:pPr>
        <w:widowControl w:val="0"/>
        <w:spacing w:after="160"/>
        <w:jc w:val="right"/>
        <w:rPr>
          <w:rFonts w:ascii="GHEA Grapalat" w:hAnsi="GHEA Grapalat"/>
          <w:lang w:val="hy-AM"/>
        </w:rPr>
      </w:pPr>
    </w:p>
    <w:p w14:paraId="5B5A0154" w14:textId="77777777" w:rsidR="005D3DCE" w:rsidRDefault="005D3DCE" w:rsidP="00861167">
      <w:pPr>
        <w:widowControl w:val="0"/>
        <w:spacing w:after="160"/>
        <w:jc w:val="right"/>
        <w:rPr>
          <w:rFonts w:ascii="GHEA Grapalat" w:hAnsi="GHEA Grapalat"/>
          <w:lang w:val="hy-AM"/>
        </w:rPr>
      </w:pPr>
    </w:p>
    <w:p w14:paraId="26A4BF1E" w14:textId="77777777" w:rsidR="005D3DCE" w:rsidRDefault="005D3DCE" w:rsidP="00861167">
      <w:pPr>
        <w:widowControl w:val="0"/>
        <w:spacing w:after="160"/>
        <w:jc w:val="right"/>
        <w:rPr>
          <w:rFonts w:ascii="GHEA Grapalat" w:hAnsi="GHEA Grapalat"/>
          <w:lang w:val="hy-AM"/>
        </w:rPr>
      </w:pPr>
    </w:p>
    <w:p w14:paraId="7C05BD49" w14:textId="77777777" w:rsidR="005D3DCE" w:rsidRDefault="005D3DCE" w:rsidP="00861167">
      <w:pPr>
        <w:widowControl w:val="0"/>
        <w:spacing w:after="160"/>
        <w:jc w:val="right"/>
        <w:rPr>
          <w:rFonts w:ascii="GHEA Grapalat" w:hAnsi="GHEA Grapalat"/>
          <w:lang w:val="hy-AM"/>
        </w:rPr>
      </w:pPr>
    </w:p>
    <w:p w14:paraId="22036EAE" w14:textId="77777777" w:rsidR="005D3DCE" w:rsidRDefault="005D3DCE" w:rsidP="00861167">
      <w:pPr>
        <w:widowControl w:val="0"/>
        <w:spacing w:after="160"/>
        <w:jc w:val="right"/>
        <w:rPr>
          <w:rFonts w:ascii="GHEA Grapalat" w:hAnsi="GHEA Grapalat"/>
          <w:lang w:val="hy-AM"/>
        </w:rPr>
      </w:pPr>
    </w:p>
    <w:p w14:paraId="0C908630" w14:textId="77777777" w:rsidR="005D3DCE" w:rsidRDefault="005D3DCE" w:rsidP="00861167">
      <w:pPr>
        <w:widowControl w:val="0"/>
        <w:spacing w:after="160"/>
        <w:jc w:val="right"/>
        <w:rPr>
          <w:rFonts w:ascii="GHEA Grapalat" w:hAnsi="GHEA Grapalat"/>
          <w:lang w:val="hy-AM"/>
        </w:rPr>
      </w:pPr>
    </w:p>
    <w:p w14:paraId="70BCE043" w14:textId="77777777" w:rsidR="005D3DCE" w:rsidRDefault="005D3DCE" w:rsidP="00861167">
      <w:pPr>
        <w:widowControl w:val="0"/>
        <w:spacing w:after="160"/>
        <w:jc w:val="right"/>
        <w:rPr>
          <w:rFonts w:ascii="GHEA Grapalat" w:hAnsi="GHEA Grapalat"/>
          <w:lang w:val="hy-AM"/>
        </w:rPr>
      </w:pPr>
    </w:p>
    <w:p w14:paraId="71CAFDB5" w14:textId="77777777" w:rsidR="005D3DCE" w:rsidRDefault="005D3DCE" w:rsidP="00861167">
      <w:pPr>
        <w:widowControl w:val="0"/>
        <w:spacing w:after="160"/>
        <w:jc w:val="right"/>
        <w:rPr>
          <w:rFonts w:ascii="GHEA Grapalat" w:hAnsi="GHEA Grapalat"/>
          <w:lang w:val="hy-AM"/>
        </w:rPr>
      </w:pPr>
    </w:p>
    <w:p w14:paraId="658B508B" w14:textId="77777777" w:rsidR="005D3DCE" w:rsidRDefault="005D3DCE" w:rsidP="00861167">
      <w:pPr>
        <w:widowControl w:val="0"/>
        <w:spacing w:after="160"/>
        <w:jc w:val="right"/>
        <w:rPr>
          <w:rFonts w:ascii="GHEA Grapalat" w:hAnsi="GHEA Grapalat"/>
          <w:lang w:val="hy-AM"/>
        </w:rPr>
      </w:pPr>
    </w:p>
    <w:p w14:paraId="3FAC2097" w14:textId="77777777" w:rsidR="005D3DCE" w:rsidRDefault="005D3DCE" w:rsidP="00861167">
      <w:pPr>
        <w:widowControl w:val="0"/>
        <w:spacing w:after="160"/>
        <w:jc w:val="right"/>
        <w:rPr>
          <w:rFonts w:ascii="GHEA Grapalat" w:hAnsi="GHEA Grapalat"/>
          <w:lang w:val="hy-AM"/>
        </w:rPr>
      </w:pPr>
    </w:p>
    <w:p w14:paraId="2A486EBB" w14:textId="77777777" w:rsidR="005D3DCE" w:rsidRDefault="005D3DCE" w:rsidP="00861167">
      <w:pPr>
        <w:widowControl w:val="0"/>
        <w:spacing w:after="160"/>
        <w:jc w:val="right"/>
        <w:rPr>
          <w:rFonts w:ascii="GHEA Grapalat" w:hAnsi="GHEA Grapalat"/>
          <w:lang w:val="hy-AM"/>
        </w:rPr>
      </w:pPr>
    </w:p>
    <w:p w14:paraId="43C8316D" w14:textId="77777777" w:rsidR="005D3DCE" w:rsidRDefault="005D3DCE" w:rsidP="00861167">
      <w:pPr>
        <w:widowControl w:val="0"/>
        <w:spacing w:after="160"/>
        <w:jc w:val="right"/>
        <w:rPr>
          <w:rFonts w:ascii="GHEA Grapalat" w:hAnsi="GHEA Grapalat"/>
          <w:lang w:val="hy-AM"/>
        </w:rPr>
      </w:pPr>
    </w:p>
    <w:p w14:paraId="5E3AF8C7" w14:textId="77777777" w:rsidR="005D3DCE" w:rsidRDefault="005D3DCE" w:rsidP="00861167">
      <w:pPr>
        <w:widowControl w:val="0"/>
        <w:spacing w:after="160"/>
        <w:jc w:val="right"/>
        <w:rPr>
          <w:rFonts w:ascii="GHEA Grapalat" w:hAnsi="GHEA Grapalat"/>
          <w:lang w:val="hy-AM"/>
        </w:rPr>
      </w:pPr>
    </w:p>
    <w:p w14:paraId="60956EF2" w14:textId="77777777" w:rsidR="005D3DCE" w:rsidRDefault="005D3DCE" w:rsidP="00861167">
      <w:pPr>
        <w:widowControl w:val="0"/>
        <w:spacing w:after="160"/>
        <w:jc w:val="right"/>
        <w:rPr>
          <w:rFonts w:ascii="GHEA Grapalat" w:hAnsi="GHEA Grapalat"/>
          <w:lang w:val="hy-AM"/>
        </w:rPr>
      </w:pPr>
    </w:p>
    <w:p w14:paraId="04F1AA13" w14:textId="77777777" w:rsidR="005D3DCE" w:rsidRDefault="005D3DCE" w:rsidP="00861167">
      <w:pPr>
        <w:widowControl w:val="0"/>
        <w:spacing w:after="160"/>
        <w:jc w:val="right"/>
        <w:rPr>
          <w:rFonts w:ascii="GHEA Grapalat" w:hAnsi="GHEA Grapalat"/>
          <w:lang w:val="hy-AM"/>
        </w:rPr>
      </w:pPr>
    </w:p>
    <w:p w14:paraId="0EF651FF" w14:textId="5FCE35C5" w:rsidR="00B048B2" w:rsidRDefault="00B2572B" w:rsidP="0086116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F1C76D" w14:textId="77777777"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14:paraId="4994148D" w14:textId="0EE4AA91"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7029E2">
        <w:rPr>
          <w:rFonts w:ascii="GHEA Grapalat" w:hAnsi="GHEA Grapalat"/>
          <w:b/>
          <w:sz w:val="24"/>
          <w:szCs w:val="24"/>
        </w:rPr>
        <w:t>EQ-GHAShDzB-</w:t>
      </w:r>
      <w:r w:rsidR="00DA282A">
        <w:rPr>
          <w:rFonts w:ascii="GHEA Grapalat" w:hAnsi="GHEA Grapalat"/>
          <w:b/>
          <w:sz w:val="24"/>
          <w:szCs w:val="24"/>
        </w:rPr>
        <w:t>26/43</w:t>
      </w:r>
      <w:r w:rsidRPr="000B63C5">
        <w:rPr>
          <w:rFonts w:ascii="GHEA Grapalat" w:hAnsi="GHEA Grapalat"/>
          <w:b/>
          <w:sz w:val="24"/>
          <w:szCs w:val="24"/>
        </w:rPr>
        <w:t>''</w:t>
      </w:r>
    </w:p>
    <w:p w14:paraId="79D02845"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41A5D2AE"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190418B" w14:textId="77777777" w:rsidR="00092E73" w:rsidRPr="00ED3A13" w:rsidRDefault="00092E73" w:rsidP="00092E73">
      <w:pPr>
        <w:ind w:left="360" w:hanging="360"/>
        <w:jc w:val="center"/>
        <w:rPr>
          <w:rFonts w:ascii="GHEA Grapalat" w:eastAsia="GHEA Grapalat" w:hAnsi="GHEA Grapalat" w:cs="GHEA Grapalat"/>
          <w:b/>
        </w:rPr>
      </w:pPr>
    </w:p>
    <w:p w14:paraId="662F2D49"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AE947C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80F0EF1" w14:textId="77777777" w:rsidTr="007D52DB">
        <w:tc>
          <w:tcPr>
            <w:tcW w:w="2836" w:type="dxa"/>
            <w:shd w:val="clear" w:color="auto" w:fill="D9E2F3"/>
            <w:vAlign w:val="center"/>
          </w:tcPr>
          <w:p w14:paraId="2273533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4D42F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83074C" w14:textId="77777777" w:rsidTr="007D52DB">
        <w:tc>
          <w:tcPr>
            <w:tcW w:w="2836" w:type="dxa"/>
            <w:shd w:val="clear" w:color="auto" w:fill="D9E2F3"/>
            <w:vAlign w:val="center"/>
          </w:tcPr>
          <w:p w14:paraId="54BD0E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3D445B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73D189" w14:textId="77777777" w:rsidTr="007D52DB">
        <w:tc>
          <w:tcPr>
            <w:tcW w:w="2836" w:type="dxa"/>
            <w:shd w:val="clear" w:color="auto" w:fill="D9E2F3"/>
            <w:vAlign w:val="center"/>
          </w:tcPr>
          <w:p w14:paraId="0ABBC0A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FDAC2E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C07CD33" w14:textId="77777777" w:rsidTr="007D52DB">
        <w:tc>
          <w:tcPr>
            <w:tcW w:w="2836" w:type="dxa"/>
            <w:shd w:val="clear" w:color="auto" w:fill="D9E2F3"/>
            <w:vAlign w:val="center"/>
          </w:tcPr>
          <w:p w14:paraId="043A68C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FD1BB3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8281C6" w14:textId="77777777" w:rsidTr="007D52DB">
        <w:tc>
          <w:tcPr>
            <w:tcW w:w="2836" w:type="dxa"/>
            <w:shd w:val="clear" w:color="auto" w:fill="D9E2F3"/>
            <w:vAlign w:val="center"/>
          </w:tcPr>
          <w:p w14:paraId="1257FB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454DBD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7EB1BFA" w14:textId="77777777" w:rsidTr="007D52DB">
        <w:tc>
          <w:tcPr>
            <w:tcW w:w="2836" w:type="dxa"/>
            <w:shd w:val="clear" w:color="auto" w:fill="D9E2F3"/>
            <w:vAlign w:val="center"/>
          </w:tcPr>
          <w:p w14:paraId="67B96B6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F59825D"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355B1FA0" w14:textId="77777777" w:rsidTr="007D52DB">
        <w:tc>
          <w:tcPr>
            <w:tcW w:w="2836" w:type="dxa"/>
            <w:shd w:val="clear" w:color="auto" w:fill="D9E2F3"/>
            <w:vAlign w:val="center"/>
          </w:tcPr>
          <w:p w14:paraId="519D18C4"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CBF3F8"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03D90F40"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13C618A" w14:textId="77777777" w:rsidTr="007D52DB">
        <w:tc>
          <w:tcPr>
            <w:tcW w:w="2835" w:type="dxa"/>
            <w:shd w:val="clear" w:color="auto" w:fill="D9E2F3"/>
            <w:vAlign w:val="center"/>
          </w:tcPr>
          <w:p w14:paraId="392AC0B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830551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A8A689" w14:textId="77777777" w:rsidTr="007D52DB">
        <w:trPr>
          <w:trHeight w:val="1487"/>
        </w:trPr>
        <w:tc>
          <w:tcPr>
            <w:tcW w:w="2835" w:type="dxa"/>
            <w:shd w:val="clear" w:color="auto" w:fill="D9E2F3"/>
            <w:vAlign w:val="center"/>
          </w:tcPr>
          <w:p w14:paraId="7476C85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BF0B050" w14:textId="77777777" w:rsidR="00092E73" w:rsidRPr="00FD1EE4" w:rsidRDefault="00092E73" w:rsidP="007D52DB">
            <w:pPr>
              <w:spacing w:before="240" w:after="240"/>
              <w:rPr>
                <w:rFonts w:ascii="GHEA Grapalat" w:eastAsia="GHEA Grapalat" w:hAnsi="GHEA Grapalat" w:cs="GHEA Grapalat"/>
              </w:rPr>
            </w:pPr>
          </w:p>
        </w:tc>
      </w:tr>
    </w:tbl>
    <w:p w14:paraId="00099576"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61A4089" w14:textId="77777777" w:rsidTr="007D52DB">
        <w:tc>
          <w:tcPr>
            <w:tcW w:w="2835" w:type="dxa"/>
            <w:shd w:val="clear" w:color="auto" w:fill="D9E2F3"/>
            <w:vAlign w:val="center"/>
          </w:tcPr>
          <w:p w14:paraId="0AB7927B"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F7B3E8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BB56EE" w14:textId="77777777" w:rsidTr="007D52DB">
        <w:tc>
          <w:tcPr>
            <w:tcW w:w="2835" w:type="dxa"/>
            <w:shd w:val="clear" w:color="auto" w:fill="D9E2F3"/>
            <w:vAlign w:val="center"/>
          </w:tcPr>
          <w:p w14:paraId="682AB5B0"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9890CC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3904B8" w14:textId="77777777" w:rsidTr="007D52DB">
        <w:tc>
          <w:tcPr>
            <w:tcW w:w="2835" w:type="dxa"/>
            <w:shd w:val="clear" w:color="auto" w:fill="D9E2F3"/>
            <w:vAlign w:val="center"/>
          </w:tcPr>
          <w:p w14:paraId="1302A3E2"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755CA26" w14:textId="77777777" w:rsidR="00092E73" w:rsidRPr="00FD1EE4" w:rsidRDefault="00092E73" w:rsidP="007D52DB">
            <w:pPr>
              <w:spacing w:before="240" w:after="240"/>
              <w:rPr>
                <w:rFonts w:ascii="GHEA Grapalat" w:eastAsia="GHEA Grapalat" w:hAnsi="GHEA Grapalat" w:cs="GHEA Grapalat"/>
              </w:rPr>
            </w:pPr>
          </w:p>
        </w:tc>
      </w:tr>
    </w:tbl>
    <w:p w14:paraId="6376FCC7" w14:textId="77777777" w:rsidR="00092E73" w:rsidRPr="00FD1EE4" w:rsidRDefault="00092E73" w:rsidP="00092E73">
      <w:pPr>
        <w:rPr>
          <w:rFonts w:ascii="GHEA Grapalat" w:eastAsia="GHEA Grapalat" w:hAnsi="GHEA Grapalat" w:cs="GHEA Grapalat"/>
        </w:rPr>
      </w:pPr>
    </w:p>
    <w:p w14:paraId="66CC5ABF"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48C24646"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00ED30E"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34DA341" w14:textId="77777777" w:rsidTr="007D52DB">
        <w:tc>
          <w:tcPr>
            <w:tcW w:w="2835" w:type="dxa"/>
            <w:shd w:val="clear" w:color="auto" w:fill="D9E2F3"/>
            <w:vAlign w:val="center"/>
          </w:tcPr>
          <w:p w14:paraId="33C3A1F1"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3287C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25845" w14:textId="77777777" w:rsidTr="007D52DB">
        <w:tc>
          <w:tcPr>
            <w:tcW w:w="2835" w:type="dxa"/>
            <w:shd w:val="clear" w:color="auto" w:fill="D9E2F3"/>
            <w:vAlign w:val="center"/>
          </w:tcPr>
          <w:p w14:paraId="047CEAE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74D58BE" w14:textId="77777777" w:rsidR="00092E73" w:rsidRPr="00FD1EE4" w:rsidRDefault="00092E73" w:rsidP="007D52DB">
            <w:pPr>
              <w:spacing w:before="240" w:after="240"/>
              <w:rPr>
                <w:rFonts w:ascii="GHEA Grapalat" w:eastAsia="GHEA Grapalat" w:hAnsi="GHEA Grapalat" w:cs="GHEA Grapalat"/>
              </w:rPr>
            </w:pPr>
          </w:p>
        </w:tc>
      </w:tr>
    </w:tbl>
    <w:p w14:paraId="5B115ACE"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F7F5911" w14:textId="77777777" w:rsidTr="007D52DB">
        <w:tc>
          <w:tcPr>
            <w:tcW w:w="2835" w:type="dxa"/>
            <w:shd w:val="clear" w:color="auto" w:fill="D9E2F3"/>
            <w:vAlign w:val="center"/>
          </w:tcPr>
          <w:p w14:paraId="43D587E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1CB4E1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ED1AB8" w14:textId="77777777" w:rsidTr="007D52DB">
        <w:tc>
          <w:tcPr>
            <w:tcW w:w="2835" w:type="dxa"/>
            <w:shd w:val="clear" w:color="auto" w:fill="D9E2F3"/>
            <w:vAlign w:val="center"/>
          </w:tcPr>
          <w:p w14:paraId="7388A82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CA6FAB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EECBC4" w14:textId="77777777" w:rsidTr="007D52DB">
        <w:tc>
          <w:tcPr>
            <w:tcW w:w="2835" w:type="dxa"/>
            <w:shd w:val="clear" w:color="auto" w:fill="D9E2F3"/>
            <w:vAlign w:val="center"/>
          </w:tcPr>
          <w:p w14:paraId="7F26CF5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EC6BC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33B5D65" w14:textId="77777777" w:rsidTr="007D52DB">
        <w:tc>
          <w:tcPr>
            <w:tcW w:w="2835" w:type="dxa"/>
            <w:shd w:val="clear" w:color="auto" w:fill="D9E2F3"/>
            <w:vAlign w:val="center"/>
          </w:tcPr>
          <w:p w14:paraId="4A0BF35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78277D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5EB13F4" w14:textId="77777777" w:rsidTr="007D52DB">
        <w:tc>
          <w:tcPr>
            <w:tcW w:w="2835" w:type="dxa"/>
            <w:shd w:val="clear" w:color="auto" w:fill="D9E2F3"/>
            <w:vAlign w:val="center"/>
          </w:tcPr>
          <w:p w14:paraId="477AEF0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2313C8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725573" w14:textId="77777777" w:rsidTr="007D52DB">
        <w:trPr>
          <w:trHeight w:val="1361"/>
        </w:trPr>
        <w:tc>
          <w:tcPr>
            <w:tcW w:w="2835" w:type="dxa"/>
            <w:shd w:val="clear" w:color="auto" w:fill="D9E2F3"/>
            <w:vAlign w:val="center"/>
          </w:tcPr>
          <w:p w14:paraId="6669517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167AD5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F9321C5" w14:textId="77777777" w:rsidTr="007D52DB">
        <w:tc>
          <w:tcPr>
            <w:tcW w:w="2835" w:type="dxa"/>
            <w:shd w:val="clear" w:color="auto" w:fill="D9E2F3"/>
            <w:vAlign w:val="center"/>
          </w:tcPr>
          <w:p w14:paraId="0A44EB1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0FB30FD" w14:textId="77777777" w:rsidR="00092E73" w:rsidRPr="00FD1EE4" w:rsidRDefault="00092E73" w:rsidP="007D52DB">
            <w:pPr>
              <w:spacing w:before="240" w:after="240"/>
              <w:rPr>
                <w:rFonts w:ascii="GHEA Grapalat" w:eastAsia="GHEA Grapalat" w:hAnsi="GHEA Grapalat" w:cs="GHEA Grapalat"/>
              </w:rPr>
            </w:pPr>
          </w:p>
        </w:tc>
      </w:tr>
    </w:tbl>
    <w:p w14:paraId="1A833D76"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3289E5E4" w14:textId="77777777" w:rsidTr="007D52DB">
        <w:tc>
          <w:tcPr>
            <w:tcW w:w="2836" w:type="dxa"/>
            <w:shd w:val="clear" w:color="auto" w:fill="D9E2F3"/>
            <w:vAlign w:val="center"/>
          </w:tcPr>
          <w:p w14:paraId="37D9A8DE"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300DB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3C091" w14:textId="77777777" w:rsidTr="007D52DB">
        <w:tc>
          <w:tcPr>
            <w:tcW w:w="2836" w:type="dxa"/>
            <w:shd w:val="clear" w:color="auto" w:fill="D9E2F3"/>
            <w:vAlign w:val="center"/>
          </w:tcPr>
          <w:p w14:paraId="6F452435"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A8AF0E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F498EAF"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92F5138"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374BA351"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BC52953"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462A353" w14:textId="77777777" w:rsidTr="007D52DB">
        <w:tc>
          <w:tcPr>
            <w:tcW w:w="2837" w:type="dxa"/>
            <w:shd w:val="clear" w:color="auto" w:fill="D9E2F3"/>
            <w:vAlign w:val="center"/>
          </w:tcPr>
          <w:p w14:paraId="05CF394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9D4663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E97A01D" w14:textId="77777777" w:rsidTr="007D52DB">
        <w:tc>
          <w:tcPr>
            <w:tcW w:w="2837" w:type="dxa"/>
            <w:shd w:val="clear" w:color="auto" w:fill="D9E2F3"/>
            <w:vAlign w:val="center"/>
          </w:tcPr>
          <w:p w14:paraId="3720827E" w14:textId="736307C9"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муницпалитета</w:t>
            </w:r>
          </w:p>
        </w:tc>
        <w:tc>
          <w:tcPr>
            <w:tcW w:w="6180" w:type="dxa"/>
            <w:vAlign w:val="center"/>
          </w:tcPr>
          <w:p w14:paraId="753ADF5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6186C0C" w14:textId="77777777" w:rsidTr="007D52DB">
        <w:tc>
          <w:tcPr>
            <w:tcW w:w="2837" w:type="dxa"/>
            <w:shd w:val="clear" w:color="auto" w:fill="D9E2F3"/>
            <w:vAlign w:val="center"/>
          </w:tcPr>
          <w:p w14:paraId="49E674B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91783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AADD16" w14:textId="77777777" w:rsidTr="007D52DB">
        <w:tc>
          <w:tcPr>
            <w:tcW w:w="2837" w:type="dxa"/>
            <w:shd w:val="clear" w:color="auto" w:fill="D9E2F3"/>
            <w:vAlign w:val="center"/>
          </w:tcPr>
          <w:p w14:paraId="71F5BE3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B8FCE4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56E9428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EF061DF"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2729AAF" w14:textId="77777777" w:rsidTr="007D52DB">
        <w:tc>
          <w:tcPr>
            <w:tcW w:w="2837" w:type="dxa"/>
            <w:shd w:val="clear" w:color="auto" w:fill="D9E2F3"/>
            <w:vAlign w:val="center"/>
          </w:tcPr>
          <w:p w14:paraId="56E7696C"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6C4440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FE1067" w14:textId="77777777" w:rsidTr="007D52DB">
        <w:tc>
          <w:tcPr>
            <w:tcW w:w="2837" w:type="dxa"/>
            <w:shd w:val="clear" w:color="auto" w:fill="D9E2F3"/>
            <w:vAlign w:val="center"/>
          </w:tcPr>
          <w:p w14:paraId="71A4F2C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001C5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2FD0CA2" w14:textId="77777777" w:rsidTr="007D52DB">
        <w:tc>
          <w:tcPr>
            <w:tcW w:w="2837" w:type="dxa"/>
            <w:shd w:val="clear" w:color="auto" w:fill="D9E2F3"/>
            <w:vAlign w:val="center"/>
          </w:tcPr>
          <w:p w14:paraId="33C8040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504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85FDBD" w14:textId="77777777" w:rsidTr="007D52DB">
        <w:tc>
          <w:tcPr>
            <w:tcW w:w="2837" w:type="dxa"/>
            <w:shd w:val="clear" w:color="auto" w:fill="D9E2F3"/>
            <w:vAlign w:val="center"/>
          </w:tcPr>
          <w:p w14:paraId="70DAA08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E4C663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FAB88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03642EAE"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355F75B8"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33E9A3"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405AD12" w14:textId="77777777" w:rsidTr="007D52DB">
        <w:tc>
          <w:tcPr>
            <w:tcW w:w="2836" w:type="dxa"/>
            <w:shd w:val="clear" w:color="auto" w:fill="D9E2F3"/>
            <w:vAlign w:val="center"/>
          </w:tcPr>
          <w:p w14:paraId="2496EB3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CB082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8DE5FE" w14:textId="77777777" w:rsidTr="007D52DB">
        <w:tc>
          <w:tcPr>
            <w:tcW w:w="2836" w:type="dxa"/>
            <w:shd w:val="clear" w:color="auto" w:fill="D9E2F3"/>
            <w:vAlign w:val="center"/>
          </w:tcPr>
          <w:p w14:paraId="08CD55A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85B671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06E931" w14:textId="77777777" w:rsidTr="007D52DB">
        <w:tc>
          <w:tcPr>
            <w:tcW w:w="2836" w:type="dxa"/>
            <w:shd w:val="clear" w:color="auto" w:fill="D9E2F3"/>
            <w:vAlign w:val="center"/>
          </w:tcPr>
          <w:p w14:paraId="5FBD33E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87D6E8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0173F47" w14:textId="77777777" w:rsidTr="007D52DB">
        <w:tc>
          <w:tcPr>
            <w:tcW w:w="2836" w:type="dxa"/>
            <w:shd w:val="clear" w:color="auto" w:fill="D9E2F3"/>
            <w:vAlign w:val="center"/>
          </w:tcPr>
          <w:p w14:paraId="472CF23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54F3B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981FC5" w14:textId="77777777" w:rsidTr="007D52DB">
        <w:tc>
          <w:tcPr>
            <w:tcW w:w="2836" w:type="dxa"/>
            <w:shd w:val="clear" w:color="auto" w:fill="D9E2F3"/>
            <w:vAlign w:val="center"/>
          </w:tcPr>
          <w:p w14:paraId="06E3415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74D6E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F6242A" w14:textId="77777777" w:rsidTr="007D52DB">
        <w:tc>
          <w:tcPr>
            <w:tcW w:w="2836" w:type="dxa"/>
            <w:shd w:val="clear" w:color="auto" w:fill="D9E2F3"/>
            <w:vAlign w:val="center"/>
          </w:tcPr>
          <w:p w14:paraId="7707BA0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E77B8B6" w14:textId="77777777" w:rsidR="00092E73" w:rsidRPr="00FD1EE4" w:rsidRDefault="00092E73" w:rsidP="007D52DB">
            <w:pPr>
              <w:spacing w:before="240" w:after="240"/>
              <w:rPr>
                <w:rFonts w:ascii="GHEA Grapalat" w:eastAsia="GHEA Grapalat" w:hAnsi="GHEA Grapalat" w:cs="GHEA Grapalat"/>
              </w:rPr>
            </w:pPr>
          </w:p>
        </w:tc>
      </w:tr>
    </w:tbl>
    <w:p w14:paraId="6AD63772"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3C03FCA1" w14:textId="77777777" w:rsidTr="007D52DB">
        <w:tc>
          <w:tcPr>
            <w:tcW w:w="2977" w:type="dxa"/>
            <w:shd w:val="clear" w:color="auto" w:fill="D9E2F3"/>
            <w:vAlign w:val="center"/>
          </w:tcPr>
          <w:p w14:paraId="371A089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CC8BCE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7E43C39" w14:textId="77777777" w:rsidTr="007D52DB">
        <w:tc>
          <w:tcPr>
            <w:tcW w:w="2977" w:type="dxa"/>
            <w:shd w:val="clear" w:color="auto" w:fill="D9E2F3"/>
            <w:vAlign w:val="center"/>
          </w:tcPr>
          <w:p w14:paraId="7FFF79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06D72C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F3A1A4" w14:textId="77777777" w:rsidTr="007D52DB">
        <w:tc>
          <w:tcPr>
            <w:tcW w:w="2977" w:type="dxa"/>
            <w:shd w:val="clear" w:color="auto" w:fill="D9E2F3"/>
            <w:vAlign w:val="center"/>
          </w:tcPr>
          <w:p w14:paraId="59E7174B"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1175881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94A34C" w14:textId="77777777" w:rsidTr="007D52DB">
        <w:tc>
          <w:tcPr>
            <w:tcW w:w="2977" w:type="dxa"/>
            <w:shd w:val="clear" w:color="auto" w:fill="D9E2F3"/>
            <w:vAlign w:val="center"/>
          </w:tcPr>
          <w:p w14:paraId="718CFA00"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85FC1A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608B02" w14:textId="77777777" w:rsidTr="007D52DB">
        <w:tc>
          <w:tcPr>
            <w:tcW w:w="2977" w:type="dxa"/>
            <w:shd w:val="clear" w:color="auto" w:fill="D9E2F3"/>
            <w:vAlign w:val="center"/>
          </w:tcPr>
          <w:p w14:paraId="0D49519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0CC8D96" w14:textId="77777777" w:rsidR="00092E73" w:rsidRPr="00FD1EE4" w:rsidRDefault="00092E73" w:rsidP="007D52DB">
            <w:pPr>
              <w:spacing w:before="240" w:after="240"/>
              <w:rPr>
                <w:rFonts w:ascii="GHEA Grapalat" w:eastAsia="GHEA Grapalat" w:hAnsi="GHEA Grapalat" w:cs="GHEA Grapalat"/>
              </w:rPr>
            </w:pPr>
          </w:p>
        </w:tc>
      </w:tr>
    </w:tbl>
    <w:p w14:paraId="5CC1AB8F"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39AACFA7" w14:textId="77777777" w:rsidTr="007D52DB">
        <w:tc>
          <w:tcPr>
            <w:tcW w:w="2943" w:type="dxa"/>
            <w:shd w:val="clear" w:color="auto" w:fill="D9E2F3"/>
            <w:vAlign w:val="center"/>
          </w:tcPr>
          <w:p w14:paraId="0CDF730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34BAFF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130FC4" w14:textId="77777777" w:rsidTr="007D52DB">
        <w:tc>
          <w:tcPr>
            <w:tcW w:w="2943" w:type="dxa"/>
            <w:shd w:val="clear" w:color="auto" w:fill="D9E2F3"/>
            <w:vAlign w:val="center"/>
          </w:tcPr>
          <w:p w14:paraId="68ED1E9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BBBA0C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EB9467" w14:textId="77777777" w:rsidTr="007D52DB">
        <w:tc>
          <w:tcPr>
            <w:tcW w:w="2943" w:type="dxa"/>
            <w:shd w:val="clear" w:color="auto" w:fill="D9E2F3"/>
            <w:vAlign w:val="center"/>
          </w:tcPr>
          <w:p w14:paraId="2E508B3A"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62F9EC5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E6D63E" w14:textId="77777777" w:rsidTr="007D52DB">
        <w:tc>
          <w:tcPr>
            <w:tcW w:w="2943" w:type="dxa"/>
            <w:shd w:val="clear" w:color="auto" w:fill="D9E2F3"/>
            <w:vAlign w:val="center"/>
          </w:tcPr>
          <w:p w14:paraId="70A8F700"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D18B510" w14:textId="77777777" w:rsidR="00092E73" w:rsidRPr="00FD1EE4" w:rsidRDefault="00092E73" w:rsidP="007D52DB">
            <w:pPr>
              <w:spacing w:before="240" w:after="240"/>
              <w:rPr>
                <w:rFonts w:ascii="GHEA Grapalat" w:eastAsia="GHEA Grapalat" w:hAnsi="GHEA Grapalat" w:cs="GHEA Grapalat"/>
              </w:rPr>
            </w:pPr>
          </w:p>
        </w:tc>
      </w:tr>
    </w:tbl>
    <w:p w14:paraId="4DB5E18A"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3DF2DD30" w14:textId="77777777" w:rsidTr="007D52DB">
        <w:tc>
          <w:tcPr>
            <w:tcW w:w="2837" w:type="dxa"/>
            <w:shd w:val="clear" w:color="auto" w:fill="D9E2F3"/>
            <w:vAlign w:val="center"/>
          </w:tcPr>
          <w:p w14:paraId="559A3CE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91E641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EE71A0" w14:textId="77777777" w:rsidTr="007D52DB">
        <w:tc>
          <w:tcPr>
            <w:tcW w:w="2837" w:type="dxa"/>
            <w:shd w:val="clear" w:color="auto" w:fill="D9E2F3"/>
            <w:vAlign w:val="center"/>
          </w:tcPr>
          <w:p w14:paraId="291C46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CCBF1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A52ABA" w14:textId="77777777" w:rsidTr="007D52DB">
        <w:tc>
          <w:tcPr>
            <w:tcW w:w="2837" w:type="dxa"/>
            <w:shd w:val="clear" w:color="auto" w:fill="D9E2F3"/>
            <w:vAlign w:val="center"/>
          </w:tcPr>
          <w:p w14:paraId="348A03E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DC3B9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DF3F72" w14:textId="77777777" w:rsidTr="007D52DB">
        <w:tc>
          <w:tcPr>
            <w:tcW w:w="2837" w:type="dxa"/>
            <w:shd w:val="clear" w:color="auto" w:fill="D9E2F3"/>
            <w:vAlign w:val="center"/>
          </w:tcPr>
          <w:p w14:paraId="036500C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4DCB381" w14:textId="77777777" w:rsidR="00092E73" w:rsidRPr="00FD1EE4" w:rsidRDefault="00092E73" w:rsidP="007D52DB">
            <w:pPr>
              <w:spacing w:before="240" w:after="240"/>
              <w:rPr>
                <w:rFonts w:ascii="GHEA Grapalat" w:eastAsia="GHEA Grapalat" w:hAnsi="GHEA Grapalat" w:cs="GHEA Grapalat"/>
              </w:rPr>
            </w:pPr>
          </w:p>
        </w:tc>
      </w:tr>
    </w:tbl>
    <w:p w14:paraId="5C91BB40"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19AA27B" w14:textId="77777777" w:rsidTr="007D52DB">
        <w:trPr>
          <w:trHeight w:val="924"/>
        </w:trPr>
        <w:tc>
          <w:tcPr>
            <w:tcW w:w="9016" w:type="dxa"/>
            <w:gridSpan w:val="2"/>
            <w:vAlign w:val="center"/>
          </w:tcPr>
          <w:p w14:paraId="5DC960FD"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3D4F1AE7" w14:textId="77777777" w:rsidTr="007D52DB">
        <w:trPr>
          <w:trHeight w:val="684"/>
        </w:trPr>
        <w:tc>
          <w:tcPr>
            <w:tcW w:w="4508" w:type="dxa"/>
            <w:shd w:val="clear" w:color="auto" w:fill="D9E2F3"/>
            <w:vAlign w:val="center"/>
          </w:tcPr>
          <w:p w14:paraId="7457F09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CB6D67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69B0BE" w14:textId="77777777" w:rsidTr="007D52DB">
        <w:trPr>
          <w:trHeight w:val="1282"/>
        </w:trPr>
        <w:tc>
          <w:tcPr>
            <w:tcW w:w="4508" w:type="dxa"/>
            <w:shd w:val="clear" w:color="auto" w:fill="D9E2F3"/>
            <w:vAlign w:val="center"/>
          </w:tcPr>
          <w:p w14:paraId="1EC7F14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77EFC36"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5D9EAD42"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62E6225" w14:textId="77777777" w:rsidTr="007D52DB">
        <w:tc>
          <w:tcPr>
            <w:tcW w:w="9016" w:type="dxa"/>
            <w:gridSpan w:val="2"/>
            <w:vAlign w:val="center"/>
          </w:tcPr>
          <w:p w14:paraId="10AE34D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5D399BFF" w14:textId="77777777" w:rsidTr="007D52DB">
        <w:tc>
          <w:tcPr>
            <w:tcW w:w="9016" w:type="dxa"/>
            <w:gridSpan w:val="2"/>
            <w:vAlign w:val="center"/>
          </w:tcPr>
          <w:p w14:paraId="3C77DBD7"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6227E20"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3D3C2F1" w14:textId="77777777" w:rsidTr="007D52DB">
        <w:trPr>
          <w:trHeight w:val="924"/>
        </w:trPr>
        <w:tc>
          <w:tcPr>
            <w:tcW w:w="9016" w:type="dxa"/>
            <w:gridSpan w:val="2"/>
            <w:vAlign w:val="center"/>
          </w:tcPr>
          <w:p w14:paraId="744D4818"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3025A99E" w14:textId="77777777" w:rsidTr="007D52DB">
        <w:trPr>
          <w:trHeight w:val="684"/>
        </w:trPr>
        <w:tc>
          <w:tcPr>
            <w:tcW w:w="4508" w:type="dxa"/>
            <w:shd w:val="clear" w:color="auto" w:fill="D9E2F3"/>
            <w:vAlign w:val="center"/>
          </w:tcPr>
          <w:p w14:paraId="7DEA8C1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2A0C2C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EA40BC" w14:textId="77777777" w:rsidTr="007D52DB">
        <w:trPr>
          <w:trHeight w:val="1282"/>
        </w:trPr>
        <w:tc>
          <w:tcPr>
            <w:tcW w:w="4508" w:type="dxa"/>
            <w:shd w:val="clear" w:color="auto" w:fill="D9E2F3"/>
            <w:vAlign w:val="center"/>
          </w:tcPr>
          <w:p w14:paraId="2FE8DA7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312707C"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57209AE"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4D4584A6" w14:textId="77777777" w:rsidTr="007D52DB">
        <w:tc>
          <w:tcPr>
            <w:tcW w:w="9016" w:type="dxa"/>
            <w:gridSpan w:val="2"/>
            <w:vAlign w:val="center"/>
          </w:tcPr>
          <w:p w14:paraId="2FC2550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0EEF4AA3" w14:textId="77777777" w:rsidTr="007D52DB">
        <w:tc>
          <w:tcPr>
            <w:tcW w:w="9016" w:type="dxa"/>
            <w:gridSpan w:val="2"/>
            <w:vAlign w:val="center"/>
          </w:tcPr>
          <w:p w14:paraId="7EFEC59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160379AA" w14:textId="77777777" w:rsidTr="007D52DB">
        <w:tc>
          <w:tcPr>
            <w:tcW w:w="9016" w:type="dxa"/>
            <w:gridSpan w:val="2"/>
            <w:vAlign w:val="center"/>
          </w:tcPr>
          <w:p w14:paraId="0D0F10C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4180772D" w14:textId="77777777" w:rsidTr="007D52DB">
        <w:tc>
          <w:tcPr>
            <w:tcW w:w="9016" w:type="dxa"/>
            <w:gridSpan w:val="2"/>
            <w:vAlign w:val="center"/>
          </w:tcPr>
          <w:p w14:paraId="1E5F1A4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7868E192"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F08C235" w14:textId="77777777" w:rsidTr="007D52DB">
        <w:tc>
          <w:tcPr>
            <w:tcW w:w="2837" w:type="dxa"/>
            <w:shd w:val="clear" w:color="auto" w:fill="D9E2F3"/>
            <w:vAlign w:val="center"/>
          </w:tcPr>
          <w:p w14:paraId="6AA29147"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AC38B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E1E78A" w14:textId="77777777" w:rsidTr="007D52DB">
        <w:tc>
          <w:tcPr>
            <w:tcW w:w="2837" w:type="dxa"/>
            <w:shd w:val="clear" w:color="auto" w:fill="D9E2F3"/>
            <w:vAlign w:val="center"/>
          </w:tcPr>
          <w:p w14:paraId="6E0F63A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F6F46A0"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4AF54842"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2D4B5EE4" w14:textId="77777777" w:rsidTr="007D52DB">
        <w:tc>
          <w:tcPr>
            <w:tcW w:w="2837" w:type="dxa"/>
            <w:shd w:val="clear" w:color="auto" w:fill="D9E2F3"/>
            <w:vAlign w:val="center"/>
          </w:tcPr>
          <w:p w14:paraId="7B7C719F"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01FCE74"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0F403559"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F84163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FA72195" w14:textId="77777777" w:rsidTr="007D52DB">
        <w:tc>
          <w:tcPr>
            <w:tcW w:w="2837" w:type="dxa"/>
            <w:shd w:val="clear" w:color="auto" w:fill="D9E2F3"/>
            <w:vAlign w:val="center"/>
          </w:tcPr>
          <w:p w14:paraId="4954F71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5B985F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21F884" w14:textId="77777777" w:rsidTr="007D52DB">
        <w:tc>
          <w:tcPr>
            <w:tcW w:w="2837" w:type="dxa"/>
            <w:shd w:val="clear" w:color="auto" w:fill="D9E2F3"/>
            <w:vAlign w:val="center"/>
          </w:tcPr>
          <w:p w14:paraId="49C045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039B001" w14:textId="77777777" w:rsidR="00092E73" w:rsidRPr="00FD1EE4" w:rsidRDefault="00092E73" w:rsidP="007D52DB">
            <w:pPr>
              <w:spacing w:before="240" w:after="240"/>
              <w:rPr>
                <w:rFonts w:ascii="GHEA Grapalat" w:eastAsia="GHEA Grapalat" w:hAnsi="GHEA Grapalat" w:cs="GHEA Grapalat"/>
              </w:rPr>
            </w:pPr>
          </w:p>
        </w:tc>
      </w:tr>
    </w:tbl>
    <w:p w14:paraId="6247DE5B"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A2A3361"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00206C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F4B3F6F" w14:textId="77777777" w:rsidTr="007D52DB">
        <w:tc>
          <w:tcPr>
            <w:tcW w:w="2835" w:type="dxa"/>
            <w:shd w:val="clear" w:color="auto" w:fill="D9E2F3"/>
            <w:vAlign w:val="center"/>
          </w:tcPr>
          <w:p w14:paraId="28CAC18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7046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B6F252B" w14:textId="77777777" w:rsidTr="007D52DB">
        <w:tc>
          <w:tcPr>
            <w:tcW w:w="2835" w:type="dxa"/>
            <w:shd w:val="clear" w:color="auto" w:fill="D9E2F3"/>
            <w:vAlign w:val="center"/>
          </w:tcPr>
          <w:p w14:paraId="44CD4BC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E0216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A76361E" w14:textId="77777777" w:rsidTr="007D52DB">
        <w:tc>
          <w:tcPr>
            <w:tcW w:w="2835" w:type="dxa"/>
            <w:shd w:val="clear" w:color="auto" w:fill="D9E2F3"/>
            <w:vAlign w:val="center"/>
          </w:tcPr>
          <w:p w14:paraId="31F1C2E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CF016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224FF2" w14:textId="77777777" w:rsidTr="007D52DB">
        <w:tc>
          <w:tcPr>
            <w:tcW w:w="2835" w:type="dxa"/>
            <w:shd w:val="clear" w:color="auto" w:fill="D9E2F3"/>
            <w:vAlign w:val="center"/>
          </w:tcPr>
          <w:p w14:paraId="24070B5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D4AFEE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992C77D" w14:textId="77777777" w:rsidTr="007D52DB">
        <w:tc>
          <w:tcPr>
            <w:tcW w:w="2835" w:type="dxa"/>
            <w:shd w:val="clear" w:color="auto" w:fill="D9E2F3"/>
            <w:vAlign w:val="center"/>
          </w:tcPr>
          <w:p w14:paraId="1C61B0D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AC9C4E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E653A6" w14:textId="77777777" w:rsidTr="007D52DB">
        <w:tc>
          <w:tcPr>
            <w:tcW w:w="2835" w:type="dxa"/>
            <w:shd w:val="clear" w:color="auto" w:fill="D9E2F3"/>
            <w:vAlign w:val="center"/>
          </w:tcPr>
          <w:p w14:paraId="6EFBDD4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F63CE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57BC66" w14:textId="77777777" w:rsidTr="007D52DB">
        <w:tc>
          <w:tcPr>
            <w:tcW w:w="2835" w:type="dxa"/>
            <w:shd w:val="clear" w:color="auto" w:fill="D9E2F3"/>
            <w:vAlign w:val="center"/>
          </w:tcPr>
          <w:p w14:paraId="1923D47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9B4FF9" w14:textId="77777777" w:rsidR="00092E73" w:rsidRPr="00FD1EE4" w:rsidRDefault="00092E73" w:rsidP="007D52DB">
            <w:pPr>
              <w:spacing w:before="240" w:after="240"/>
              <w:rPr>
                <w:rFonts w:ascii="GHEA Grapalat" w:eastAsia="GHEA Grapalat" w:hAnsi="GHEA Grapalat" w:cs="GHEA Grapalat"/>
              </w:rPr>
            </w:pPr>
          </w:p>
        </w:tc>
      </w:tr>
    </w:tbl>
    <w:p w14:paraId="7BE3970D"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9118484" w14:textId="77777777" w:rsidTr="007D52DB">
        <w:trPr>
          <w:trHeight w:val="853"/>
        </w:trPr>
        <w:tc>
          <w:tcPr>
            <w:tcW w:w="2835" w:type="dxa"/>
            <w:vMerge w:val="restart"/>
            <w:shd w:val="clear" w:color="auto" w:fill="D9E2F3"/>
            <w:vAlign w:val="center"/>
          </w:tcPr>
          <w:p w14:paraId="6526D39E"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D91450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9559AD" w14:textId="77777777" w:rsidTr="007D52DB">
        <w:trPr>
          <w:trHeight w:val="850"/>
        </w:trPr>
        <w:tc>
          <w:tcPr>
            <w:tcW w:w="2835" w:type="dxa"/>
            <w:vMerge/>
            <w:shd w:val="clear" w:color="auto" w:fill="D9E2F3"/>
            <w:vAlign w:val="center"/>
          </w:tcPr>
          <w:p w14:paraId="6015A28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09086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A3B2409" w14:textId="77777777" w:rsidTr="007D52DB">
        <w:trPr>
          <w:trHeight w:val="850"/>
        </w:trPr>
        <w:tc>
          <w:tcPr>
            <w:tcW w:w="2835" w:type="dxa"/>
            <w:vMerge/>
            <w:shd w:val="clear" w:color="auto" w:fill="D9E2F3"/>
            <w:vAlign w:val="center"/>
          </w:tcPr>
          <w:p w14:paraId="3E9E030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74B2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844DAB9" w14:textId="77777777" w:rsidTr="007D52DB">
        <w:trPr>
          <w:trHeight w:val="850"/>
        </w:trPr>
        <w:tc>
          <w:tcPr>
            <w:tcW w:w="2835" w:type="dxa"/>
            <w:vMerge/>
            <w:shd w:val="clear" w:color="auto" w:fill="D9E2F3"/>
            <w:vAlign w:val="center"/>
          </w:tcPr>
          <w:p w14:paraId="69E2335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D7F0F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5AA0" w14:textId="77777777" w:rsidTr="007D52DB">
        <w:trPr>
          <w:trHeight w:val="850"/>
        </w:trPr>
        <w:tc>
          <w:tcPr>
            <w:tcW w:w="2835" w:type="dxa"/>
            <w:vMerge/>
            <w:shd w:val="clear" w:color="auto" w:fill="D9E2F3"/>
            <w:vAlign w:val="center"/>
          </w:tcPr>
          <w:p w14:paraId="3487C99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4E8724" w14:textId="77777777" w:rsidR="00092E73" w:rsidRPr="00FD1EE4" w:rsidRDefault="00092E73" w:rsidP="007D52DB">
            <w:pPr>
              <w:spacing w:before="240" w:after="240"/>
              <w:rPr>
                <w:rFonts w:ascii="GHEA Grapalat" w:eastAsia="GHEA Grapalat" w:hAnsi="GHEA Grapalat" w:cs="GHEA Grapalat"/>
              </w:rPr>
            </w:pPr>
          </w:p>
        </w:tc>
      </w:tr>
    </w:tbl>
    <w:p w14:paraId="30D89134"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05CCFEA" w14:textId="77777777" w:rsidTr="007D52DB">
        <w:tc>
          <w:tcPr>
            <w:tcW w:w="2835" w:type="dxa"/>
            <w:shd w:val="clear" w:color="auto" w:fill="D9E2F3"/>
            <w:vAlign w:val="center"/>
          </w:tcPr>
          <w:p w14:paraId="7F47530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E48226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ADF1EA1" w14:textId="77777777" w:rsidTr="007D52DB">
        <w:tc>
          <w:tcPr>
            <w:tcW w:w="2835" w:type="dxa"/>
            <w:shd w:val="clear" w:color="auto" w:fill="D9E2F3"/>
            <w:vAlign w:val="center"/>
          </w:tcPr>
          <w:p w14:paraId="63A11FA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747DC67" w14:textId="77777777" w:rsidR="00092E73" w:rsidRPr="00FD1EE4" w:rsidRDefault="00092E73" w:rsidP="007D52DB">
            <w:pPr>
              <w:spacing w:before="240" w:after="240"/>
              <w:rPr>
                <w:rFonts w:ascii="GHEA Grapalat" w:eastAsia="GHEA Grapalat" w:hAnsi="GHEA Grapalat" w:cs="GHEA Grapalat"/>
              </w:rPr>
            </w:pPr>
          </w:p>
        </w:tc>
      </w:tr>
    </w:tbl>
    <w:p w14:paraId="3CA6DDB5"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8942CB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467E4625" w14:textId="77777777" w:rsidTr="007D52DB">
        <w:tc>
          <w:tcPr>
            <w:tcW w:w="9016" w:type="dxa"/>
            <w:shd w:val="clear" w:color="auto" w:fill="DBE5F1" w:themeFill="accent1" w:themeFillTint="33"/>
          </w:tcPr>
          <w:p w14:paraId="178438A8"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77B42D0B" w14:textId="77777777" w:rsidTr="007D52DB">
        <w:trPr>
          <w:trHeight w:val="10187"/>
        </w:trPr>
        <w:tc>
          <w:tcPr>
            <w:tcW w:w="9016" w:type="dxa"/>
          </w:tcPr>
          <w:p w14:paraId="7555CD5C" w14:textId="77777777" w:rsidR="00092E73" w:rsidRPr="00FD1EE4" w:rsidRDefault="00092E73" w:rsidP="007D52DB">
            <w:pPr>
              <w:rPr>
                <w:rFonts w:ascii="GHEA Grapalat" w:eastAsia="GHEA Grapalat" w:hAnsi="GHEA Grapalat" w:cs="GHEA Grapalat"/>
                <w:b/>
                <w:color w:val="000000"/>
              </w:rPr>
            </w:pPr>
          </w:p>
        </w:tc>
      </w:tr>
    </w:tbl>
    <w:p w14:paraId="5630EB1E"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DB8BBEF" w14:textId="77777777" w:rsidR="00092E73" w:rsidRDefault="00092E73" w:rsidP="00092E73">
      <w:pPr>
        <w:rPr>
          <w:rFonts w:ascii="GHEA Grapalat" w:hAnsi="GHEA Grapalat"/>
          <w:b/>
        </w:rPr>
      </w:pPr>
    </w:p>
    <w:p w14:paraId="230E9818" w14:textId="77777777" w:rsidR="00092E73" w:rsidRDefault="00092E73" w:rsidP="00092E73">
      <w:pPr>
        <w:rPr>
          <w:rFonts w:ascii="GHEA Grapalat" w:hAnsi="GHEA Grapalat"/>
          <w:b/>
        </w:rPr>
      </w:pPr>
      <w:r>
        <w:rPr>
          <w:rFonts w:ascii="GHEA Grapalat" w:hAnsi="GHEA Grapalat"/>
          <w:b/>
        </w:rPr>
        <w:br w:type="page"/>
      </w:r>
    </w:p>
    <w:p w14:paraId="01ED8326"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FCD05A6" w14:textId="77777777" w:rsidR="00092E73" w:rsidRPr="00490465" w:rsidRDefault="00092E73" w:rsidP="00092E73">
      <w:pPr>
        <w:spacing w:line="360" w:lineRule="auto"/>
        <w:jc w:val="center"/>
        <w:rPr>
          <w:rFonts w:ascii="GHEA Grapalat" w:hAnsi="GHEA Grapalat"/>
          <w:b/>
          <w:sz w:val="28"/>
          <w:szCs w:val="28"/>
          <w:lang w:val="hy-AM"/>
        </w:rPr>
      </w:pPr>
    </w:p>
    <w:p w14:paraId="475E77AA"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E2194BF"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9540AA6"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8296309"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6C93D38"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13E44DE"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w:t>
      </w:r>
      <w:r w:rsidRPr="00092E73">
        <w:rPr>
          <w:rFonts w:ascii="GHEA Grapalat" w:hAnsi="GHEA Grapalat"/>
        </w:rPr>
        <w:lastRenderedPageBreak/>
        <w:t>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CE4C2FB"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F18D1DA"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377AA7"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09692613"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92E73">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E64C5E"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0C8519"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4A5AC67B"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7D3195"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8E3CCE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1637FD4E"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CFD4ED5"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CC635BF"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B08974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3A1910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844D55D"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3BA303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58D9A419"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30792A4D"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588FE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w:t>
      </w:r>
      <w:r w:rsidRPr="00092E73">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679693F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6B8851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D77D75"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48F4B5C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EEDE5E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37990C7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57FBA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0F4F2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65BFA4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9E879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9C35124" w14:textId="77777777" w:rsidR="00092E73" w:rsidRDefault="00092E73" w:rsidP="00092E73">
      <w:pPr>
        <w:contextualSpacing/>
        <w:jc w:val="both"/>
        <w:rPr>
          <w:rFonts w:ascii="GHEA Grapalat" w:hAnsi="GHEA Grapalat"/>
          <w:sz w:val="28"/>
          <w:szCs w:val="28"/>
        </w:rPr>
      </w:pPr>
    </w:p>
    <w:p w14:paraId="150CA3E7" w14:textId="77777777" w:rsidR="00092E73" w:rsidRDefault="00092E73" w:rsidP="00092E73">
      <w:pPr>
        <w:contextualSpacing/>
        <w:jc w:val="both"/>
        <w:rPr>
          <w:rFonts w:ascii="GHEA Grapalat" w:hAnsi="GHEA Grapalat"/>
          <w:sz w:val="28"/>
          <w:szCs w:val="28"/>
        </w:rPr>
      </w:pPr>
    </w:p>
    <w:p w14:paraId="20F8A159"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7D52914B"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39CF2C3" w14:textId="77777777" w:rsidR="00092E73" w:rsidRDefault="00092E73" w:rsidP="00092E73">
      <w:pPr>
        <w:rPr>
          <w:rFonts w:ascii="GHEA Grapalat" w:hAnsi="GHEA Grapalat"/>
          <w:b/>
        </w:rPr>
      </w:pPr>
    </w:p>
    <w:p w14:paraId="171A213F" w14:textId="77777777" w:rsidR="00092E73" w:rsidRDefault="00092E73" w:rsidP="00092E73">
      <w:pPr>
        <w:rPr>
          <w:rFonts w:ascii="GHEA Grapalat" w:hAnsi="GHEA Grapalat"/>
          <w:b/>
        </w:rPr>
      </w:pPr>
      <w:r>
        <w:rPr>
          <w:rFonts w:ascii="GHEA Grapalat" w:hAnsi="GHEA Grapalat"/>
          <w:b/>
        </w:rPr>
        <w:br w:type="page"/>
      </w:r>
    </w:p>
    <w:p w14:paraId="607A31C5"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DDFAE4C" w14:textId="77777777" w:rsidR="002D2947" w:rsidRDefault="00861167" w:rsidP="00861167">
      <w:pPr>
        <w:pStyle w:val="BodyTextIndent3"/>
        <w:widowControl w:val="0"/>
        <w:spacing w:after="160" w:line="240" w:lineRule="auto"/>
        <w:jc w:val="right"/>
        <w:rPr>
          <w:rFonts w:ascii="GHEA Grapalat" w:hAnsi="GHEA Grapalat"/>
          <w:b/>
          <w:sz w:val="24"/>
          <w:szCs w:val="24"/>
          <w:lang w:val="hy-AM"/>
        </w:rPr>
      </w:pPr>
      <w:bookmarkStart w:id="18" w:name="_Hlk194315754"/>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 xml:space="preserve">запрос котировок </w:t>
      </w:r>
    </w:p>
    <w:p w14:paraId="248153F5" w14:textId="6C757405"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7029E2">
        <w:rPr>
          <w:rFonts w:ascii="GHEA Grapalat" w:hAnsi="GHEA Grapalat"/>
          <w:b/>
          <w:sz w:val="24"/>
          <w:szCs w:val="24"/>
        </w:rPr>
        <w:t>EQ-GHAShDzB-</w:t>
      </w:r>
      <w:r w:rsidR="00DA282A">
        <w:rPr>
          <w:rFonts w:ascii="GHEA Grapalat" w:hAnsi="GHEA Grapalat"/>
          <w:b/>
          <w:sz w:val="24"/>
          <w:szCs w:val="24"/>
        </w:rPr>
        <w:t>26/43</w:t>
      </w:r>
      <w:r w:rsidRPr="000B63C5">
        <w:rPr>
          <w:rFonts w:ascii="GHEA Grapalat" w:hAnsi="GHEA Grapalat"/>
          <w:b/>
          <w:sz w:val="24"/>
          <w:szCs w:val="24"/>
        </w:rPr>
        <w:t>''</w:t>
      </w:r>
    </w:p>
    <w:bookmarkEnd w:id="18"/>
    <w:p w14:paraId="4BF9FDF3" w14:textId="77777777" w:rsidR="00B2572B" w:rsidRPr="009044F1" w:rsidRDefault="00B2572B" w:rsidP="00B46D58">
      <w:pPr>
        <w:widowControl w:val="0"/>
        <w:spacing w:after="120"/>
        <w:ind w:firstLine="567"/>
        <w:jc w:val="center"/>
        <w:rPr>
          <w:rFonts w:ascii="GHEA Grapalat" w:hAnsi="GHEA Grapalat"/>
        </w:rPr>
      </w:pPr>
    </w:p>
    <w:p w14:paraId="509026D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2E346F" w14:textId="77777777" w:rsidR="00B2572B" w:rsidRPr="009044F1" w:rsidRDefault="00B2572B" w:rsidP="00B46D58">
      <w:pPr>
        <w:widowControl w:val="0"/>
        <w:spacing w:after="120"/>
        <w:ind w:firstLine="567"/>
        <w:jc w:val="center"/>
        <w:rPr>
          <w:rFonts w:ascii="GHEA Grapalat" w:hAnsi="GHEA Grapalat"/>
        </w:rPr>
      </w:pPr>
    </w:p>
    <w:p w14:paraId="3C28628F" w14:textId="50F76FD5" w:rsidR="00861167" w:rsidRPr="000F6C24" w:rsidRDefault="00861167" w:rsidP="0086116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007029E2">
        <w:rPr>
          <w:rFonts w:ascii="GHEA Grapalat" w:hAnsi="GHEA Grapalat"/>
          <w:spacing w:val="-6"/>
        </w:rPr>
        <w:t>EQ-GHAShDzB-</w:t>
      </w:r>
      <w:r w:rsidR="00DA282A">
        <w:rPr>
          <w:rFonts w:ascii="GHEA Grapalat" w:hAnsi="GHEA Grapalat"/>
          <w:spacing w:val="-6"/>
        </w:rPr>
        <w:t>26/43</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459ED2D" w14:textId="77777777" w:rsidR="00861167" w:rsidRPr="008842CE" w:rsidRDefault="00861167" w:rsidP="0086116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8ECC066" w14:textId="77777777" w:rsidR="00861167" w:rsidRPr="009044F1" w:rsidRDefault="00861167" w:rsidP="0086116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D9DD601" w14:textId="77777777" w:rsidR="00861167" w:rsidRPr="009044F1" w:rsidRDefault="00861167" w:rsidP="00861167">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B27D31B" w14:textId="77777777" w:rsidR="00861167" w:rsidRPr="009044F1" w:rsidRDefault="00861167" w:rsidP="00861167">
      <w:pPr>
        <w:widowControl w:val="0"/>
        <w:spacing w:after="160"/>
        <w:jc w:val="right"/>
        <w:rPr>
          <w:rFonts w:ascii="GHEA Grapalat" w:hAnsi="GHEA Grapalat"/>
        </w:rPr>
      </w:pPr>
      <w:r w:rsidRPr="009044F1">
        <w:rPr>
          <w:rFonts w:ascii="GHEA Grapalat" w:hAnsi="GHEA Grapalat"/>
        </w:rPr>
        <w:t>драмов РА</w:t>
      </w:r>
    </w:p>
    <w:tbl>
      <w:tblPr>
        <w:tblW w:w="990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3568"/>
        <w:gridCol w:w="1530"/>
        <w:gridCol w:w="1620"/>
        <w:gridCol w:w="1748"/>
      </w:tblGrid>
      <w:tr w:rsidR="00861167" w:rsidRPr="005744FC" w14:paraId="59F70E91" w14:textId="77777777" w:rsidTr="009B2A2E">
        <w:trPr>
          <w:trHeight w:val="916"/>
          <w:jc w:val="center"/>
        </w:trPr>
        <w:tc>
          <w:tcPr>
            <w:tcW w:w="1440" w:type="dxa"/>
            <w:tcBorders>
              <w:top w:val="single" w:sz="4" w:space="0" w:color="auto"/>
              <w:left w:val="single" w:sz="4" w:space="0" w:color="auto"/>
              <w:right w:val="single" w:sz="4" w:space="0" w:color="auto"/>
            </w:tcBorders>
            <w:vAlign w:val="center"/>
          </w:tcPr>
          <w:p w14:paraId="21DA9EA2" w14:textId="77777777" w:rsidR="00861167" w:rsidRPr="005744FC" w:rsidRDefault="00861167" w:rsidP="009B2A2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568" w:type="dxa"/>
            <w:tcBorders>
              <w:top w:val="single" w:sz="4" w:space="0" w:color="auto"/>
              <w:left w:val="single" w:sz="4" w:space="0" w:color="auto"/>
              <w:right w:val="single" w:sz="4" w:space="0" w:color="auto"/>
            </w:tcBorders>
            <w:vAlign w:val="center"/>
          </w:tcPr>
          <w:p w14:paraId="5B046EF0"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1530" w:type="dxa"/>
            <w:tcBorders>
              <w:top w:val="single" w:sz="4" w:space="0" w:color="auto"/>
              <w:left w:val="single" w:sz="4" w:space="0" w:color="auto"/>
              <w:right w:val="single" w:sz="4" w:space="0" w:color="auto"/>
            </w:tcBorders>
            <w:vAlign w:val="center"/>
          </w:tcPr>
          <w:p w14:paraId="5420CEF8" w14:textId="77777777" w:rsidR="00861167" w:rsidRPr="00387F87" w:rsidRDefault="00861167" w:rsidP="009B2A2E">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0DB83" w14:textId="77777777" w:rsidR="00861167" w:rsidRPr="005744FC" w:rsidRDefault="00861167" w:rsidP="009B2A2E">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60E1D4C7"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748" w:type="dxa"/>
            <w:tcBorders>
              <w:top w:val="single" w:sz="4" w:space="0" w:color="auto"/>
              <w:left w:val="single" w:sz="4" w:space="0" w:color="auto"/>
              <w:right w:val="single" w:sz="4" w:space="0" w:color="auto"/>
            </w:tcBorders>
            <w:vAlign w:val="center"/>
          </w:tcPr>
          <w:p w14:paraId="52ACCC3B"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A23C987"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861167" w:rsidRPr="005744FC" w14:paraId="31C17879" w14:textId="77777777" w:rsidTr="009B2A2E">
        <w:trPr>
          <w:jc w:val="center"/>
        </w:trPr>
        <w:tc>
          <w:tcPr>
            <w:tcW w:w="1440" w:type="dxa"/>
            <w:tcBorders>
              <w:top w:val="single" w:sz="4" w:space="0" w:color="auto"/>
              <w:left w:val="single" w:sz="4" w:space="0" w:color="auto"/>
              <w:bottom w:val="single" w:sz="4" w:space="0" w:color="auto"/>
              <w:right w:val="single" w:sz="4" w:space="0" w:color="auto"/>
            </w:tcBorders>
            <w:shd w:val="clear" w:color="auto" w:fill="99CCFF"/>
            <w:vAlign w:val="center"/>
          </w:tcPr>
          <w:p w14:paraId="75F6B84C" w14:textId="77777777" w:rsidR="00861167" w:rsidRPr="005744FC" w:rsidRDefault="00861167" w:rsidP="009B2A2E">
            <w:pPr>
              <w:widowControl w:val="0"/>
              <w:jc w:val="center"/>
              <w:rPr>
                <w:rFonts w:ascii="GHEA Grapalat" w:hAnsi="GHEA Grapalat"/>
                <w:b/>
                <w:i/>
                <w:sz w:val="20"/>
                <w:szCs w:val="20"/>
              </w:rPr>
            </w:pPr>
            <w:r w:rsidRPr="005744FC">
              <w:rPr>
                <w:rFonts w:ascii="GHEA Grapalat" w:hAnsi="GHEA Grapalat"/>
                <w:b/>
                <w:i/>
                <w:sz w:val="20"/>
                <w:szCs w:val="20"/>
              </w:rPr>
              <w:t>1</w:t>
            </w:r>
          </w:p>
        </w:tc>
        <w:tc>
          <w:tcPr>
            <w:tcW w:w="3568" w:type="dxa"/>
            <w:tcBorders>
              <w:top w:val="single" w:sz="4" w:space="0" w:color="auto"/>
              <w:left w:val="single" w:sz="4" w:space="0" w:color="auto"/>
              <w:bottom w:val="single" w:sz="4" w:space="0" w:color="auto"/>
              <w:right w:val="single" w:sz="4" w:space="0" w:color="auto"/>
            </w:tcBorders>
            <w:shd w:val="clear" w:color="auto" w:fill="99CCFF"/>
          </w:tcPr>
          <w:p w14:paraId="150943D5" w14:textId="77777777" w:rsidR="00861167" w:rsidRPr="005744FC" w:rsidRDefault="00861167" w:rsidP="009B2A2E">
            <w:pPr>
              <w:widowControl w:val="0"/>
              <w:jc w:val="center"/>
              <w:rPr>
                <w:rFonts w:ascii="GHEA Grapalat" w:hAnsi="GHEA Grapalat"/>
                <w:b/>
                <w:i/>
                <w:sz w:val="20"/>
                <w:szCs w:val="20"/>
              </w:rPr>
            </w:pPr>
            <w:r w:rsidRPr="005744FC">
              <w:rPr>
                <w:rFonts w:ascii="GHEA Grapalat" w:hAnsi="GHEA Grapalat"/>
                <w:b/>
                <w:i/>
                <w:sz w:val="20"/>
                <w:szCs w:val="20"/>
              </w:rPr>
              <w:t>2</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F7BFE8C" w14:textId="77777777" w:rsidR="00861167" w:rsidRPr="00387F87" w:rsidRDefault="00861167" w:rsidP="009B2A2E">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72E1153A" w14:textId="77777777" w:rsidR="00861167" w:rsidRPr="00387F87" w:rsidRDefault="00861167" w:rsidP="009B2A2E">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748" w:type="dxa"/>
            <w:tcBorders>
              <w:top w:val="single" w:sz="4" w:space="0" w:color="auto"/>
              <w:left w:val="single" w:sz="4" w:space="0" w:color="auto"/>
              <w:bottom w:val="single" w:sz="4" w:space="0" w:color="auto"/>
              <w:right w:val="single" w:sz="4" w:space="0" w:color="auto"/>
            </w:tcBorders>
            <w:shd w:val="clear" w:color="auto" w:fill="99CCFF"/>
          </w:tcPr>
          <w:p w14:paraId="3FF84024" w14:textId="77777777" w:rsidR="00861167" w:rsidRPr="005744FC" w:rsidRDefault="00861167" w:rsidP="009B2A2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61167" w:rsidRPr="005744FC" w14:paraId="7685838F" w14:textId="77777777" w:rsidTr="009B2A2E">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tcPr>
          <w:p w14:paraId="66379A2A"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1</w:t>
            </w:r>
          </w:p>
        </w:tc>
        <w:tc>
          <w:tcPr>
            <w:tcW w:w="3568" w:type="dxa"/>
            <w:tcBorders>
              <w:top w:val="single" w:sz="4" w:space="0" w:color="auto"/>
              <w:left w:val="single" w:sz="4" w:space="0" w:color="auto"/>
              <w:bottom w:val="single" w:sz="4" w:space="0" w:color="auto"/>
              <w:right w:val="single" w:sz="4" w:space="0" w:color="auto"/>
            </w:tcBorders>
            <w:vAlign w:val="center"/>
          </w:tcPr>
          <w:p w14:paraId="7E221FC9" w14:textId="6186EA59" w:rsidR="00861167" w:rsidRPr="003F2EC9" w:rsidRDefault="00DA282A" w:rsidP="006414F0">
            <w:pPr>
              <w:widowControl w:val="0"/>
              <w:jc w:val="center"/>
              <w:rPr>
                <w:rFonts w:ascii="GHEA Grapalat" w:hAnsi="GHEA Grapalat"/>
                <w:bCs/>
                <w:sz w:val="28"/>
                <w:szCs w:val="28"/>
                <w:lang w:val="hy-AM"/>
              </w:rPr>
            </w:pPr>
            <w:r>
              <w:rPr>
                <w:rFonts w:ascii="GHEA Grapalat" w:hAnsi="GHEA Grapalat" w:cs="Calibri"/>
                <w:bCs/>
                <w:color w:val="000000"/>
                <w:sz w:val="22"/>
                <w:szCs w:val="22"/>
              </w:rPr>
              <w:t>Работы по капитальному ремонту подпорной стены во дворе дома № 4 по улице Братьев Орбели административного района Арабкир города Еревана</w:t>
            </w:r>
          </w:p>
        </w:tc>
        <w:tc>
          <w:tcPr>
            <w:tcW w:w="1530" w:type="dxa"/>
            <w:tcBorders>
              <w:top w:val="single" w:sz="4" w:space="0" w:color="auto"/>
              <w:left w:val="single" w:sz="4" w:space="0" w:color="auto"/>
              <w:bottom w:val="single" w:sz="4" w:space="0" w:color="auto"/>
              <w:right w:val="single" w:sz="4" w:space="0" w:color="auto"/>
            </w:tcBorders>
          </w:tcPr>
          <w:p w14:paraId="7E2A5CC0" w14:textId="77777777" w:rsidR="00861167" w:rsidRPr="005744FC" w:rsidRDefault="00861167" w:rsidP="009B2A2E">
            <w:pPr>
              <w:widowControl w:val="0"/>
              <w:jc w:val="center"/>
              <w:rPr>
                <w:rFonts w:ascii="GHEA Grapalat" w:hAnsi="GHEA Grapalat"/>
                <w:sz w:val="20"/>
                <w:szCs w:val="20"/>
              </w:rPr>
            </w:pPr>
          </w:p>
        </w:tc>
        <w:tc>
          <w:tcPr>
            <w:tcW w:w="1620" w:type="dxa"/>
            <w:tcBorders>
              <w:top w:val="single" w:sz="4" w:space="0" w:color="auto"/>
              <w:left w:val="single" w:sz="4" w:space="0" w:color="auto"/>
              <w:bottom w:val="single" w:sz="4" w:space="0" w:color="auto"/>
              <w:right w:val="single" w:sz="4" w:space="0" w:color="auto"/>
            </w:tcBorders>
          </w:tcPr>
          <w:p w14:paraId="3A351FF8" w14:textId="77777777" w:rsidR="00861167" w:rsidRPr="005744FC" w:rsidRDefault="00861167" w:rsidP="009B2A2E">
            <w:pPr>
              <w:widowControl w:val="0"/>
              <w:jc w:val="center"/>
              <w:rPr>
                <w:rFonts w:ascii="GHEA Grapalat" w:hAnsi="GHEA Grapalat"/>
                <w:sz w:val="20"/>
                <w:szCs w:val="20"/>
              </w:rPr>
            </w:pPr>
          </w:p>
        </w:tc>
        <w:tc>
          <w:tcPr>
            <w:tcW w:w="1748" w:type="dxa"/>
            <w:tcBorders>
              <w:top w:val="single" w:sz="4" w:space="0" w:color="auto"/>
              <w:left w:val="single" w:sz="4" w:space="0" w:color="auto"/>
              <w:bottom w:val="single" w:sz="4" w:space="0" w:color="auto"/>
              <w:right w:val="single" w:sz="4" w:space="0" w:color="auto"/>
            </w:tcBorders>
          </w:tcPr>
          <w:p w14:paraId="23184E6D" w14:textId="77777777" w:rsidR="00861167" w:rsidRPr="005744FC" w:rsidRDefault="00861167" w:rsidP="009B2A2E">
            <w:pPr>
              <w:widowControl w:val="0"/>
              <w:jc w:val="center"/>
              <w:rPr>
                <w:rFonts w:ascii="GHEA Grapalat" w:hAnsi="GHEA Grapalat"/>
                <w:sz w:val="20"/>
                <w:szCs w:val="20"/>
              </w:rPr>
            </w:pPr>
          </w:p>
        </w:tc>
      </w:tr>
    </w:tbl>
    <w:p w14:paraId="0544765D" w14:textId="77777777" w:rsidR="00861167" w:rsidRDefault="00861167" w:rsidP="00B46D58">
      <w:pPr>
        <w:widowControl w:val="0"/>
        <w:tabs>
          <w:tab w:val="left" w:pos="6804"/>
        </w:tabs>
        <w:jc w:val="center"/>
        <w:rPr>
          <w:rFonts w:ascii="GHEA Grapalat" w:hAnsi="GHEA Grapalat"/>
        </w:rPr>
      </w:pPr>
    </w:p>
    <w:p w14:paraId="3DEA9C3E" w14:textId="16CB0326"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78C652"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5D22C9" w14:textId="77777777" w:rsidR="00DC619D" w:rsidRPr="00D3436F" w:rsidRDefault="00DC619D" w:rsidP="00B46D58">
      <w:pPr>
        <w:widowControl w:val="0"/>
        <w:spacing w:after="160"/>
        <w:jc w:val="both"/>
        <w:rPr>
          <w:rFonts w:ascii="GHEA Grapalat" w:hAnsi="GHEA Grapalat"/>
          <w:lang w:val="es-ES"/>
        </w:rPr>
      </w:pPr>
    </w:p>
    <w:p w14:paraId="400C618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606FA52" w14:textId="77777777" w:rsidR="00B217BB" w:rsidRDefault="00B217BB" w:rsidP="00B46D58">
      <w:pPr>
        <w:rPr>
          <w:rFonts w:ascii="GHEA Grapalat" w:hAnsi="GHEA Grapalat"/>
          <w:b/>
        </w:rPr>
      </w:pPr>
      <w:r>
        <w:rPr>
          <w:rFonts w:ascii="GHEA Grapalat" w:hAnsi="GHEA Grapalat"/>
          <w:b/>
        </w:rPr>
        <w:br w:type="page"/>
      </w:r>
    </w:p>
    <w:p w14:paraId="0634826E" w14:textId="77777777" w:rsidR="003D2FE2" w:rsidRPr="00572A5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14:paraId="362E80D6" w14:textId="32D80B19"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7029E2">
        <w:rPr>
          <w:rFonts w:ascii="GHEA Grapalat" w:hAnsi="GHEA Grapalat"/>
          <w:b/>
          <w:sz w:val="24"/>
          <w:szCs w:val="24"/>
        </w:rPr>
        <w:t>EQ-GHAShDzB-</w:t>
      </w:r>
      <w:r w:rsidR="00DA282A">
        <w:rPr>
          <w:rFonts w:ascii="GHEA Grapalat" w:hAnsi="GHEA Grapalat"/>
          <w:b/>
          <w:sz w:val="24"/>
          <w:szCs w:val="24"/>
        </w:rPr>
        <w:t>26/43</w:t>
      </w:r>
      <w:r w:rsidRPr="000B63C5">
        <w:rPr>
          <w:rFonts w:ascii="GHEA Grapalat" w:hAnsi="GHEA Grapalat"/>
          <w:b/>
          <w:sz w:val="24"/>
          <w:szCs w:val="24"/>
        </w:rPr>
        <w:t>''</w:t>
      </w:r>
    </w:p>
    <w:p w14:paraId="6D52A36C" w14:textId="77777777" w:rsidR="003D2FE2" w:rsidRPr="00B138F3" w:rsidRDefault="003D2FE2" w:rsidP="003D2FE2">
      <w:pPr>
        <w:widowControl w:val="0"/>
        <w:spacing w:after="160"/>
        <w:jc w:val="center"/>
        <w:rPr>
          <w:rFonts w:ascii="GHEA Grapalat" w:hAnsi="GHEA Grapalat"/>
          <w:b/>
          <w:sz w:val="22"/>
          <w:szCs w:val="22"/>
        </w:rPr>
      </w:pPr>
    </w:p>
    <w:p w14:paraId="16545E33"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AE76A9"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0A2C5C1" w14:textId="77777777" w:rsidTr="00B932B8">
        <w:tc>
          <w:tcPr>
            <w:tcW w:w="4786" w:type="dxa"/>
          </w:tcPr>
          <w:p w14:paraId="690B0AB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7A6AF5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7F892259" w14:textId="77777777" w:rsidR="003D2FE2" w:rsidRPr="00B138F3" w:rsidRDefault="003D2FE2" w:rsidP="003D2FE2">
      <w:pPr>
        <w:widowControl w:val="0"/>
        <w:spacing w:after="160"/>
        <w:rPr>
          <w:rFonts w:ascii="GHEA Grapalat" w:hAnsi="GHEA Grapalat" w:cs="GHEA Grapalat"/>
          <w:b/>
          <w:sz w:val="22"/>
          <w:szCs w:val="22"/>
        </w:rPr>
      </w:pPr>
    </w:p>
    <w:p w14:paraId="4AF7BB1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D1A2B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15D4C1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33D9607"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CB16BC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D81687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891AAFE"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759C598"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9FDFA50"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F789B5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0EC2F0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D3D70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CED4B6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672DE8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CEA8C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2E5A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B600E4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106C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41763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04DE87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7DC33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9573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C846419" w14:textId="77777777"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0E0101FB" w14:textId="77777777"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57B5A71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ED7097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92453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751621"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DEEC11"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134095" w14:textId="77777777"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72A1906F" w14:textId="77777777" w:rsidR="004D5A00" w:rsidRPr="00CC28E2" w:rsidRDefault="002849A6" w:rsidP="004D5A0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3B2ED95A" w14:textId="77777777" w:rsidR="002849A6" w:rsidRPr="00CC28E2" w:rsidRDefault="002849A6" w:rsidP="004D5A0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0F55223F" w14:textId="77777777" w:rsidR="002849A6" w:rsidRPr="00CC28E2" w:rsidRDefault="002849A6" w:rsidP="004D5A0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00F887A" w14:textId="77777777"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7EF395FF" w14:textId="77777777" w:rsidR="002849A6" w:rsidRPr="00CC28E2" w:rsidRDefault="002849A6" w:rsidP="002849A6">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lastRenderedPageBreak/>
        <w:t>наименование обслуживающего компанию банка</w:t>
      </w:r>
    </w:p>
    <w:p w14:paraId="61CE4422" w14:textId="77777777" w:rsidR="00C5310C" w:rsidRPr="00D847AB" w:rsidRDefault="00C5310C" w:rsidP="00C531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18A6CA" w14:textId="77777777" w:rsidR="00C5310C" w:rsidRPr="00B138F3" w:rsidRDefault="00C5310C" w:rsidP="00C531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69C37670" w14:textId="77777777" w:rsidR="00C5310C" w:rsidRDefault="002D7881" w:rsidP="00D847AB">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0AA3857A" w14:textId="77777777" w:rsidR="002D7881" w:rsidRPr="00B138F3" w:rsidRDefault="002D7881" w:rsidP="002D7881">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E44442E" w14:textId="77777777" w:rsidR="00B1119D" w:rsidRDefault="00B1119D" w:rsidP="00D847AB">
      <w:pPr>
        <w:widowControl w:val="0"/>
        <w:spacing w:after="160"/>
        <w:ind w:right="4250"/>
        <w:rPr>
          <w:rFonts w:ascii="GHEA Grapalat" w:hAnsi="GHEA Grapalat"/>
          <w:sz w:val="22"/>
          <w:szCs w:val="22"/>
        </w:rPr>
      </w:pPr>
    </w:p>
    <w:p w14:paraId="5BF86EA7" w14:textId="77777777" w:rsidR="00B1119D" w:rsidRPr="00B138F3" w:rsidRDefault="00B1119D" w:rsidP="00D847AB">
      <w:pPr>
        <w:widowControl w:val="0"/>
        <w:spacing w:after="160"/>
        <w:ind w:right="4250"/>
        <w:rPr>
          <w:rFonts w:ascii="GHEA Grapalat" w:hAnsi="GHEA Grapalat"/>
          <w:sz w:val="22"/>
          <w:szCs w:val="22"/>
        </w:rPr>
      </w:pPr>
    </w:p>
    <w:p w14:paraId="64B9E39E" w14:textId="77777777"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4A5E1444"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163C55D0"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23B4CFA0" w14:textId="77777777" w:rsidR="002849A6" w:rsidRPr="004D5A00" w:rsidRDefault="002849A6" w:rsidP="00861167">
      <w:pPr>
        <w:widowControl w:val="0"/>
        <w:tabs>
          <w:tab w:val="left" w:pos="1134"/>
        </w:tabs>
        <w:spacing w:after="160"/>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6332BFF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8DF667" w14:textId="77777777"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5918199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BF5F9"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42900959"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72CE"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29B4B0AA"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C3843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9B7DE3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A2C7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268E46E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4C4C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3E70238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4189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7A9836B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1027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62AC3F6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8003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6FA5B68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A1A7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0FC9D7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7F91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28173DA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2709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6701875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625B6"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AAA4C3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2E93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1AA28A7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3B5E6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01AA2C6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79FC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6A0FC06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763658" w14:textId="77777777"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3569597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7954631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4A49182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1A3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ABE509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07325"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3D9D793C"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227B91B"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F51660" w14:textId="77777777" w:rsidR="002849A6" w:rsidRPr="00B138F3" w:rsidRDefault="002849A6" w:rsidP="002849A6">
            <w:pPr>
              <w:widowControl w:val="0"/>
              <w:spacing w:after="160"/>
              <w:rPr>
                <w:rFonts w:ascii="GHEA Grapalat" w:hAnsi="GHEA Grapalat" w:cs="Sylfaen"/>
              </w:rPr>
            </w:pPr>
          </w:p>
          <w:p w14:paraId="1D684B5A"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451F7371" w14:textId="77777777" w:rsidR="002849A6" w:rsidRPr="00B138F3" w:rsidRDefault="002849A6" w:rsidP="002849A6">
            <w:pPr>
              <w:widowControl w:val="0"/>
              <w:spacing w:after="160"/>
              <w:rPr>
                <w:rFonts w:ascii="GHEA Grapalat" w:hAnsi="GHEA Grapalat" w:cs="Sylfaen"/>
              </w:rPr>
            </w:pPr>
          </w:p>
          <w:p w14:paraId="629C9548"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2C17E631"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BE6A305"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A08B9A7"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BC71668" w14:textId="77777777" w:rsidR="002849A6" w:rsidRPr="00B138F3" w:rsidRDefault="002849A6" w:rsidP="002849A6">
            <w:pPr>
              <w:widowControl w:val="0"/>
              <w:spacing w:after="160"/>
              <w:rPr>
                <w:rFonts w:ascii="GHEA Grapalat" w:hAnsi="GHEA Grapalat" w:cs="Sylfaen"/>
              </w:rPr>
            </w:pPr>
          </w:p>
          <w:p w14:paraId="2FB36C59"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115060A3" w14:textId="77777777" w:rsidR="002849A6" w:rsidRPr="00B138F3" w:rsidRDefault="002849A6" w:rsidP="002849A6">
            <w:pPr>
              <w:widowControl w:val="0"/>
              <w:spacing w:after="160"/>
              <w:jc w:val="right"/>
              <w:rPr>
                <w:rFonts w:ascii="GHEA Grapalat" w:hAnsi="GHEA Grapalat" w:cs="Tahoma"/>
              </w:rPr>
            </w:pPr>
          </w:p>
          <w:p w14:paraId="5397F992"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084E4443"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05F3421"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D40C3CB"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8A42A26" w14:textId="77777777" w:rsidR="002849A6" w:rsidRPr="00B138F3" w:rsidRDefault="002849A6" w:rsidP="002849A6">
            <w:pPr>
              <w:widowControl w:val="0"/>
              <w:spacing w:after="160"/>
              <w:rPr>
                <w:rFonts w:ascii="GHEA Grapalat" w:hAnsi="GHEA Grapalat"/>
              </w:rPr>
            </w:pPr>
          </w:p>
          <w:p w14:paraId="6CF1C0C1"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17C9ADC"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4DAF61" w14:textId="77777777" w:rsidR="002849A6" w:rsidRPr="00B138F3" w:rsidRDefault="002849A6" w:rsidP="002849A6">
            <w:pPr>
              <w:widowControl w:val="0"/>
              <w:spacing w:after="160"/>
              <w:rPr>
                <w:rFonts w:ascii="GHEA Grapalat" w:hAnsi="GHEA Grapalat" w:cs="Tahoma"/>
              </w:rPr>
            </w:pPr>
          </w:p>
          <w:p w14:paraId="634E04B0"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316B5DE"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4BEEFF" w14:textId="77777777" w:rsidR="002849A6" w:rsidRPr="00B138F3" w:rsidRDefault="002849A6" w:rsidP="002849A6">
            <w:pPr>
              <w:widowControl w:val="0"/>
              <w:spacing w:after="160"/>
              <w:rPr>
                <w:rFonts w:ascii="GHEA Grapalat" w:hAnsi="GHEA Grapalat" w:cs="Tahoma"/>
              </w:rPr>
            </w:pPr>
          </w:p>
          <w:p w14:paraId="511C9550"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5098EE63"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5FE1B04" w14:textId="77777777" w:rsidR="002849A6" w:rsidRPr="00B138F3" w:rsidRDefault="002849A6" w:rsidP="002849A6">
            <w:pPr>
              <w:widowControl w:val="0"/>
              <w:spacing w:after="160"/>
              <w:rPr>
                <w:rFonts w:ascii="GHEA Grapalat" w:hAnsi="GHEA Grapalat" w:cs="Arial"/>
              </w:rPr>
            </w:pPr>
          </w:p>
        </w:tc>
      </w:tr>
      <w:tr w:rsidR="002849A6" w:rsidRPr="00B138F3" w14:paraId="1523181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F5FC15C"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789CB6D" w14:textId="77777777" w:rsidR="002849A6" w:rsidRPr="00B138F3" w:rsidRDefault="002849A6" w:rsidP="002849A6">
            <w:pPr>
              <w:widowControl w:val="0"/>
              <w:spacing w:after="160"/>
              <w:rPr>
                <w:rFonts w:ascii="GHEA Grapalat" w:hAnsi="GHEA Grapalat" w:cs="Sylfaen"/>
              </w:rPr>
            </w:pPr>
          </w:p>
          <w:p w14:paraId="0C4DE8BF"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3E69A31"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0B6031F" w14:textId="77777777" w:rsidR="002849A6" w:rsidRPr="00B138F3" w:rsidRDefault="002849A6" w:rsidP="002849A6">
            <w:pPr>
              <w:widowControl w:val="0"/>
              <w:spacing w:after="160"/>
              <w:rPr>
                <w:rFonts w:ascii="GHEA Grapalat" w:hAnsi="GHEA Grapalat"/>
              </w:rPr>
            </w:pPr>
          </w:p>
          <w:p w14:paraId="41A29461"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6015CD"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47314572" w14:textId="77777777" w:rsidR="00C3421C" w:rsidRPr="00B138F3" w:rsidRDefault="00C3421C" w:rsidP="00C3421C">
      <w:pPr>
        <w:widowControl w:val="0"/>
        <w:spacing w:after="160"/>
        <w:jc w:val="center"/>
        <w:rPr>
          <w:rFonts w:ascii="GHEA Grapalat" w:hAnsi="GHEA Grapalat" w:cs="Sylfaen"/>
        </w:rPr>
      </w:pPr>
    </w:p>
    <w:p w14:paraId="4841F68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59AE01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193F71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D1AF1D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C4A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F434CC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3E5F35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B54A8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0F871B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630139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6C369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77E5B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1B3D48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AEC0F7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22E685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CD79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A799D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C4B83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DDC3F9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581733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5807A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4A2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4C64E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CC74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090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5B5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9A50E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E8B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08BDBA2"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75B8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7FB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C124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17AAFF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B72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3FB3440"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1079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3C6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EF4C57"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508E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E88B1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D55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7E11DD"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8009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CDE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209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7DE19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E59F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257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DE4AE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91124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A4B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DD67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9C2D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725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EE36A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747A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5A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9B17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AEDA3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2B00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3F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6ED0A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B7E0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CF8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5AC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D4766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32A2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D07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F93BB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18F4E3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96C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872B4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9932D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93A0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1DF3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C5C3E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D7B8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18F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9FBD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238514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01CF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080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BD444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95CBC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6D7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4672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B348E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ACC36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19B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76C9B9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9A1F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E2F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66B2C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6E503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C63A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B47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159A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E6B8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ACD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616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B46E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596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626BC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70F4D9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F87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991D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0332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23C62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1F73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67579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3D46D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38B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B8D9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7226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A33B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707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0A27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2A6EE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569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E93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1C3E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5D01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2F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F828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32D3A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1BC8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2240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77E98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E27C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4484E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E891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5068D" w14:textId="77777777"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C78FC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BBDB3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813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72A8FE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6DE90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9FE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3AD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7B42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FA8EF1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4F025"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60D93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1D720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FBF5C"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5CF089"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2846F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DB6FA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0E26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9DF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D3A06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617002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D10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25FED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6AE3B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3AC1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118B1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687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B0FD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00916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A2C4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AC4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F1A5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D646F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2B15B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981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99F3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2513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29A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8C58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937DB9B"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F0C4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5AC010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3B777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335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2352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52308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F93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A72F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22B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1DF3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3E2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8C532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01BFA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C31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DD59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C62C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AB342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7842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104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1560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2B0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A9F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C172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483DD1"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506CC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B54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02E1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78F91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F18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C299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7F69B3"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F3DF7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66D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D2134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DE345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6DE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BC8D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8CE51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28C43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BE5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5BAD0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E508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39C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201B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CFDE34"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A95B6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3A6E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357ADF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B99B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8A5F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8489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022D9"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6FCCDE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853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ABA04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D4902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9ED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4E39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FC8D7E" w14:textId="77777777" w:rsidR="00C3421C" w:rsidRPr="00B138F3" w:rsidRDefault="00C3421C" w:rsidP="003D2146">
            <w:pPr>
              <w:widowControl w:val="0"/>
              <w:spacing w:after="120"/>
              <w:jc w:val="center"/>
              <w:rPr>
                <w:rFonts w:ascii="GHEA Grapalat" w:hAnsi="GHEA Grapalat"/>
                <w:sz w:val="18"/>
                <w:szCs w:val="18"/>
              </w:rPr>
            </w:pPr>
          </w:p>
        </w:tc>
      </w:tr>
    </w:tbl>
    <w:p w14:paraId="21786340" w14:textId="77777777" w:rsidR="001005B0" w:rsidRPr="00B138F3" w:rsidRDefault="001005B0" w:rsidP="00B46D58">
      <w:pPr>
        <w:widowControl w:val="0"/>
        <w:spacing w:after="160"/>
        <w:ind w:left="567" w:right="565"/>
        <w:jc w:val="center"/>
        <w:rPr>
          <w:rFonts w:ascii="GHEA Grapalat" w:hAnsi="GHEA Grapalat"/>
          <w:b/>
        </w:rPr>
      </w:pPr>
    </w:p>
    <w:p w14:paraId="228441BA" w14:textId="77777777" w:rsidR="001005B0" w:rsidRPr="00B138F3" w:rsidRDefault="001005B0" w:rsidP="00B46D58">
      <w:pPr>
        <w:widowControl w:val="0"/>
        <w:spacing w:after="160"/>
        <w:ind w:left="567" w:right="565"/>
        <w:jc w:val="center"/>
        <w:rPr>
          <w:rFonts w:ascii="GHEA Grapalat" w:hAnsi="GHEA Grapalat"/>
          <w:b/>
        </w:rPr>
      </w:pPr>
    </w:p>
    <w:p w14:paraId="46DA4E3E" w14:textId="77777777" w:rsidR="001005B0" w:rsidRPr="00B138F3" w:rsidRDefault="001005B0" w:rsidP="00B46D58">
      <w:pPr>
        <w:widowControl w:val="0"/>
        <w:spacing w:after="160"/>
        <w:ind w:left="567" w:right="565"/>
        <w:jc w:val="center"/>
        <w:rPr>
          <w:rFonts w:ascii="GHEA Grapalat" w:hAnsi="GHEA Grapalat"/>
          <w:b/>
        </w:rPr>
      </w:pPr>
    </w:p>
    <w:p w14:paraId="3FF879EA" w14:textId="77777777" w:rsidR="001005B0" w:rsidRPr="00B138F3" w:rsidRDefault="001005B0" w:rsidP="00B46D58">
      <w:pPr>
        <w:widowControl w:val="0"/>
        <w:spacing w:after="160"/>
        <w:ind w:left="567" w:right="565"/>
        <w:jc w:val="center"/>
        <w:rPr>
          <w:rFonts w:ascii="GHEA Grapalat" w:hAnsi="GHEA Grapalat"/>
          <w:b/>
        </w:rPr>
      </w:pPr>
    </w:p>
    <w:p w14:paraId="3A69D43C" w14:textId="77777777" w:rsidR="001005B0" w:rsidRPr="00B138F3" w:rsidRDefault="001005B0" w:rsidP="00B46D58">
      <w:pPr>
        <w:widowControl w:val="0"/>
        <w:spacing w:after="160"/>
        <w:ind w:left="567" w:right="565"/>
        <w:jc w:val="center"/>
        <w:rPr>
          <w:rFonts w:ascii="GHEA Grapalat" w:hAnsi="GHEA Grapalat"/>
          <w:b/>
        </w:rPr>
      </w:pPr>
    </w:p>
    <w:p w14:paraId="08FFCD8E" w14:textId="77777777" w:rsidR="001005B0" w:rsidRPr="00B138F3" w:rsidRDefault="001005B0" w:rsidP="00B46D58">
      <w:pPr>
        <w:widowControl w:val="0"/>
        <w:spacing w:after="160"/>
        <w:ind w:left="567" w:right="565"/>
        <w:jc w:val="center"/>
        <w:rPr>
          <w:rFonts w:ascii="GHEA Grapalat" w:hAnsi="GHEA Grapalat"/>
          <w:b/>
        </w:rPr>
      </w:pPr>
    </w:p>
    <w:p w14:paraId="587D6633" w14:textId="77777777" w:rsidR="00F331AD" w:rsidRPr="002A4554" w:rsidRDefault="00F331AD" w:rsidP="00235549">
      <w:pPr>
        <w:widowControl w:val="0"/>
        <w:spacing w:after="160"/>
        <w:ind w:firstLine="567"/>
        <w:jc w:val="right"/>
        <w:rPr>
          <w:rFonts w:ascii="GHEA Grapalat" w:hAnsi="GHEA Grapalat"/>
          <w:b/>
        </w:rPr>
      </w:pPr>
    </w:p>
    <w:p w14:paraId="5DC69368" w14:textId="77777777" w:rsidR="008D24C2" w:rsidRPr="00230D36" w:rsidRDefault="008D24C2" w:rsidP="00235549">
      <w:pPr>
        <w:widowControl w:val="0"/>
        <w:spacing w:after="160"/>
        <w:ind w:firstLine="567"/>
        <w:jc w:val="right"/>
        <w:rPr>
          <w:rFonts w:ascii="GHEA Grapalat" w:hAnsi="GHEA Grapalat"/>
          <w:b/>
        </w:rPr>
      </w:pPr>
    </w:p>
    <w:p w14:paraId="2611F7AA" w14:textId="77777777" w:rsidR="008D24C2" w:rsidRPr="00230D36" w:rsidRDefault="008D24C2" w:rsidP="00235549">
      <w:pPr>
        <w:widowControl w:val="0"/>
        <w:spacing w:after="160"/>
        <w:ind w:firstLine="567"/>
        <w:jc w:val="right"/>
        <w:rPr>
          <w:rFonts w:ascii="GHEA Grapalat" w:hAnsi="GHEA Grapalat"/>
          <w:b/>
        </w:rPr>
      </w:pPr>
    </w:p>
    <w:p w14:paraId="1A570A67" w14:textId="77777777" w:rsidR="008D24C2" w:rsidRPr="00230D36" w:rsidRDefault="008D24C2" w:rsidP="00235549">
      <w:pPr>
        <w:widowControl w:val="0"/>
        <w:spacing w:after="160"/>
        <w:ind w:firstLine="567"/>
        <w:jc w:val="right"/>
        <w:rPr>
          <w:rFonts w:ascii="GHEA Grapalat" w:hAnsi="GHEA Grapalat"/>
          <w:b/>
        </w:rPr>
      </w:pPr>
    </w:p>
    <w:p w14:paraId="1836DC80" w14:textId="77777777" w:rsidR="008D24C2" w:rsidRPr="00230D36" w:rsidRDefault="008D24C2" w:rsidP="00235549">
      <w:pPr>
        <w:widowControl w:val="0"/>
        <w:spacing w:after="160"/>
        <w:ind w:firstLine="567"/>
        <w:jc w:val="right"/>
        <w:rPr>
          <w:rFonts w:ascii="GHEA Grapalat" w:hAnsi="GHEA Grapalat"/>
          <w:b/>
        </w:rPr>
      </w:pPr>
    </w:p>
    <w:p w14:paraId="0BB5CE21" w14:textId="77777777" w:rsidR="008D24C2" w:rsidRPr="00230D36" w:rsidRDefault="008D24C2" w:rsidP="00235549">
      <w:pPr>
        <w:widowControl w:val="0"/>
        <w:spacing w:after="160"/>
        <w:ind w:firstLine="567"/>
        <w:jc w:val="right"/>
        <w:rPr>
          <w:rFonts w:ascii="GHEA Grapalat" w:hAnsi="GHEA Grapalat"/>
          <w:b/>
        </w:rPr>
      </w:pPr>
    </w:p>
    <w:p w14:paraId="58B1813B" w14:textId="77777777" w:rsidR="008D24C2" w:rsidRPr="00230D36" w:rsidRDefault="008D24C2" w:rsidP="00235549">
      <w:pPr>
        <w:widowControl w:val="0"/>
        <w:spacing w:after="160"/>
        <w:ind w:firstLine="567"/>
        <w:jc w:val="right"/>
        <w:rPr>
          <w:rFonts w:ascii="GHEA Grapalat" w:hAnsi="GHEA Grapalat"/>
          <w:b/>
        </w:rPr>
      </w:pPr>
    </w:p>
    <w:p w14:paraId="2CB7ABF2" w14:textId="77777777" w:rsidR="008D24C2" w:rsidRPr="00230D36" w:rsidRDefault="008D24C2" w:rsidP="00235549">
      <w:pPr>
        <w:widowControl w:val="0"/>
        <w:spacing w:after="160"/>
        <w:ind w:firstLine="567"/>
        <w:jc w:val="right"/>
        <w:rPr>
          <w:rFonts w:ascii="GHEA Grapalat" w:hAnsi="GHEA Grapalat"/>
          <w:b/>
        </w:rPr>
      </w:pPr>
    </w:p>
    <w:p w14:paraId="1D4C31E4" w14:textId="77777777" w:rsidR="008D24C2" w:rsidRPr="00230D36" w:rsidRDefault="008D24C2" w:rsidP="00235549">
      <w:pPr>
        <w:widowControl w:val="0"/>
        <w:spacing w:after="160"/>
        <w:ind w:firstLine="567"/>
        <w:jc w:val="right"/>
        <w:rPr>
          <w:rFonts w:ascii="GHEA Grapalat" w:hAnsi="GHEA Grapalat"/>
          <w:b/>
        </w:rPr>
      </w:pPr>
    </w:p>
    <w:p w14:paraId="0F22BC8A" w14:textId="77777777" w:rsidR="008D24C2" w:rsidRPr="00230D36" w:rsidRDefault="008D24C2" w:rsidP="00235549">
      <w:pPr>
        <w:widowControl w:val="0"/>
        <w:spacing w:after="160"/>
        <w:ind w:firstLine="567"/>
        <w:jc w:val="right"/>
        <w:rPr>
          <w:rFonts w:ascii="GHEA Grapalat" w:hAnsi="GHEA Grapalat"/>
          <w:b/>
        </w:rPr>
      </w:pPr>
    </w:p>
    <w:p w14:paraId="2A3D6C78" w14:textId="77777777" w:rsidR="00D24392" w:rsidRPr="005F2C25" w:rsidRDefault="00D24392" w:rsidP="00861167">
      <w:pPr>
        <w:widowControl w:val="0"/>
        <w:spacing w:after="160"/>
        <w:rPr>
          <w:rFonts w:ascii="GHEA Grapalat" w:hAnsi="GHEA Grapalat"/>
          <w:i/>
        </w:rPr>
      </w:pPr>
    </w:p>
    <w:p w14:paraId="11770FB6" w14:textId="77777777" w:rsidR="00D24392" w:rsidRPr="005F2C25" w:rsidRDefault="00D24392" w:rsidP="000A214C">
      <w:pPr>
        <w:widowControl w:val="0"/>
        <w:spacing w:after="160"/>
        <w:jc w:val="right"/>
        <w:rPr>
          <w:rFonts w:ascii="GHEA Grapalat" w:hAnsi="GHEA Grapalat"/>
          <w:i/>
        </w:rPr>
      </w:pPr>
    </w:p>
    <w:p w14:paraId="1FA283F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2DB6BCD" w14:textId="07700B72" w:rsidR="00861167" w:rsidRPr="00861167" w:rsidRDefault="00861167" w:rsidP="00861167">
      <w:pPr>
        <w:pStyle w:val="BodyTextIndent3"/>
        <w:widowControl w:val="0"/>
        <w:spacing w:after="160" w:line="240" w:lineRule="auto"/>
        <w:jc w:val="right"/>
        <w:rPr>
          <w:rFonts w:ascii="GHEA Grapalat" w:hAnsi="GHEA Grapalat" w:cs="Arial"/>
          <w:bCs/>
          <w:sz w:val="24"/>
          <w:szCs w:val="24"/>
        </w:rPr>
      </w:pPr>
      <w:r w:rsidRPr="00861167">
        <w:rPr>
          <w:rFonts w:ascii="GHEA Grapalat" w:hAnsi="GHEA Grapalat"/>
          <w:bCs/>
          <w:sz w:val="24"/>
          <w:szCs w:val="24"/>
        </w:rPr>
        <w:t xml:space="preserve">к Приглашению на </w:t>
      </w:r>
      <w:r w:rsidR="002D2947" w:rsidRPr="002D2947">
        <w:rPr>
          <w:rFonts w:ascii="GHEA Grapalat" w:hAnsi="GHEA Grapalat"/>
          <w:bCs/>
          <w:sz w:val="24"/>
          <w:szCs w:val="24"/>
        </w:rPr>
        <w:t>запрос котировок</w:t>
      </w:r>
      <w:r w:rsidRPr="00861167">
        <w:rPr>
          <w:rFonts w:ascii="GHEA Grapalat" w:hAnsi="GHEA Grapalat" w:cs="Arial"/>
          <w:bCs/>
          <w:sz w:val="24"/>
          <w:szCs w:val="24"/>
        </w:rPr>
        <w:br/>
      </w:r>
      <w:r w:rsidRPr="00861167">
        <w:rPr>
          <w:rFonts w:ascii="GHEA Grapalat" w:hAnsi="GHEA Grapalat"/>
          <w:bCs/>
          <w:sz w:val="24"/>
          <w:szCs w:val="24"/>
        </w:rPr>
        <w:t xml:space="preserve">под кодом " </w:t>
      </w:r>
      <w:r w:rsidR="007029E2">
        <w:rPr>
          <w:rFonts w:ascii="GHEA Grapalat" w:hAnsi="GHEA Grapalat"/>
          <w:bCs/>
          <w:sz w:val="24"/>
          <w:szCs w:val="24"/>
        </w:rPr>
        <w:t>EQ-GHAShDzB-</w:t>
      </w:r>
      <w:r w:rsidR="00DA282A">
        <w:rPr>
          <w:rFonts w:ascii="GHEA Grapalat" w:hAnsi="GHEA Grapalat"/>
          <w:bCs/>
          <w:sz w:val="24"/>
          <w:szCs w:val="24"/>
        </w:rPr>
        <w:t>26/43</w:t>
      </w:r>
      <w:r w:rsidRPr="00861167">
        <w:rPr>
          <w:rFonts w:ascii="GHEA Grapalat" w:hAnsi="GHEA Grapalat"/>
          <w:bCs/>
          <w:sz w:val="24"/>
          <w:szCs w:val="24"/>
        </w:rPr>
        <w:t>''</w:t>
      </w:r>
    </w:p>
    <w:p w14:paraId="79C1161A" w14:textId="77777777" w:rsidR="00AF4211" w:rsidRPr="002A4554" w:rsidRDefault="00AF4211" w:rsidP="000A214C">
      <w:pPr>
        <w:widowControl w:val="0"/>
        <w:spacing w:after="160"/>
        <w:jc w:val="center"/>
        <w:rPr>
          <w:rFonts w:ascii="GHEA Grapalat" w:hAnsi="GHEA Grapalat"/>
          <w:b/>
        </w:rPr>
      </w:pPr>
    </w:p>
    <w:p w14:paraId="7F79D9D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0A699E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F273347" w14:textId="77777777" w:rsidTr="003D2146">
        <w:tc>
          <w:tcPr>
            <w:tcW w:w="4786" w:type="dxa"/>
          </w:tcPr>
          <w:p w14:paraId="126BA89C"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7303327"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3DE6ED54" w14:textId="77777777" w:rsidR="000A214C" w:rsidRPr="00B138F3" w:rsidRDefault="000A214C" w:rsidP="000A214C">
      <w:pPr>
        <w:widowControl w:val="0"/>
        <w:spacing w:after="160"/>
        <w:rPr>
          <w:rFonts w:ascii="GHEA Grapalat" w:hAnsi="GHEA Grapalat" w:cs="GHEA Grapalat"/>
          <w:b/>
        </w:rPr>
      </w:pPr>
    </w:p>
    <w:p w14:paraId="5F2B94B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F6261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F1F73B4"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4A6A133"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82EF1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1AAC07" w14:textId="77777777" w:rsidR="007965E0" w:rsidRPr="00572A57" w:rsidRDefault="007965E0" w:rsidP="000A214C">
      <w:pPr>
        <w:widowControl w:val="0"/>
        <w:spacing w:after="160"/>
        <w:jc w:val="center"/>
        <w:rPr>
          <w:rFonts w:ascii="GHEA Grapalat" w:hAnsi="GHEA Grapalat"/>
          <w:b/>
        </w:rPr>
      </w:pPr>
    </w:p>
    <w:p w14:paraId="4B4679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9B4332E"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11C5FED"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898D65E"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A64DB19"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A3606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5AFD39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5544D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E2DE9A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w:t>
      </w:r>
      <w:r w:rsidRPr="00B138F3">
        <w:rPr>
          <w:rFonts w:ascii="GHEA Grapalat" w:hAnsi="GHEA Grapalat"/>
        </w:rPr>
        <w:lastRenderedPageBreak/>
        <w:t xml:space="preserve">счета Компании всей суммы, указанной в Требовании, без дополнительного акцептования. </w:t>
      </w:r>
    </w:p>
    <w:p w14:paraId="0269E1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2F1FF9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E7A41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98FF6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E9CFC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ED4E84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8DF9D4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04F3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20C6000" w14:textId="77777777" w:rsidR="007965E0" w:rsidRPr="00572A57" w:rsidRDefault="007965E0" w:rsidP="000A214C">
      <w:pPr>
        <w:widowControl w:val="0"/>
        <w:spacing w:after="160"/>
        <w:jc w:val="center"/>
        <w:rPr>
          <w:rFonts w:ascii="GHEA Grapalat" w:hAnsi="GHEA Grapalat"/>
          <w:b/>
        </w:rPr>
      </w:pPr>
    </w:p>
    <w:p w14:paraId="5FCBCA79" w14:textId="77777777" w:rsidR="007965E0" w:rsidRPr="00572A57" w:rsidRDefault="007965E0" w:rsidP="000A214C">
      <w:pPr>
        <w:widowControl w:val="0"/>
        <w:spacing w:after="160"/>
        <w:jc w:val="center"/>
        <w:rPr>
          <w:rFonts w:ascii="GHEA Grapalat" w:hAnsi="GHEA Grapalat"/>
          <w:b/>
        </w:rPr>
      </w:pPr>
    </w:p>
    <w:p w14:paraId="28236225" w14:textId="77777777"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14:paraId="7078E547" w14:textId="77777777" w:rsidR="007965E0" w:rsidRPr="00572A57" w:rsidRDefault="007965E0" w:rsidP="000A214C">
      <w:pPr>
        <w:widowControl w:val="0"/>
        <w:spacing w:after="160"/>
        <w:jc w:val="center"/>
        <w:rPr>
          <w:rFonts w:ascii="GHEA Grapalat" w:hAnsi="GHEA Grapalat" w:cs="GHEA Grapalat"/>
          <w:b/>
          <w:bCs/>
        </w:rPr>
      </w:pPr>
    </w:p>
    <w:p w14:paraId="6900CBB4" w14:textId="77777777"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5E939C6B"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14:paraId="5FE4A184"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1152D54"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78CA55"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F6D80D"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0CB34E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B9550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6FF3EC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18980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F8D64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478EE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A40DA0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4F9104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F2C73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9D25FA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6AB6FB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E8A8B9"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9DAFB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FE94F1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B4957"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449E95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D1ACC"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1DCC170D"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9714A"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852070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D083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63C8CA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506A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9CE166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CE30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B71825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F24B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1A4474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2EE7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6B00F48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E05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3EC358C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271C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1D5132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31855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36E13D1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D848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2C5549B8"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0F78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0C3116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9D09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B5A326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FAE9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B9FB36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4C2E7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B7571C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10E1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28EF34F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399A8D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690E86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0DBE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F0E4F3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0E6AD"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2AF9A8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301DF0C"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9D6C91E" w14:textId="77777777" w:rsidR="00BE2572" w:rsidRPr="00B138F3" w:rsidRDefault="00BE2572" w:rsidP="002849A6">
            <w:pPr>
              <w:widowControl w:val="0"/>
              <w:spacing w:after="160"/>
              <w:rPr>
                <w:rFonts w:ascii="GHEA Grapalat" w:hAnsi="GHEA Grapalat" w:cs="Sylfaen"/>
              </w:rPr>
            </w:pPr>
          </w:p>
          <w:p w14:paraId="1FEE641C"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17834258" w14:textId="77777777" w:rsidR="00BE2572" w:rsidRPr="00B138F3" w:rsidRDefault="00BE2572" w:rsidP="002849A6">
            <w:pPr>
              <w:widowControl w:val="0"/>
              <w:spacing w:after="160"/>
              <w:rPr>
                <w:rFonts w:ascii="GHEA Grapalat" w:hAnsi="GHEA Grapalat" w:cs="Sylfaen"/>
              </w:rPr>
            </w:pPr>
          </w:p>
          <w:p w14:paraId="2194D7FA"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62E5986" w14:textId="77777777" w:rsidR="00BE2572" w:rsidRPr="00B138F3" w:rsidRDefault="00BE2572" w:rsidP="002849A6">
            <w:pPr>
              <w:widowControl w:val="0"/>
              <w:spacing w:after="160"/>
              <w:rPr>
                <w:rFonts w:ascii="GHEA Grapalat" w:hAnsi="GHEA Grapalat" w:cs="Sylfaen"/>
              </w:rPr>
            </w:pPr>
          </w:p>
          <w:p w14:paraId="1B2D635E"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749C007"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3588CD5"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71F9B60" w14:textId="77777777" w:rsidR="00BE2572" w:rsidRPr="00B138F3" w:rsidRDefault="00BE2572" w:rsidP="002849A6">
            <w:pPr>
              <w:widowControl w:val="0"/>
              <w:spacing w:after="160"/>
              <w:rPr>
                <w:rFonts w:ascii="GHEA Grapalat" w:hAnsi="GHEA Grapalat" w:cs="Sylfaen"/>
              </w:rPr>
            </w:pPr>
          </w:p>
          <w:p w14:paraId="32987D1B"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1F043660" w14:textId="77777777" w:rsidR="00BE2572" w:rsidRPr="00B138F3" w:rsidRDefault="00BE2572" w:rsidP="002849A6">
            <w:pPr>
              <w:widowControl w:val="0"/>
              <w:spacing w:after="160"/>
              <w:jc w:val="right"/>
              <w:rPr>
                <w:rFonts w:ascii="GHEA Grapalat" w:hAnsi="GHEA Grapalat" w:cs="Tahoma"/>
              </w:rPr>
            </w:pPr>
          </w:p>
          <w:p w14:paraId="7FA6B1E0"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3902D6A3" w14:textId="77777777" w:rsidR="00BE2572" w:rsidRPr="00B138F3" w:rsidRDefault="00BE2572" w:rsidP="002849A6">
            <w:pPr>
              <w:widowControl w:val="0"/>
              <w:spacing w:after="160"/>
              <w:rPr>
                <w:rFonts w:ascii="GHEA Grapalat" w:hAnsi="GHEA Grapalat" w:cs="Sylfaen"/>
              </w:rPr>
            </w:pPr>
          </w:p>
          <w:p w14:paraId="3CF0F339"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56EA96A"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5C868E4"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46CB49F" w14:textId="77777777" w:rsidR="00BE2572" w:rsidRPr="00B138F3" w:rsidRDefault="00BE2572" w:rsidP="002849A6">
            <w:pPr>
              <w:widowControl w:val="0"/>
              <w:spacing w:after="160"/>
              <w:rPr>
                <w:rFonts w:ascii="GHEA Grapalat" w:hAnsi="GHEA Grapalat"/>
              </w:rPr>
            </w:pPr>
          </w:p>
          <w:p w14:paraId="2959EE50"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A182F87"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CE43E4A" w14:textId="77777777" w:rsidR="00BE2572" w:rsidRPr="00B138F3" w:rsidRDefault="00BE2572" w:rsidP="002849A6">
            <w:pPr>
              <w:widowControl w:val="0"/>
              <w:spacing w:after="160"/>
              <w:rPr>
                <w:rFonts w:ascii="GHEA Grapalat" w:hAnsi="GHEA Grapalat" w:cs="Tahoma"/>
              </w:rPr>
            </w:pPr>
          </w:p>
          <w:p w14:paraId="2B365442"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E4B245E"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3BF136D" w14:textId="77777777" w:rsidR="00BE2572" w:rsidRPr="00B138F3" w:rsidRDefault="00BE2572" w:rsidP="002849A6">
            <w:pPr>
              <w:widowControl w:val="0"/>
              <w:spacing w:after="160"/>
              <w:rPr>
                <w:rFonts w:ascii="GHEA Grapalat" w:hAnsi="GHEA Grapalat" w:cs="Tahoma"/>
              </w:rPr>
            </w:pPr>
          </w:p>
          <w:p w14:paraId="5458F7F1"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42CACFE"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F5814F" w14:textId="77777777" w:rsidR="00BE2572" w:rsidRPr="00B138F3" w:rsidRDefault="00BE2572" w:rsidP="002849A6">
            <w:pPr>
              <w:widowControl w:val="0"/>
              <w:spacing w:after="160"/>
              <w:rPr>
                <w:rFonts w:ascii="GHEA Grapalat" w:hAnsi="GHEA Grapalat" w:cs="Arial"/>
              </w:rPr>
            </w:pPr>
          </w:p>
        </w:tc>
      </w:tr>
      <w:tr w:rsidR="00B138F3" w:rsidRPr="00B138F3" w14:paraId="268B6747"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16608C5"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26B4F6C" w14:textId="77777777" w:rsidR="00BE2572" w:rsidRPr="00B138F3" w:rsidRDefault="00BE2572" w:rsidP="002849A6">
            <w:pPr>
              <w:widowControl w:val="0"/>
              <w:spacing w:after="160"/>
              <w:rPr>
                <w:rFonts w:ascii="GHEA Grapalat" w:hAnsi="GHEA Grapalat" w:cs="Sylfaen"/>
              </w:rPr>
            </w:pPr>
          </w:p>
          <w:p w14:paraId="79D2C49D"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5CDA7D5"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DAC6653" w14:textId="77777777" w:rsidR="00BE2572" w:rsidRPr="00B138F3" w:rsidRDefault="00BE2572" w:rsidP="002849A6">
            <w:pPr>
              <w:widowControl w:val="0"/>
              <w:spacing w:after="160"/>
              <w:rPr>
                <w:rFonts w:ascii="GHEA Grapalat" w:hAnsi="GHEA Grapalat"/>
              </w:rPr>
            </w:pPr>
          </w:p>
          <w:p w14:paraId="39DE7716"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D05D1EE" w14:textId="77777777" w:rsidR="00BE2572" w:rsidRPr="00B138F3" w:rsidRDefault="00BE2572" w:rsidP="00BE2572">
      <w:pPr>
        <w:widowControl w:val="0"/>
        <w:spacing w:after="160"/>
        <w:jc w:val="center"/>
        <w:rPr>
          <w:rFonts w:ascii="GHEA Grapalat" w:hAnsi="GHEA Grapalat" w:cs="Sylfaen"/>
        </w:rPr>
      </w:pPr>
    </w:p>
    <w:p w14:paraId="735367B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BE793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33C69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67B31F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73F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E4AEE1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9D91A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6EA43B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354B6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B99982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703C0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2BAF90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EFAB3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88A05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4B9916D"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7E7C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C2C4F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0ACFC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6D2114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3ECF68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7E90F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CBE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04F9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BDD57E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199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F9DE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DB638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CA6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830F0A"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BE4BD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4EA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C37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78C5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97E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590B05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AC9C0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EE6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36E5C7"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19E5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5899E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18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5CA2F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E489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C9C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5B91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CDA15F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7D12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931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04F5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5273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D14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0A67FA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8C72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36B06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01992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1D6A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DB8C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2577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586E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A26D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1A85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9A3A5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FE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FC4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52F2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204F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B2B3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FD9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2D39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00E4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A0F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6447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0B54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17CF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061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AB9F3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AC2DD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C8B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7ED9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B6B0E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0781B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DE9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2720B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28E5C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435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78D2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22A4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CCB2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7F0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89D2A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708C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EF2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330F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FEF27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C851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E0D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B5C4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83F20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C31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8BE4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EE43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8F1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B971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63293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193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A3EF2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1B0D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84E4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6C1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9576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FEE3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618A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1513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90C2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ACC21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578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5F1C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C8F1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1C8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9FED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0795C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3DC0F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1FF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D224E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83D73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8551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940D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14C8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270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E2E5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1C5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0C4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AD57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86EA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E9F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FAD6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F7D0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42E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B53A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9CD4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68AE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CB50E"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74AC1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9FC04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09A91"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34676B4"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144C2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F657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C763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5C5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796142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9053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C5A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580D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0CD7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B43E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83889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96F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53AD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2EE6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B10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CEB3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ECAF0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A6ED0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329CC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E35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5D33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C9E6A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897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5A79C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A1964FB"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4399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B6A2C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C1CEC4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C6D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1210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90FF6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07F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18DAC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8DCD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BB11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1C3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CD3F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11B40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B70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8DFA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8DE42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1BC8E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1AA4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085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2631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3604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AE8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927F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A1D2"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0C039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421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643BF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007B6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F3B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A39A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69110E"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D4DB0C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754C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3F74B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E24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0C4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A703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23A9AB4"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71B8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388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2847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4194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CB1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56D26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D2DAA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A9346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017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6D51D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C63E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4A23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3334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89E72"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28FBE5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149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7C93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935A5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37C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73DE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366CE2" w14:textId="77777777" w:rsidR="00BE2572" w:rsidRPr="00B138F3" w:rsidRDefault="00BE2572" w:rsidP="003D2146">
            <w:pPr>
              <w:widowControl w:val="0"/>
              <w:spacing w:after="120"/>
              <w:jc w:val="center"/>
              <w:rPr>
                <w:rFonts w:ascii="GHEA Grapalat" w:hAnsi="GHEA Grapalat"/>
                <w:sz w:val="18"/>
                <w:szCs w:val="18"/>
              </w:rPr>
            </w:pPr>
          </w:p>
        </w:tc>
      </w:tr>
    </w:tbl>
    <w:p w14:paraId="62ADCE89" w14:textId="77777777" w:rsidR="00BE2572" w:rsidRPr="00B138F3" w:rsidRDefault="00BE2572" w:rsidP="00BE2572">
      <w:pPr>
        <w:widowControl w:val="0"/>
        <w:spacing w:after="160"/>
        <w:ind w:left="567" w:right="565"/>
        <w:jc w:val="center"/>
        <w:rPr>
          <w:rFonts w:ascii="GHEA Grapalat" w:hAnsi="GHEA Grapalat"/>
          <w:b/>
        </w:rPr>
      </w:pPr>
    </w:p>
    <w:p w14:paraId="40D93EA7" w14:textId="77777777" w:rsidR="00BE2572" w:rsidRPr="00B138F3" w:rsidRDefault="00BE2572" w:rsidP="00BE2572">
      <w:pPr>
        <w:widowControl w:val="0"/>
        <w:spacing w:after="160"/>
        <w:ind w:left="567" w:right="565"/>
        <w:jc w:val="center"/>
        <w:rPr>
          <w:rFonts w:ascii="GHEA Grapalat" w:hAnsi="GHEA Grapalat"/>
          <w:b/>
        </w:rPr>
      </w:pPr>
    </w:p>
    <w:p w14:paraId="6945612F" w14:textId="77777777" w:rsidR="00BE2572" w:rsidRPr="00B138F3" w:rsidRDefault="00BE2572" w:rsidP="00BE2572">
      <w:pPr>
        <w:widowControl w:val="0"/>
        <w:spacing w:after="160"/>
        <w:ind w:left="567" w:right="565"/>
        <w:jc w:val="center"/>
        <w:rPr>
          <w:rFonts w:ascii="GHEA Grapalat" w:hAnsi="GHEA Grapalat"/>
          <w:b/>
        </w:rPr>
      </w:pPr>
    </w:p>
    <w:p w14:paraId="25AE4415" w14:textId="77777777" w:rsidR="00BE2572" w:rsidRPr="00B138F3" w:rsidRDefault="00BE2572" w:rsidP="00BE2572">
      <w:pPr>
        <w:widowControl w:val="0"/>
        <w:spacing w:after="160"/>
        <w:ind w:left="567" w:right="565"/>
        <w:jc w:val="center"/>
        <w:rPr>
          <w:rFonts w:ascii="GHEA Grapalat" w:hAnsi="GHEA Grapalat"/>
          <w:b/>
        </w:rPr>
      </w:pPr>
    </w:p>
    <w:p w14:paraId="2976A4B5" w14:textId="77777777" w:rsidR="00BE2572" w:rsidRPr="00B138F3" w:rsidRDefault="00BE2572" w:rsidP="00BE2572">
      <w:pPr>
        <w:widowControl w:val="0"/>
        <w:spacing w:after="160"/>
        <w:ind w:left="567" w:right="565"/>
        <w:jc w:val="center"/>
        <w:rPr>
          <w:rFonts w:ascii="GHEA Grapalat" w:hAnsi="GHEA Grapalat"/>
          <w:b/>
        </w:rPr>
      </w:pPr>
    </w:p>
    <w:p w14:paraId="47998DBE" w14:textId="77777777" w:rsidR="00BE2572" w:rsidRPr="00B138F3" w:rsidRDefault="00BE2572" w:rsidP="00BE2572">
      <w:pPr>
        <w:widowControl w:val="0"/>
        <w:spacing w:after="160"/>
        <w:ind w:left="567" w:right="565"/>
        <w:jc w:val="center"/>
        <w:rPr>
          <w:rFonts w:ascii="GHEA Grapalat" w:hAnsi="GHEA Grapalat"/>
          <w:b/>
        </w:rPr>
      </w:pPr>
    </w:p>
    <w:p w14:paraId="68DF91A1" w14:textId="77777777" w:rsidR="00BE2572" w:rsidRPr="00B138F3" w:rsidRDefault="00BE2572" w:rsidP="00BE2572">
      <w:pPr>
        <w:widowControl w:val="0"/>
        <w:spacing w:after="160"/>
        <w:ind w:left="567" w:right="565"/>
        <w:jc w:val="center"/>
        <w:rPr>
          <w:rFonts w:ascii="GHEA Grapalat" w:hAnsi="GHEA Grapalat"/>
          <w:b/>
        </w:rPr>
      </w:pPr>
    </w:p>
    <w:p w14:paraId="63E2C4FF" w14:textId="77777777" w:rsidR="00BE2572" w:rsidRPr="00B138F3" w:rsidRDefault="00BE2572" w:rsidP="00BE2572">
      <w:pPr>
        <w:widowControl w:val="0"/>
        <w:spacing w:after="160"/>
        <w:ind w:left="567" w:right="565"/>
        <w:jc w:val="center"/>
        <w:rPr>
          <w:rFonts w:ascii="GHEA Grapalat" w:hAnsi="GHEA Grapalat"/>
          <w:b/>
        </w:rPr>
      </w:pPr>
    </w:p>
    <w:p w14:paraId="0DAC5FFA" w14:textId="77777777" w:rsidR="00BE2572" w:rsidRPr="00B138F3" w:rsidRDefault="00BE2572" w:rsidP="00BE2572">
      <w:pPr>
        <w:widowControl w:val="0"/>
        <w:spacing w:after="160"/>
        <w:ind w:left="567" w:right="565"/>
        <w:jc w:val="center"/>
        <w:rPr>
          <w:rFonts w:ascii="GHEA Grapalat" w:hAnsi="GHEA Grapalat"/>
          <w:b/>
        </w:rPr>
      </w:pPr>
    </w:p>
    <w:p w14:paraId="28EABE88" w14:textId="77777777" w:rsidR="00BE2572" w:rsidRPr="00B138F3" w:rsidRDefault="00BE2572" w:rsidP="00BE2572">
      <w:pPr>
        <w:widowControl w:val="0"/>
        <w:spacing w:after="160"/>
        <w:ind w:left="567" w:right="565"/>
        <w:jc w:val="center"/>
        <w:rPr>
          <w:rFonts w:ascii="GHEA Grapalat" w:hAnsi="GHEA Grapalat"/>
          <w:b/>
        </w:rPr>
      </w:pPr>
    </w:p>
    <w:p w14:paraId="509C3089"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41DC605"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18"/>
        <w:t>26</w:t>
      </w:r>
    </w:p>
    <w:p w14:paraId="49AE49DE" w14:textId="55AFF737" w:rsidR="00861167" w:rsidRPr="00861167" w:rsidRDefault="00861167" w:rsidP="00861167">
      <w:pPr>
        <w:widowControl w:val="0"/>
        <w:tabs>
          <w:tab w:val="left" w:pos="2268"/>
        </w:tabs>
        <w:spacing w:after="160"/>
        <w:ind w:firstLine="567"/>
        <w:jc w:val="right"/>
        <w:rPr>
          <w:rFonts w:ascii="GHEA Grapalat" w:hAnsi="GHEA Grapalat"/>
          <w:b/>
        </w:rPr>
      </w:pPr>
      <w:r w:rsidRPr="00861167">
        <w:rPr>
          <w:rFonts w:ascii="GHEA Grapalat" w:hAnsi="GHEA Grapalat"/>
          <w:b/>
        </w:rPr>
        <w:t xml:space="preserve">к Приглашению на </w:t>
      </w:r>
      <w:r w:rsidR="002D2947" w:rsidRPr="002D2947">
        <w:rPr>
          <w:rFonts w:ascii="GHEA Grapalat" w:hAnsi="GHEA Grapalat"/>
          <w:b/>
        </w:rPr>
        <w:t>запрос котировок</w:t>
      </w:r>
    </w:p>
    <w:p w14:paraId="457A7CC5" w14:textId="23E81197" w:rsidR="00BB28C8" w:rsidRDefault="00861167" w:rsidP="00861167">
      <w:pPr>
        <w:widowControl w:val="0"/>
        <w:tabs>
          <w:tab w:val="left" w:pos="2268"/>
        </w:tabs>
        <w:spacing w:after="160"/>
        <w:ind w:firstLine="567"/>
        <w:jc w:val="right"/>
        <w:rPr>
          <w:rFonts w:ascii="GHEA Grapalat" w:hAnsi="GHEA Grapalat"/>
          <w:b/>
        </w:rPr>
      </w:pPr>
      <w:r w:rsidRPr="00861167">
        <w:rPr>
          <w:rFonts w:ascii="GHEA Grapalat" w:hAnsi="GHEA Grapalat"/>
          <w:b/>
        </w:rPr>
        <w:t xml:space="preserve">под кодом " </w:t>
      </w:r>
      <w:r w:rsidR="007029E2">
        <w:rPr>
          <w:rFonts w:ascii="GHEA Grapalat" w:hAnsi="GHEA Grapalat"/>
          <w:b/>
        </w:rPr>
        <w:t>EQ-GHAShDzB-</w:t>
      </w:r>
      <w:r w:rsidR="00DA282A">
        <w:rPr>
          <w:rFonts w:ascii="GHEA Grapalat" w:hAnsi="GHEA Grapalat"/>
          <w:b/>
        </w:rPr>
        <w:t>26/43</w:t>
      </w:r>
      <w:r w:rsidRPr="00861167">
        <w:rPr>
          <w:rFonts w:ascii="GHEA Grapalat" w:hAnsi="GHEA Grapalat"/>
          <w:b/>
        </w:rPr>
        <w:t>''</w:t>
      </w:r>
    </w:p>
    <w:p w14:paraId="08E8DDD4" w14:textId="77777777" w:rsidR="00861167" w:rsidRPr="009F3DC7" w:rsidRDefault="00861167" w:rsidP="00861167">
      <w:pPr>
        <w:widowControl w:val="0"/>
        <w:tabs>
          <w:tab w:val="left" w:pos="2268"/>
        </w:tabs>
        <w:spacing w:after="160"/>
        <w:ind w:firstLine="567"/>
        <w:jc w:val="right"/>
        <w:rPr>
          <w:rFonts w:ascii="GHEA Grapalat" w:hAnsi="GHEA Grapalat"/>
        </w:rPr>
      </w:pPr>
    </w:p>
    <w:p w14:paraId="071174DA"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43BC7628"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BEDD71A" w14:textId="77777777" w:rsidTr="003D2146">
        <w:tc>
          <w:tcPr>
            <w:tcW w:w="4503" w:type="dxa"/>
          </w:tcPr>
          <w:p w14:paraId="300DC7C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1BB50E2F"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3E61B27F" w14:textId="77777777" w:rsidR="00BB28C8" w:rsidRPr="009F3DC7" w:rsidRDefault="00BB28C8" w:rsidP="00BB28C8">
      <w:pPr>
        <w:widowControl w:val="0"/>
        <w:spacing w:after="160" w:line="360" w:lineRule="auto"/>
        <w:ind w:firstLine="567"/>
        <w:jc w:val="both"/>
        <w:rPr>
          <w:rFonts w:ascii="GHEA Grapalat" w:hAnsi="GHEA Grapalat"/>
        </w:rPr>
      </w:pPr>
    </w:p>
    <w:p w14:paraId="450998DD"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542985B2" w14:textId="77777777" w:rsidR="00861167" w:rsidRPr="009F3DC7" w:rsidRDefault="00861167" w:rsidP="00861167">
      <w:pPr>
        <w:widowControl w:val="0"/>
        <w:spacing w:after="160" w:line="360" w:lineRule="auto"/>
        <w:ind w:firstLine="567"/>
        <w:jc w:val="both"/>
        <w:rPr>
          <w:rFonts w:ascii="GHEA Grapalat" w:hAnsi="GHEA Grapalat"/>
          <w:b/>
        </w:rPr>
      </w:pPr>
    </w:p>
    <w:p w14:paraId="57FAD82D" w14:textId="77777777" w:rsidR="00861167" w:rsidRPr="009F3DC7" w:rsidRDefault="00861167" w:rsidP="00861167">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4D44205F" w14:textId="77777777" w:rsidR="00861167" w:rsidRPr="000A3450" w:rsidRDefault="00861167" w:rsidP="00861167">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499AB72D" w14:textId="77777777" w:rsidR="00861167" w:rsidRPr="009F3DC7" w:rsidRDefault="00861167" w:rsidP="00861167">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F720AF2" w14:textId="77777777" w:rsidR="00861167" w:rsidRPr="009F3DC7" w:rsidRDefault="00861167" w:rsidP="00861167">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51AB855" w14:textId="77777777" w:rsidR="00861167" w:rsidRPr="009F3DC7" w:rsidRDefault="00861167" w:rsidP="00861167">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C9F177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w:t>
      </w:r>
      <w:r w:rsidRPr="009F3DC7">
        <w:rPr>
          <w:rFonts w:ascii="GHEA Grapalat" w:hAnsi="GHEA Grapalat"/>
        </w:rPr>
        <w:lastRenderedPageBreak/>
        <w:t xml:space="preserve">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E52CE19"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59B96794"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38C77215"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567056E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2EC2125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66465F35"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34BF58A9"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2BB90E28"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560E84C"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21BCAEA9"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5E855765"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3C769AE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2D21684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A98BB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w:t>
      </w:r>
      <w:r w:rsidRPr="009F3DC7">
        <w:rPr>
          <w:rFonts w:ascii="GHEA Grapalat" w:hAnsi="GHEA Grapalat"/>
        </w:rPr>
        <w:lastRenderedPageBreak/>
        <w:t>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4628A6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363986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EDAC09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191A855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297B494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79B80D3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24E0466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4AF8EF0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AF78A35" w14:textId="77777777" w:rsidR="00BB28C8" w:rsidRDefault="00BB28C8" w:rsidP="00BB28C8">
      <w:pPr>
        <w:rPr>
          <w:rFonts w:ascii="GHEA Grapalat" w:hAnsi="GHEA Grapalat"/>
          <w:b/>
        </w:rPr>
      </w:pPr>
      <w:r>
        <w:rPr>
          <w:rFonts w:ascii="GHEA Grapalat" w:hAnsi="GHEA Grapalat"/>
          <w:b/>
        </w:rPr>
        <w:br w:type="page"/>
      </w:r>
    </w:p>
    <w:p w14:paraId="157DEDD8"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1B1A421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9668F9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EA0BF1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7CFF0FC" w14:textId="77777777" w:rsidR="00BB28C8" w:rsidRDefault="00BB28C8" w:rsidP="00BB28C8">
      <w:pPr>
        <w:widowControl w:val="0"/>
        <w:tabs>
          <w:tab w:val="left" w:pos="1276"/>
        </w:tabs>
        <w:spacing w:after="160" w:line="360" w:lineRule="auto"/>
        <w:ind w:firstLine="567"/>
        <w:jc w:val="both"/>
        <w:rPr>
          <w:ins w:id="19" w:author="Inesa Kocharyan" w:date="2024-02-09T15:45: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4F5CB14A" w14:textId="77777777" w:rsidR="00932407" w:rsidRPr="00A73E8A" w:rsidRDefault="00932407" w:rsidP="00A73E8A">
      <w:pPr>
        <w:pStyle w:val="HTMLPreformatted"/>
        <w:shd w:val="clear" w:color="auto" w:fill="F8F9FA"/>
        <w:spacing w:line="540" w:lineRule="atLeast"/>
        <w:ind w:firstLine="426"/>
        <w:jc w:val="both"/>
        <w:rPr>
          <w:rFonts w:ascii="GHEA Grapalat" w:hAnsi="GHEA Grapalat" w:cs="Times Armenian"/>
          <w:sz w:val="24"/>
          <w:szCs w:val="24"/>
          <w:lang w:val="ru-RU" w:eastAsia="ru-RU" w:bidi="ru-RU"/>
        </w:rPr>
      </w:pPr>
      <w:r w:rsidRPr="00A73E8A">
        <w:rPr>
          <w:rFonts w:ascii="GHEA Grapalat" w:hAnsi="GHEA Grapalat" w:cs="Times New Roman"/>
          <w:sz w:val="24"/>
          <w:szCs w:val="24"/>
          <w:lang w:val="ru-RU" w:eastAsia="ru-RU" w:bidi="ru-RU"/>
        </w:rPr>
        <w:t>3</w:t>
      </w:r>
      <w:r w:rsidRPr="00A73E8A">
        <w:rPr>
          <w:rFonts w:ascii="GHEA Grapalat" w:hAnsi="GHEA Grapalat" w:cs="Times Armenian"/>
          <w:sz w:val="24"/>
          <w:szCs w:val="24"/>
          <w:lang w:val="ru-RU" w:eastAsia="ru-RU" w:bidi="ru-RU"/>
        </w:rPr>
        <w:t xml:space="preserve">.2.5 </w:t>
      </w:r>
      <w:r w:rsidRPr="00A73E8A">
        <w:rPr>
          <w:rFonts w:ascii="GHEA Grapalat" w:hAnsi="GHEA Grapalat" w:cs="Times Armenian" w:hint="eastAsia"/>
          <w:sz w:val="24"/>
          <w:szCs w:val="24"/>
          <w:lang w:val="ru-RU" w:eastAsia="ru-RU" w:bidi="ru-RU"/>
        </w:rPr>
        <w:t>Предоставить</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Подрядчику</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письменное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согласие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предусмотренное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подпунктом</w:t>
      </w:r>
      <w:r w:rsidRPr="00A73E8A">
        <w:rPr>
          <w:rFonts w:ascii="GHEA Grapalat" w:hAnsi="GHEA Grapalat" w:cs="Times Armenian"/>
          <w:sz w:val="24"/>
          <w:szCs w:val="24"/>
          <w:lang w:val="ru-RU" w:eastAsia="ru-RU" w:bidi="ru-RU"/>
        </w:rPr>
        <w:t xml:space="preserve"> 2 </w:t>
      </w:r>
      <w:r w:rsidRPr="00A73E8A">
        <w:rPr>
          <w:rFonts w:ascii="GHEA Grapalat" w:hAnsi="GHEA Grapalat" w:cs="Times Armenian" w:hint="eastAsia"/>
          <w:sz w:val="24"/>
          <w:szCs w:val="24"/>
          <w:lang w:val="ru-RU" w:eastAsia="ru-RU" w:bidi="ru-RU"/>
        </w:rPr>
        <w:t>пункта</w:t>
      </w:r>
      <w:r w:rsidRPr="00A73E8A">
        <w:rPr>
          <w:rFonts w:ascii="GHEA Grapalat" w:hAnsi="GHEA Grapalat" w:cs="Times Armenian"/>
          <w:sz w:val="24"/>
          <w:szCs w:val="24"/>
          <w:lang w:val="ru-RU" w:eastAsia="ru-RU" w:bidi="ru-RU"/>
        </w:rPr>
        <w:t xml:space="preserve"> 3.4.3 </w:t>
      </w:r>
      <w:r w:rsidRPr="00A73E8A">
        <w:rPr>
          <w:rFonts w:ascii="GHEA Grapalat" w:hAnsi="GHEA Grapalat" w:cs="Times Armenian" w:hint="eastAsia"/>
          <w:sz w:val="24"/>
          <w:szCs w:val="24"/>
          <w:lang w:val="ru-RU" w:eastAsia="ru-RU" w:bidi="ru-RU"/>
        </w:rPr>
        <w:t>договора</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в</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течение</w:t>
      </w:r>
      <w:r w:rsidRPr="00A73E8A">
        <w:rPr>
          <w:rFonts w:ascii="GHEA Grapalat" w:hAnsi="GHEA Grapalat" w:cs="Times Armenian"/>
          <w:sz w:val="24"/>
          <w:szCs w:val="24"/>
          <w:lang w:val="ru-RU" w:eastAsia="ru-RU" w:bidi="ru-RU"/>
        </w:rPr>
        <w:t xml:space="preserve"> ....... </w:t>
      </w:r>
      <w:r w:rsidRPr="00A73E8A">
        <w:rPr>
          <w:rFonts w:ascii="GHEA Grapalat" w:hAnsi="GHEA Grapalat" w:cs="Times Armenian" w:hint="eastAsia"/>
          <w:sz w:val="24"/>
          <w:szCs w:val="24"/>
          <w:lang w:val="ru-RU" w:eastAsia="ru-RU" w:bidi="ru-RU"/>
        </w:rPr>
        <w:t>дн</w:t>
      </w:r>
      <w:r w:rsidR="00992DAD" w:rsidRPr="00A73E8A">
        <w:rPr>
          <w:rFonts w:ascii="GHEA Grapalat" w:hAnsi="GHEA Grapalat" w:cs="Times Armenian"/>
          <w:sz w:val="24"/>
          <w:szCs w:val="24"/>
          <w:lang w:val="ru-RU" w:eastAsia="ru-RU" w:bidi="ru-RU"/>
        </w:rPr>
        <w:t>ей</w:t>
      </w:r>
      <w:r w:rsidRPr="00A73E8A">
        <w:rPr>
          <w:rFonts w:ascii="GHEA Grapalat" w:hAnsi="GHEA Grapalat" w:cs="Times Armenian"/>
          <w:sz w:val="24"/>
          <w:szCs w:val="24"/>
          <w:lang w:val="ru-RU" w:eastAsia="ru-RU" w:bidi="ru-RU"/>
        </w:rPr>
        <w:t>.</w:t>
      </w:r>
    </w:p>
    <w:p w14:paraId="320A3123" w14:textId="77777777" w:rsidR="00932407" w:rsidRPr="00A41CBE" w:rsidRDefault="00932407" w:rsidP="00A73E8A">
      <w:pPr>
        <w:widowControl w:val="0"/>
        <w:tabs>
          <w:tab w:val="left" w:pos="1276"/>
        </w:tabs>
        <w:spacing w:after="160" w:line="360" w:lineRule="auto"/>
        <w:ind w:firstLine="567"/>
        <w:jc w:val="both"/>
        <w:rPr>
          <w:rFonts w:ascii="GHEA Grapalat" w:hAnsi="GHEA Grapalat" w:cs="Times Armenian"/>
        </w:rPr>
      </w:pPr>
      <w:r w:rsidRPr="00A73E8A">
        <w:rPr>
          <w:rFonts w:ascii="GHEA Grapalat" w:hAnsi="GHEA Grapalat"/>
          <w:sz w:val="20"/>
          <w:szCs w:val="20"/>
        </w:rPr>
        <w:t xml:space="preserve">       </w:t>
      </w:r>
      <w:r w:rsidR="00992DAD" w:rsidRPr="00772CBC">
        <w:rPr>
          <w:rFonts w:ascii="GHEA Grapalat" w:hAnsi="GHEA Grapalat" w:cs="Times Armenian"/>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w:t>
      </w:r>
      <w:r w:rsidR="00992DAD">
        <w:rPr>
          <w:rFonts w:ascii="GHEA Grapalat" w:hAnsi="GHEA Grapalat" w:cs="Times Armenian"/>
        </w:rPr>
        <w:t>П</w:t>
      </w:r>
      <w:r w:rsidR="00992DAD" w:rsidRPr="00772CBC">
        <w:rPr>
          <w:rFonts w:ascii="GHEA Grapalat" w:hAnsi="GHEA Grapalat" w:cs="Times Armenian"/>
        </w:rPr>
        <w:t xml:space="preserve">роцедура получения согласия также может осуществляться сторонами путем обмена информацией по адресам электронной почты. </w:t>
      </w:r>
      <w:r w:rsidR="00992DAD">
        <w:rPr>
          <w:rFonts w:ascii="GHEA Grapalat" w:hAnsi="GHEA Grapalat" w:cs="Times Armenian"/>
        </w:rPr>
        <w:t>В</w:t>
      </w:r>
      <w:r w:rsidR="00992DAD" w:rsidRPr="00772CBC">
        <w:rPr>
          <w:rFonts w:ascii="GHEA Grapalat" w:hAnsi="GHEA Grapalat" w:cs="Times Armenian"/>
        </w:rPr>
        <w:t xml:space="preserve"> этом случае стороны заранее обмениваются адресами электронной почты, на которые должна быть отправлена информация, в письменной форме. </w:t>
      </w:r>
      <w:r w:rsidR="00992DAD">
        <w:rPr>
          <w:rFonts w:ascii="GHEA Grapalat" w:hAnsi="GHEA Grapalat" w:cs="Times Armenian"/>
        </w:rPr>
        <w:t>Д</w:t>
      </w:r>
      <w:r w:rsidR="00992DAD" w:rsidRPr="00772CBC">
        <w:rPr>
          <w:rFonts w:ascii="GHEA Grapalat" w:hAnsi="GHEA Grapalat" w:cs="Times Armenian"/>
        </w:rPr>
        <w:t>окументы, предусмотренные настоящим пунктом, являются неотъемлемой частью исполнительных актов</w:t>
      </w:r>
      <w:r w:rsidR="00A41CBE">
        <w:rPr>
          <w:rFonts w:ascii="GHEA Grapalat" w:hAnsi="GHEA Grapalat" w:cs="Times Armenian"/>
        </w:rPr>
        <w:t>.</w:t>
      </w:r>
    </w:p>
    <w:p w14:paraId="4C0BC99B"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B421A7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31FF5626"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 xml:space="preserve">При нарушении Заказчиком сроков, указанных в пункте 5.4 договора, </w:t>
      </w:r>
      <w:r w:rsidRPr="009F3DC7">
        <w:rPr>
          <w:rFonts w:ascii="GHEA Grapalat" w:hAnsi="GHEA Grapalat"/>
        </w:rPr>
        <w:lastRenderedPageBreak/>
        <w:t>требовать от Заказчика уплаты подлежащих уплате ему сумм и пени, предусмотренной пунктом 6.5 договора.</w:t>
      </w:r>
    </w:p>
    <w:p w14:paraId="2B98CBBE"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FCD0CFF"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878455E" w14:textId="77777777" w:rsidR="00BB28C8" w:rsidRPr="00124BE9" w:rsidDel="008272F3" w:rsidRDefault="00BB28C8" w:rsidP="00BB28C8">
      <w:pPr>
        <w:widowControl w:val="0"/>
        <w:tabs>
          <w:tab w:val="left" w:pos="1276"/>
        </w:tabs>
        <w:spacing w:after="160" w:line="360" w:lineRule="auto"/>
        <w:ind w:firstLine="567"/>
        <w:jc w:val="both"/>
        <w:rPr>
          <w:del w:id="20" w:author="Inesa Kocharyan" w:date="2024-02-09T15:52:00Z"/>
          <w:rFonts w:ascii="GHEA Grapalat" w:hAnsi="GHEA Grapalat" w:cs="Times Armenian"/>
        </w:rPr>
      </w:pPr>
    </w:p>
    <w:p w14:paraId="5909D980"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69E9DFBC" w14:textId="77777777" w:rsidR="008272F3" w:rsidRDefault="00BB28C8" w:rsidP="00BB28C8">
      <w:pPr>
        <w:widowControl w:val="0"/>
        <w:tabs>
          <w:tab w:val="left" w:pos="1276"/>
        </w:tabs>
        <w:spacing w:after="160" w:line="360" w:lineRule="auto"/>
        <w:ind w:firstLine="567"/>
        <w:jc w:val="both"/>
        <w:rPr>
          <w:ins w:id="21"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4C392023" w14:textId="77777777" w:rsidR="00E560CB" w:rsidDel="008272F3" w:rsidRDefault="008272F3" w:rsidP="00BB28C8">
      <w:pPr>
        <w:widowControl w:val="0"/>
        <w:tabs>
          <w:tab w:val="left" w:pos="1276"/>
        </w:tabs>
        <w:spacing w:after="160" w:line="360" w:lineRule="auto"/>
        <w:ind w:firstLine="567"/>
        <w:jc w:val="both"/>
        <w:rPr>
          <w:del w:id="22"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23"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индивидуальнoe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и прочего), принимать участие в комплексном испытании оборудования</w:t>
      </w:r>
      <w:r>
        <w:rPr>
          <w:rFonts w:ascii="GHEA Grapalat" w:hAnsi="GHEA Grapalat"/>
        </w:rPr>
        <w:t>,</w:t>
      </w:r>
    </w:p>
    <w:p w14:paraId="4692CDAF" w14:textId="77777777" w:rsidR="00567EBA" w:rsidRPr="009F3DC7" w:rsidRDefault="00567EBA" w:rsidP="00567EBA">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8E98CC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02CAEF8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E541F8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C4B5AB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1E2E31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682E91F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24"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5DA29BCD"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00A73E8A">
        <w:rPr>
          <w:rFonts w:ascii="GHEA Grapalat" w:hAnsi="GHEA Grapalat"/>
        </w:rPr>
        <w:t>Т</w:t>
      </w:r>
      <w:r w:rsidRPr="0010519D">
        <w:rPr>
          <w:rFonts w:ascii="GHEA Grapalat" w:hAnsi="GHEA Grapalat"/>
        </w:rPr>
        <w:t>ребования, предъявляемые к</w:t>
      </w:r>
      <w:r w:rsidR="00AF6633">
        <w:rPr>
          <w:rFonts w:ascii="GHEA Grapalat" w:hAnsi="GHEA Grapalat"/>
        </w:rPr>
        <w:t xml:space="preserve"> техническим </w:t>
      </w:r>
      <w:r w:rsidR="00BF4EC0">
        <w:rPr>
          <w:rFonts w:ascii="GHEA Grapalat" w:hAnsi="GHEA Grapalat"/>
        </w:rPr>
        <w:t>х</w:t>
      </w:r>
      <w:r w:rsidR="00AF6633">
        <w:rPr>
          <w:rFonts w:ascii="GHEA Grapalat" w:hAnsi="GHEA Grapalat"/>
        </w:rPr>
        <w:t>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0"/>
        <w:t>28</w:t>
      </w:r>
      <w:r w:rsidRPr="0010519D">
        <w:rPr>
          <w:rFonts w:ascii="GHEA Grapalat" w:hAnsi="GHEA Grapalat"/>
        </w:rPr>
        <w:t>.</w:t>
      </w:r>
      <w:r w:rsidRPr="009F3DC7">
        <w:rPr>
          <w:rFonts w:ascii="GHEA Grapalat" w:hAnsi="GHEA Grapalat"/>
        </w:rPr>
        <w:t xml:space="preserve"> </w:t>
      </w:r>
    </w:p>
    <w:p w14:paraId="423FF6F7"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 xml:space="preserve">договора в </w:t>
      </w:r>
      <w:r w:rsidRPr="009F3DC7">
        <w:rPr>
          <w:rFonts w:ascii="GHEA Grapalat" w:hAnsi="GHEA Grapalat"/>
        </w:rPr>
        <w:lastRenderedPageBreak/>
        <w:t>случае начала процесса ликвидации или банкротства заранее в письменной форме уведомлять об этом Заказчика.</w:t>
      </w:r>
    </w:p>
    <w:p w14:paraId="2AF2465C"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B820F1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3789ACC3"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37B592A7"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BC7D407" w14:textId="543B8876"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 течение</w:t>
      </w:r>
      <w:r w:rsidR="00861167">
        <w:rPr>
          <w:rFonts w:ascii="GHEA Grapalat" w:hAnsi="GHEA Grapalat"/>
        </w:rPr>
        <w:t xml:space="preserve"> </w:t>
      </w:r>
      <w:r w:rsidR="00DA282A">
        <w:rPr>
          <w:rFonts w:ascii="GHEA Grapalat" w:hAnsi="GHEA Grapalat"/>
          <w:b/>
          <w:bCs/>
          <w:lang w:val="hy-AM"/>
        </w:rPr>
        <w:t>20</w:t>
      </w:r>
      <w:r w:rsidRPr="00C83AD1">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w:t>
      </w:r>
      <w:r w:rsidRPr="009F3DC7">
        <w:rPr>
          <w:rFonts w:ascii="GHEA Grapalat" w:hAnsi="GHEA Grapalat"/>
        </w:rPr>
        <w:lastRenderedPageBreak/>
        <w:t xml:space="preserve">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4C1DF5B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34678FB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0402635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6AA8AE2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642D1F6C"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 xml:space="preserve">19 марта 2015 года, </w:t>
      </w:r>
      <w:r w:rsidRPr="009F3DC7">
        <w:rPr>
          <w:rFonts w:ascii="GHEA Grapalat" w:hAnsi="GHEA Grapalat"/>
          <w:sz w:val="24"/>
          <w:szCs w:val="24"/>
        </w:rPr>
        <w:lastRenderedPageBreak/>
        <w:t>и для приемки выполненных работ;</w:t>
      </w:r>
    </w:p>
    <w:p w14:paraId="321B609B"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5F55E323"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CF7A4D5"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437B6788"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703F9276"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51E2B2B3"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0EE645C"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1DC0BFAF" w14:textId="77777777" w:rsidR="00C83AD1" w:rsidRPr="00A542E3" w:rsidRDefault="00C83AD1" w:rsidP="00C83AD1">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7636EEBF"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lastRenderedPageBreak/>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4721D6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1"/>
        <w:t>30</w:t>
      </w:r>
      <w:r w:rsidRPr="009F3DC7">
        <w:rPr>
          <w:rFonts w:ascii="GHEA Grapalat" w:hAnsi="GHEA Grapalat"/>
        </w:rPr>
        <w:t xml:space="preserve">. </w:t>
      </w:r>
    </w:p>
    <w:p w14:paraId="18DE0628"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89EDFEF" w14:textId="77777777" w:rsidR="00930D97" w:rsidRDefault="00BB28C8" w:rsidP="00BB28C8">
      <w:pPr>
        <w:widowControl w:val="0"/>
        <w:tabs>
          <w:tab w:val="num" w:pos="1134"/>
        </w:tabs>
        <w:spacing w:after="160" w:line="360" w:lineRule="auto"/>
        <w:ind w:firstLine="567"/>
        <w:jc w:val="both"/>
        <w:rPr>
          <w:ins w:id="26"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2019E88"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332B7E8E" w14:textId="77777777" w:rsidR="00127380" w:rsidRDefault="00127380" w:rsidP="00BB28C8">
      <w:pPr>
        <w:widowControl w:val="0"/>
        <w:tabs>
          <w:tab w:val="num" w:pos="1134"/>
        </w:tabs>
        <w:spacing w:after="160" w:line="360" w:lineRule="auto"/>
        <w:ind w:firstLine="567"/>
        <w:jc w:val="both"/>
        <w:rPr>
          <w:ins w:id="27"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w:t>
      </w:r>
      <w:r w:rsidRPr="003F3CF4">
        <w:rPr>
          <w:rFonts w:ascii="GHEA Grapalat" w:hAnsi="GHEA Grapalat"/>
          <w:lang w:val="hy-AM"/>
        </w:rPr>
        <w:lastRenderedPageBreak/>
        <w:t>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A2DB70" w14:textId="77777777" w:rsidR="005F3AA8" w:rsidRDefault="00722D91" w:rsidP="005F3AA8">
      <w:pPr>
        <w:pStyle w:val="HTMLPreformatted"/>
        <w:shd w:val="clear" w:color="auto" w:fill="F8F9FA"/>
        <w:spacing w:line="540" w:lineRule="atLeast"/>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50C926F6" w14:textId="77777777" w:rsidR="005F3AA8" w:rsidRDefault="005F3AA8" w:rsidP="005F3AA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4FE88BF3" w14:textId="77777777" w:rsidR="005F3AA8" w:rsidRPr="009F613B" w:rsidRDefault="005F3AA8" w:rsidP="005F3AA8">
      <w:pPr>
        <w:pStyle w:val="HTMLPreformatted"/>
        <w:shd w:val="clear" w:color="auto" w:fill="F8F9FA"/>
        <w:spacing w:line="540" w:lineRule="atLeast"/>
        <w:rPr>
          <w:rFonts w:ascii="GHEA Grapalat" w:hAnsi="GHEA Grapalat" w:cs="Times New Roman"/>
          <w:sz w:val="24"/>
          <w:szCs w:val="24"/>
          <w:lang w:val="ru-RU" w:eastAsia="ru-RU" w:bidi="ru-RU"/>
        </w:rPr>
      </w:pPr>
      <w:r w:rsidRPr="009F613B">
        <w:rPr>
          <w:rFonts w:ascii="GHEA Grapalat" w:hAnsi="GHEA Grapalat" w:cs="Times New Roman"/>
          <w:sz w:val="24"/>
          <w:szCs w:val="24"/>
          <w:lang w:val="ru-RU" w:eastAsia="ru-RU" w:bidi="ru-RU"/>
        </w:rPr>
        <w:t xml:space="preserve">ЦУ -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указанная</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пункте</w:t>
      </w:r>
      <w:r w:rsidRPr="009F613B">
        <w:rPr>
          <w:rFonts w:ascii="GHEA Grapalat" w:hAnsi="GHEA Grapalat" w:cs="Times New Roman"/>
          <w:sz w:val="24"/>
          <w:szCs w:val="24"/>
          <w:lang w:val="ru-RU" w:eastAsia="ru-RU" w:bidi="ru-RU"/>
        </w:rPr>
        <w:t xml:space="preserve"> 5.1 </w:t>
      </w:r>
      <w:r w:rsidRPr="009F613B">
        <w:rPr>
          <w:rFonts w:ascii="GHEA Grapalat" w:hAnsi="GHEA Grapalat" w:cs="Times New Roman" w:hint="eastAsia"/>
          <w:sz w:val="24"/>
          <w:szCs w:val="24"/>
          <w:lang w:val="ru-RU" w:eastAsia="ru-RU" w:bidi="ru-RU"/>
        </w:rPr>
        <w:t>договора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если</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включено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более</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одного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то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данного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w:t>
      </w:r>
    </w:p>
    <w:p w14:paraId="274DC84A"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6E097EA5"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05C79F0C" w14:textId="4E9EECC8" w:rsidR="00892236" w:rsidRPr="00892236" w:rsidRDefault="005F3AA8" w:rsidP="007075E5">
      <w:pPr>
        <w:widowControl w:val="0"/>
        <w:tabs>
          <w:tab w:val="num" w:pos="1134"/>
        </w:tabs>
        <w:spacing w:after="160" w:line="360" w:lineRule="auto"/>
        <w:ind w:firstLine="567"/>
        <w:jc w:val="both"/>
        <w:rPr>
          <w:rFonts w:ascii="GHEA Grapalat" w:hAnsi="GHEA Grapalat"/>
          <w:lang w:val="hy-AM"/>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r w:rsidR="003079EF">
        <w:rPr>
          <w:rFonts w:ascii="GHEA Grapalat" w:hAnsi="GHEA Grapalat"/>
        </w:rPr>
        <w:t>.</w:t>
      </w:r>
    </w:p>
    <w:p w14:paraId="786D1953"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C71787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78275C0C" w14:textId="44EC5F1E"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Pr="00C83AD1">
        <w:rPr>
          <w:rFonts w:ascii="GHEA Grapalat" w:hAnsi="GHEA Grapalat"/>
          <w:b/>
          <w:bCs/>
        </w:rPr>
        <w:t>0,</w:t>
      </w:r>
      <w:r w:rsidR="009160EB">
        <w:rPr>
          <w:rFonts w:ascii="GHEA Grapalat" w:hAnsi="GHEA Grapalat"/>
          <w:b/>
          <w:bCs/>
          <w:lang w:val="hy-AM"/>
        </w:rPr>
        <w:t>1</w:t>
      </w:r>
      <w:r w:rsidR="007A068C">
        <w:rPr>
          <w:rFonts w:ascii="GHEA Grapalat" w:hAnsi="GHEA Grapalat"/>
          <w:b/>
          <w:bCs/>
          <w:lang w:val="hy-AM"/>
        </w:rPr>
        <w:t>8</w:t>
      </w:r>
      <w:r w:rsidRPr="00C83AD1">
        <w:rPr>
          <w:rFonts w:ascii="GHEA Grapalat" w:hAnsi="GHEA Grapalat"/>
          <w:b/>
          <w:bCs/>
        </w:rPr>
        <w:t xml:space="preserve"> (</w:t>
      </w:r>
      <w:r w:rsidR="000A00F4" w:rsidRPr="000A00F4">
        <w:rPr>
          <w:rFonts w:ascii="GHEA Grapalat" w:hAnsi="GHEA Grapalat"/>
          <w:b/>
          <w:bCs/>
        </w:rPr>
        <w:t xml:space="preserve">ноль целых </w:t>
      </w:r>
      <w:r w:rsidR="007A068C" w:rsidRPr="007A068C">
        <w:rPr>
          <w:rFonts w:ascii="GHEA Grapalat" w:hAnsi="GHEA Grapalat"/>
          <w:b/>
          <w:bCs/>
        </w:rPr>
        <w:t>восемнадцать</w:t>
      </w:r>
      <w:r w:rsidR="000A00F4" w:rsidRPr="000A00F4">
        <w:rPr>
          <w:rFonts w:ascii="GHEA Grapalat" w:hAnsi="GHEA Grapalat"/>
          <w:b/>
          <w:bCs/>
        </w:rPr>
        <w:t xml:space="preserve"> сотых</w:t>
      </w:r>
      <w:r w:rsidRPr="00C83AD1">
        <w:rPr>
          <w:rFonts w:ascii="GHEA Grapalat" w:hAnsi="GHEA Grapalat"/>
          <w:b/>
          <w:bCs/>
        </w:rPr>
        <w:t xml:space="preserve">) </w:t>
      </w:r>
      <w:r w:rsidRPr="009F3DC7">
        <w:rPr>
          <w:rFonts w:ascii="GHEA Grapalat" w:hAnsi="GHEA Grapalat"/>
        </w:rPr>
        <w:t>процента от цены подлежащей выполнению, но невыполненной работы.</w:t>
      </w:r>
    </w:p>
    <w:p w14:paraId="19032B01" w14:textId="50201000"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F4345D">
        <w:rPr>
          <w:rFonts w:ascii="GHEA Grapalat" w:hAnsi="GHEA Grapalat"/>
          <w:b/>
          <w:bCs/>
        </w:rPr>
        <w:t>3</w:t>
      </w:r>
      <w:r w:rsidR="00D4487F" w:rsidRPr="00D4487F">
        <w:rPr>
          <w:rFonts w:ascii="GHEA Grapalat" w:hAnsi="GHEA Grapalat"/>
          <w:b/>
          <w:bCs/>
        </w:rPr>
        <w:t xml:space="preserve"> (</w:t>
      </w:r>
      <w:r w:rsidR="00F4345D" w:rsidRPr="00F4345D">
        <w:rPr>
          <w:rFonts w:ascii="GHEA Grapalat" w:hAnsi="GHEA Grapalat"/>
          <w:b/>
          <w:bCs/>
        </w:rPr>
        <w:t>три</w:t>
      </w:r>
      <w:r w:rsidR="00D4487F" w:rsidRPr="00D4487F">
        <w:rPr>
          <w:rFonts w:ascii="GHEA Grapalat" w:hAnsi="GHEA Grapalat"/>
          <w:b/>
          <w:bCs/>
        </w:rPr>
        <w:t>)</w:t>
      </w:r>
      <w:r w:rsidRPr="00C83AD1">
        <w:rPr>
          <w:rFonts w:ascii="GHEA Grapalat" w:hAnsi="GHEA Grapalat"/>
          <w:b/>
          <w:bCs/>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lastRenderedPageBreak/>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2995758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65CB2777"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3DB5F57E" w14:textId="672D5CBB" w:rsidR="00A04E56" w:rsidRPr="003F2EC9" w:rsidRDefault="00A04E56" w:rsidP="003F2EC9">
      <w:pPr>
        <w:widowControl w:val="0"/>
        <w:tabs>
          <w:tab w:val="left" w:pos="1134"/>
        </w:tabs>
        <w:spacing w:after="160" w:line="360" w:lineRule="auto"/>
        <w:ind w:firstLine="567"/>
        <w:jc w:val="both"/>
        <w:rPr>
          <w:rFonts w:ascii="GHEA Grapalat" w:hAnsi="GHEA Grapalat"/>
          <w:lang w:val="hy-AM"/>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620"/>
        <w:gridCol w:w="4961"/>
        <w:gridCol w:w="3995"/>
      </w:tblGrid>
      <w:tr w:rsidR="00DA282A" w14:paraId="5953BC40" w14:textId="77777777" w:rsidTr="00F1441D">
        <w:trPr>
          <w:trHeight w:val="401"/>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6A006DA4" w14:textId="77777777" w:rsidR="00DA282A" w:rsidRDefault="00DA282A" w:rsidP="00F1441D">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N</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D7B1122" w14:textId="77777777" w:rsidR="00DA282A" w:rsidRDefault="00DA282A" w:rsidP="00F1441D">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Ответственность</w:t>
            </w:r>
          </w:p>
        </w:tc>
        <w:tc>
          <w:tcPr>
            <w:tcW w:w="3995" w:type="dxa"/>
            <w:tcBorders>
              <w:top w:val="single" w:sz="4" w:space="0" w:color="auto"/>
              <w:left w:val="single" w:sz="4" w:space="0" w:color="auto"/>
              <w:bottom w:val="single" w:sz="4" w:space="0" w:color="auto"/>
              <w:right w:val="single" w:sz="4" w:space="0" w:color="auto"/>
            </w:tcBorders>
            <w:vAlign w:val="center"/>
            <w:hideMark/>
          </w:tcPr>
          <w:p w14:paraId="654D160C" w14:textId="77777777" w:rsidR="00DA282A" w:rsidRDefault="00DA282A" w:rsidP="00F1441D">
            <w:pPr>
              <w:tabs>
                <w:tab w:val="center" w:pos="5342"/>
              </w:tabs>
              <w:spacing w:before="100" w:beforeAutospacing="1"/>
              <w:jc w:val="center"/>
              <w:rPr>
                <w:rFonts w:ascii="GHEA Grapalat" w:eastAsiaTheme="minorHAnsi" w:hAnsi="GHEA Grapalat"/>
                <w:b/>
                <w:i/>
                <w:lang w:val="hy-AM"/>
              </w:rPr>
            </w:pPr>
            <w:r>
              <w:rPr>
                <w:rFonts w:ascii="GHEA Grapalat" w:eastAsiaTheme="minorHAnsi" w:hAnsi="GHEA Grapalat"/>
                <w:b/>
                <w:i/>
                <w:lang w:val="hy-AM"/>
              </w:rPr>
              <w:t>нарушение</w:t>
            </w:r>
          </w:p>
        </w:tc>
      </w:tr>
      <w:tr w:rsidR="00DA282A" w14:paraId="6C41AE86" w14:textId="77777777" w:rsidTr="00F1441D">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7C69C0AF" w14:textId="77777777" w:rsidR="00DA282A" w:rsidRDefault="00DA282A" w:rsidP="00F1441D">
            <w:pPr>
              <w:tabs>
                <w:tab w:val="center" w:pos="5342"/>
              </w:tabs>
              <w:spacing w:before="100" w:beforeAutospacing="1"/>
              <w:jc w:val="center"/>
              <w:rPr>
                <w:rFonts w:ascii="GHEA Grapalat" w:eastAsiaTheme="minorHAnsi" w:hAnsi="GHEA Grapalat"/>
                <w:b/>
              </w:rPr>
            </w:pPr>
            <w:r>
              <w:rPr>
                <w:rFonts w:ascii="GHEA Grapalat" w:eastAsiaTheme="minorHAnsi" w:hAnsi="GHEA Grapalat"/>
                <w:b/>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0011E6D3" w14:textId="77777777" w:rsidR="00DA282A" w:rsidRDefault="00DA282A" w:rsidP="00F1441D">
            <w:pPr>
              <w:tabs>
                <w:tab w:val="center" w:pos="5342"/>
              </w:tabs>
              <w:spacing w:before="100" w:beforeAutospacing="1"/>
              <w:jc w:val="center"/>
              <w:rPr>
                <w:rFonts w:ascii="GHEA Grapalat" w:eastAsiaTheme="minorHAnsi" w:hAnsi="GHEA Grapalat"/>
                <w:b/>
                <w:lang w:val="hy-AM"/>
              </w:rPr>
            </w:pPr>
            <w:r>
              <w:rPr>
                <w:rFonts w:ascii="GHEA Grapalat" w:hAnsi="GHEA Grapalat"/>
              </w:rPr>
              <w:t>Неправильная организация и оснащение строительной площадки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49D0D9D5" w14:textId="77777777" w:rsidR="00DA282A" w:rsidRDefault="00DA282A" w:rsidP="00F1441D">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r w:rsidR="00DA282A" w14:paraId="54BB2A35" w14:textId="77777777" w:rsidTr="00F1441D">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2ED1329B" w14:textId="77777777" w:rsidR="00DA282A" w:rsidRDefault="00DA282A" w:rsidP="00F1441D">
            <w:pPr>
              <w:tabs>
                <w:tab w:val="center" w:pos="5342"/>
              </w:tabs>
              <w:spacing w:before="100" w:beforeAutospacing="1"/>
              <w:jc w:val="center"/>
              <w:rPr>
                <w:rFonts w:ascii="GHEA Grapalat" w:eastAsiaTheme="minorHAnsi" w:hAnsi="GHEA Grapalat"/>
                <w:b/>
              </w:rPr>
            </w:pPr>
            <w:r>
              <w:rPr>
                <w:rFonts w:ascii="GHEA Grapalat" w:eastAsiaTheme="minorHAnsi" w:hAnsi="GHEA Grapalat"/>
                <w:b/>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A8F3BC0" w14:textId="77777777" w:rsidR="00DA282A" w:rsidRDefault="00DA282A" w:rsidP="00F1441D">
            <w:pPr>
              <w:tabs>
                <w:tab w:val="center" w:pos="5342"/>
              </w:tabs>
              <w:spacing w:before="100" w:beforeAutospacing="1"/>
              <w:jc w:val="center"/>
              <w:rPr>
                <w:rFonts w:ascii="GHEA Grapalat" w:eastAsiaTheme="minorHAnsi" w:hAnsi="GHEA Grapalat"/>
                <w:b/>
              </w:rPr>
            </w:pPr>
            <w:r>
              <w:rPr>
                <w:rFonts w:ascii="GHEA Grapalat" w:hAnsi="GHEA Grapalat"/>
              </w:rPr>
              <w:t>Несоблюдение технических норм безопасности</w:t>
            </w:r>
          </w:p>
        </w:tc>
        <w:tc>
          <w:tcPr>
            <w:tcW w:w="3995" w:type="dxa"/>
            <w:tcBorders>
              <w:top w:val="single" w:sz="4" w:space="0" w:color="auto"/>
              <w:left w:val="single" w:sz="4" w:space="0" w:color="auto"/>
              <w:bottom w:val="single" w:sz="4" w:space="0" w:color="auto"/>
              <w:right w:val="single" w:sz="4" w:space="0" w:color="auto"/>
            </w:tcBorders>
            <w:vAlign w:val="center"/>
            <w:hideMark/>
          </w:tcPr>
          <w:p w14:paraId="53F40D9D" w14:textId="77777777" w:rsidR="00DA282A" w:rsidRDefault="00DA282A" w:rsidP="00F1441D">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r w:rsidR="00DA282A" w14:paraId="6574F503" w14:textId="77777777" w:rsidTr="00F1441D">
        <w:trPr>
          <w:jc w:val="center"/>
        </w:trPr>
        <w:tc>
          <w:tcPr>
            <w:tcW w:w="620" w:type="dxa"/>
            <w:tcBorders>
              <w:top w:val="single" w:sz="4" w:space="0" w:color="auto"/>
              <w:left w:val="single" w:sz="4" w:space="0" w:color="auto"/>
              <w:bottom w:val="single" w:sz="4" w:space="0" w:color="auto"/>
              <w:right w:val="single" w:sz="4" w:space="0" w:color="auto"/>
            </w:tcBorders>
            <w:vAlign w:val="center"/>
            <w:hideMark/>
          </w:tcPr>
          <w:p w14:paraId="2B4F1BDB" w14:textId="77777777" w:rsidR="00DA282A" w:rsidRDefault="00DA282A" w:rsidP="00F1441D">
            <w:pPr>
              <w:tabs>
                <w:tab w:val="center" w:pos="5342"/>
              </w:tabs>
              <w:jc w:val="center"/>
              <w:rPr>
                <w:rFonts w:ascii="GHEA Grapalat" w:eastAsiaTheme="minorHAnsi" w:hAnsi="GHEA Grapalat"/>
                <w:b/>
              </w:rPr>
            </w:pPr>
            <w:r>
              <w:rPr>
                <w:rFonts w:ascii="GHEA Grapalat" w:eastAsiaTheme="minorHAnsi" w:hAnsi="GHEA Grapalat"/>
                <w:b/>
              </w:rPr>
              <w:t>3</w:t>
            </w:r>
          </w:p>
        </w:tc>
        <w:tc>
          <w:tcPr>
            <w:tcW w:w="4961" w:type="dxa"/>
            <w:tcBorders>
              <w:top w:val="single" w:sz="4" w:space="0" w:color="auto"/>
              <w:left w:val="single" w:sz="4" w:space="0" w:color="auto"/>
              <w:bottom w:val="single" w:sz="4" w:space="0" w:color="auto"/>
              <w:right w:val="single" w:sz="4" w:space="0" w:color="auto"/>
            </w:tcBorders>
            <w:vAlign w:val="center"/>
            <w:hideMark/>
          </w:tcPr>
          <w:p w14:paraId="14EC69EB" w14:textId="77777777" w:rsidR="00DA282A" w:rsidRDefault="00DA282A" w:rsidP="00F1441D">
            <w:pPr>
              <w:tabs>
                <w:tab w:val="center" w:pos="5342"/>
              </w:tabs>
              <w:jc w:val="center"/>
              <w:rPr>
                <w:rFonts w:ascii="GHEA Grapalat" w:eastAsiaTheme="minorHAnsi" w:hAnsi="GHEA Grapalat"/>
                <w:b/>
                <w:lang w:val="hy-AM"/>
              </w:rPr>
            </w:pPr>
            <w:r>
              <w:rPr>
                <w:rFonts w:ascii="GHEA Grapalat" w:hAnsi="GHEA Grapalat"/>
              </w:rPr>
              <w:t>Несоблюдение санитарных и экологических норм</w:t>
            </w:r>
          </w:p>
        </w:tc>
        <w:tc>
          <w:tcPr>
            <w:tcW w:w="3995" w:type="dxa"/>
            <w:tcBorders>
              <w:top w:val="single" w:sz="4" w:space="0" w:color="auto"/>
              <w:left w:val="single" w:sz="4" w:space="0" w:color="auto"/>
              <w:bottom w:val="single" w:sz="4" w:space="0" w:color="auto"/>
              <w:right w:val="single" w:sz="4" w:space="0" w:color="auto"/>
            </w:tcBorders>
            <w:vAlign w:val="center"/>
            <w:hideMark/>
          </w:tcPr>
          <w:p w14:paraId="4CA8092E" w14:textId="77777777" w:rsidR="00DA282A" w:rsidRDefault="00DA282A" w:rsidP="00F1441D">
            <w:pPr>
              <w:tabs>
                <w:tab w:val="center" w:pos="5342"/>
              </w:tabs>
              <w:spacing w:before="100" w:beforeAutospacing="1"/>
              <w:jc w:val="center"/>
              <w:rPr>
                <w:rFonts w:ascii="GHEA Grapalat" w:eastAsiaTheme="minorHAnsi" w:hAnsi="GHEA Grapalat"/>
              </w:rPr>
            </w:pPr>
            <w:r>
              <w:rPr>
                <w:rFonts w:ascii="GHEA Grapalat" w:eastAsiaTheme="minorHAnsi" w:hAnsi="GHEA Grapalat"/>
              </w:rPr>
              <w:t>Штраф - 0,5% от цены контракта</w:t>
            </w:r>
          </w:p>
        </w:tc>
      </w:tr>
    </w:tbl>
    <w:p w14:paraId="5FBB528D"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05AD6AC"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27EA4A18"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62294AB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253490"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5F5E5479"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0DB8FD5"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3"/>
        <w:t>32</w:t>
      </w:r>
      <w:r w:rsidRPr="009F3DC7">
        <w:rPr>
          <w:rFonts w:ascii="GHEA Grapalat" w:hAnsi="GHEA Grapalat"/>
        </w:rPr>
        <w:t>.</w:t>
      </w:r>
    </w:p>
    <w:p w14:paraId="4229AB1B"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39604A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 xml:space="preserve">либо надзора или рассмотрения жалоб в отношении выполнения требований </w:t>
      </w:r>
      <w:r w:rsidRPr="00862ABD">
        <w:rPr>
          <w:rFonts w:ascii="GHEA Grapalat" w:hAnsi="GHEA Grapalat"/>
          <w:spacing w:val="-4"/>
        </w:rPr>
        <w:lastRenderedPageBreak/>
        <w:t>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D3D25F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6DE6C135"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488F02D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16CE4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D3B388B" w14:textId="77777777" w:rsidR="007E73FD" w:rsidRPr="007E73FD" w:rsidRDefault="007E73FD" w:rsidP="007E73FD">
      <w:pPr>
        <w:widowControl w:val="0"/>
        <w:tabs>
          <w:tab w:val="left" w:pos="1134"/>
        </w:tabs>
        <w:spacing w:after="160" w:line="372" w:lineRule="auto"/>
        <w:ind w:firstLine="567"/>
        <w:jc w:val="both"/>
        <w:rPr>
          <w:rFonts w:ascii="GHEA Grapalat" w:hAnsi="GHEA Grapalat"/>
        </w:rPr>
      </w:pPr>
      <w:r w:rsidRPr="007E73FD">
        <w:rPr>
          <w:rFonts w:ascii="GHEA Grapalat" w:hAnsi="GHEA Grapalat"/>
        </w:rPr>
        <w:t>8.6.</w:t>
      </w:r>
      <w:r w:rsidRPr="007E73FD">
        <w:rPr>
          <w:rFonts w:ascii="GHEA Grapalat" w:hAnsi="GHEA Grapalat"/>
        </w:rPr>
        <w:tab/>
        <w:t>Если договор осуществляется посредством заключения договора субподряда:</w:t>
      </w:r>
    </w:p>
    <w:p w14:paraId="53F4FBD8" w14:textId="77777777" w:rsidR="007E73FD" w:rsidRPr="007E73FD" w:rsidRDefault="007E73FD" w:rsidP="007E73FD">
      <w:pPr>
        <w:widowControl w:val="0"/>
        <w:tabs>
          <w:tab w:val="left" w:pos="1134"/>
        </w:tabs>
        <w:spacing w:after="160" w:line="372" w:lineRule="auto"/>
        <w:ind w:firstLine="567"/>
        <w:jc w:val="both"/>
        <w:rPr>
          <w:rFonts w:ascii="GHEA Grapalat" w:hAnsi="GHEA Grapalat"/>
        </w:rPr>
      </w:pPr>
      <w:r w:rsidRPr="007E73FD">
        <w:rPr>
          <w:rFonts w:ascii="GHEA Grapalat" w:hAnsi="GHEA Grapalat"/>
        </w:rPr>
        <w:t>1)</w:t>
      </w:r>
      <w:r w:rsidRPr="007E73FD">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69ADC905" w14:textId="408C1BB4" w:rsidR="00BB28C8" w:rsidRPr="009F3DC7" w:rsidRDefault="007E73FD" w:rsidP="007E73FD">
      <w:pPr>
        <w:widowControl w:val="0"/>
        <w:tabs>
          <w:tab w:val="left" w:pos="1134"/>
        </w:tabs>
        <w:spacing w:after="160" w:line="372" w:lineRule="auto"/>
        <w:ind w:firstLine="567"/>
        <w:jc w:val="both"/>
        <w:rPr>
          <w:rFonts w:ascii="GHEA Grapalat" w:hAnsi="GHEA Grapalat" w:cs="Sylfaen"/>
        </w:rPr>
      </w:pPr>
      <w:r w:rsidRPr="007E73FD">
        <w:rPr>
          <w:rFonts w:ascii="GHEA Grapalat" w:hAnsi="GHEA Grapalat"/>
        </w:rPr>
        <w:lastRenderedPageBreak/>
        <w:t>2)</w:t>
      </w:r>
      <w:r w:rsidRPr="007E73FD">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817-А33</w:t>
      </w:r>
      <w:r w:rsidR="00BB28C8" w:rsidRPr="009F3DC7">
        <w:rPr>
          <w:rFonts w:ascii="GHEA Grapalat" w:hAnsi="GHEA Grapalat"/>
        </w:rPr>
        <w:t>.</w:t>
      </w:r>
    </w:p>
    <w:p w14:paraId="4B05C0D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36C329BB"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824C4EB"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35A37158"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w:t>
      </w:r>
      <w:r w:rsidRPr="009F3DC7">
        <w:rPr>
          <w:rFonts w:ascii="GHEA Grapalat" w:hAnsi="GHEA Grapalat"/>
        </w:rPr>
        <w:lastRenderedPageBreak/>
        <w:t>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A400E1D"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66A63DF"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1A864D16" w14:textId="77777777" w:rsidR="00320B7E" w:rsidRPr="009A510B" w:rsidRDefault="00320B7E" w:rsidP="00AD5A83">
      <w:pPr>
        <w:jc w:val="both"/>
        <w:rPr>
          <w:ins w:id="28" w:author="Inesa Kocharyan" w:date="2025-02-07T10:55:00Z"/>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8.12 </w:t>
      </w:r>
      <w:r w:rsidRPr="00862ABD">
        <w:rPr>
          <w:rFonts w:ascii="GHEA Grapalat" w:hAnsi="GHEA Grapalat"/>
          <w:spacing w:val="-4"/>
        </w:rPr>
        <w:t>Подрядчик</w:t>
      </w:r>
      <w:ins w:id="29" w:author="Inesa Kocharyan" w:date="2025-02-07T10:55:00Z">
        <w:r>
          <w:rPr>
            <w:rFonts w:ascii="GHEA Grapalat" w:hAnsi="GHEA Grapalat"/>
            <w:color w:val="000000" w:themeColor="text1"/>
          </w:rPr>
          <w:t xml:space="preserve"> </w:t>
        </w:r>
      </w:ins>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lastRenderedPageBreak/>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39125D">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2A75B6">
        <w:rPr>
          <w:rStyle w:val="ezkurwreuab5ozgtqnkl"/>
          <w:rFonts w:ascii="GHEA Grapalat" w:hAnsi="GHEA Grapalat"/>
          <w:vertAlign w:val="superscript"/>
        </w:rPr>
        <w:t>35</w:t>
      </w:r>
    </w:p>
    <w:p w14:paraId="2D480E20"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8227A">
        <w:rPr>
          <w:rFonts w:ascii="GHEA Grapalat" w:hAnsi="GHEA Grapalat"/>
        </w:rPr>
        <w:t>8.</w:t>
      </w:r>
      <w:r w:rsidR="00320B7E" w:rsidRPr="0098227A">
        <w:rPr>
          <w:rFonts w:ascii="GHEA Grapalat" w:hAnsi="GHEA Grapalat"/>
        </w:rPr>
        <w:t>13</w:t>
      </w:r>
      <w:r w:rsidRPr="0098227A">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529FE4" w14:textId="77777777" w:rsidR="00BB28C8" w:rsidRPr="0039125D" w:rsidRDefault="00BB28C8" w:rsidP="00BB28C8">
      <w:pPr>
        <w:widowControl w:val="0"/>
        <w:tabs>
          <w:tab w:val="left" w:pos="1276"/>
        </w:tabs>
        <w:spacing w:after="160" w:line="353" w:lineRule="auto"/>
        <w:ind w:firstLine="567"/>
        <w:jc w:val="both"/>
        <w:rPr>
          <w:rFonts w:ascii="GHEA Grapalat" w:hAnsi="GHEA Grapalat"/>
        </w:rPr>
      </w:pPr>
      <w:r w:rsidRPr="0039125D">
        <w:rPr>
          <w:rFonts w:ascii="GHEA Grapalat" w:hAnsi="GHEA Grapalat"/>
        </w:rPr>
        <w:t>8.1</w:t>
      </w:r>
      <w:r w:rsidR="00320B7E" w:rsidRPr="0039125D">
        <w:rPr>
          <w:rFonts w:ascii="GHEA Grapalat" w:hAnsi="GHEA Grapalat"/>
        </w:rPr>
        <w:t>4</w:t>
      </w:r>
      <w:r w:rsidRPr="0039125D">
        <w:rPr>
          <w:rFonts w:ascii="GHEA Grapalat" w:hAnsi="GHEA Grapalat"/>
        </w:rPr>
        <w:t>.</w:t>
      </w:r>
      <w:r w:rsidRPr="0039125D">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w:t>
      </w:r>
      <w:r w:rsidR="00014C0C" w:rsidRPr="0039125D">
        <w:rPr>
          <w:rFonts w:ascii="GHEA Grapalat" w:hAnsi="GHEA Grapalat"/>
        </w:rPr>
        <w:t xml:space="preserve">, </w:t>
      </w:r>
      <w:r w:rsidRPr="0039125D">
        <w:rPr>
          <w:rFonts w:ascii="GHEA Grapalat" w:hAnsi="GHEA Grapalat"/>
        </w:rPr>
        <w:t xml:space="preserve">№ 4.1 </w:t>
      </w:r>
      <w:r w:rsidR="00014C0C" w:rsidRPr="0039125D">
        <w:rPr>
          <w:rFonts w:ascii="GHEA Grapalat" w:hAnsi="GHEA Grapalat"/>
        </w:rPr>
        <w:t xml:space="preserve">и № 5 </w:t>
      </w:r>
      <w:r w:rsidRPr="0039125D">
        <w:rPr>
          <w:rFonts w:ascii="GHEA Grapalat" w:hAnsi="GHEA Grapalat"/>
        </w:rPr>
        <w:t>к настоящему договору считаются неотъемлемой частью договора.</w:t>
      </w:r>
    </w:p>
    <w:p w14:paraId="3CCCC57F" w14:textId="77777777" w:rsidR="002A75B6" w:rsidRPr="00732686" w:rsidRDefault="00BB28C8"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r w:rsidRPr="0039125D">
        <w:rPr>
          <w:rFonts w:ascii="GHEA Grapalat" w:hAnsi="GHEA Grapalat"/>
        </w:rPr>
        <w:t>8.1</w:t>
      </w:r>
      <w:r w:rsidR="00320B7E" w:rsidRPr="0039125D">
        <w:rPr>
          <w:rFonts w:ascii="GHEA Grapalat" w:hAnsi="GHEA Grapalat"/>
        </w:rPr>
        <w:t>5</w:t>
      </w:r>
      <w:r w:rsidRPr="0039125D">
        <w:rPr>
          <w:rFonts w:ascii="GHEA Grapalat" w:hAnsi="GHEA Grapalat"/>
        </w:rPr>
        <w:t>.</w:t>
      </w:r>
      <w:r w:rsidRPr="0039125D">
        <w:rPr>
          <w:rFonts w:ascii="GHEA Grapalat" w:hAnsi="GHEA Grapalat"/>
        </w:rPr>
        <w:tab/>
        <w:t>К отношениям, связанным с настоящим договором, применяется право Республики Армения.</w:t>
      </w:r>
    </w:p>
    <w:p w14:paraId="16C1608C"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13A1924F"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3876A40F" w14:textId="77777777" w:rsidR="002A75B6" w:rsidRPr="00A915F5" w:rsidRDefault="002A75B6" w:rsidP="00A915F5">
      <w:pPr>
        <w:rPr>
          <w:rStyle w:val="ezkurwreuab5ozgtqnkl"/>
          <w:i/>
          <w:sz w:val="20"/>
          <w:szCs w:val="20"/>
        </w:rPr>
      </w:pPr>
      <w:r w:rsidRPr="00A915F5">
        <w:rPr>
          <w:rFonts w:ascii="GHEA Grapalat" w:hAnsi="GHEA Grapalat"/>
          <w:vertAlign w:val="superscript"/>
        </w:rPr>
        <w:t xml:space="preserve">35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sidR="00A2389C">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sidR="00A915F5" w:rsidRPr="00A915F5">
        <w:rPr>
          <w:rStyle w:val="ezkurwreuab5ozgtqnkl"/>
          <w:i/>
          <w:sz w:val="20"/>
          <w:szCs w:val="20"/>
        </w:rPr>
        <w:t>"</w:t>
      </w:r>
      <w:r w:rsidR="00820297">
        <w:rPr>
          <w:rStyle w:val="ezkurwreuab5ozgtqnkl"/>
          <w:i/>
          <w:sz w:val="20"/>
          <w:szCs w:val="20"/>
        </w:rPr>
        <w:t>.</w:t>
      </w:r>
    </w:p>
    <w:p w14:paraId="3A80B89A" w14:textId="77777777" w:rsidR="002A75B6" w:rsidRPr="00A915F5" w:rsidRDefault="002A75B6">
      <w:pPr>
        <w:rPr>
          <w:rStyle w:val="ezkurwreuab5ozgtqnkl"/>
          <w:i/>
          <w:sz w:val="20"/>
          <w:szCs w:val="20"/>
        </w:rPr>
      </w:pPr>
    </w:p>
    <w:p w14:paraId="7736CE06" w14:textId="77777777" w:rsidR="002A75B6" w:rsidRDefault="002A75B6">
      <w:pPr>
        <w:rPr>
          <w:rStyle w:val="ezkurwreuab5ozgtqnkl"/>
          <w:i/>
          <w:sz w:val="20"/>
          <w:szCs w:val="20"/>
          <w:highlight w:val="yellow"/>
        </w:rPr>
      </w:pPr>
    </w:p>
    <w:p w14:paraId="0C8AB378" w14:textId="77777777" w:rsidR="00014C0C" w:rsidRDefault="00014C0C">
      <w:pPr>
        <w:rPr>
          <w:rFonts w:ascii="GHEA Grapalat" w:hAnsi="GHEA Grapalat"/>
          <w:highlight w:val="yellow"/>
        </w:rPr>
      </w:pPr>
      <w:r>
        <w:rPr>
          <w:rFonts w:ascii="GHEA Grapalat" w:hAnsi="GHEA Grapalat"/>
          <w:highlight w:val="yellow"/>
        </w:rPr>
        <w:br w:type="page"/>
      </w:r>
    </w:p>
    <w:p w14:paraId="503996D4" w14:textId="77777777" w:rsidR="002A75B6" w:rsidRDefault="002A75B6" w:rsidP="002A75B6">
      <w:pPr>
        <w:pStyle w:val="FootnoteText"/>
        <w:widowControl w:val="0"/>
        <w:jc w:val="both"/>
        <w:rPr>
          <w:rFonts w:ascii="GHEA Grapalat" w:hAnsi="GHEA Grapalat"/>
          <w:i/>
        </w:rPr>
      </w:pPr>
      <w:r>
        <w:rPr>
          <w:rFonts w:ascii="GHEA Grapalat" w:hAnsi="GHEA Grapalat"/>
          <w:i/>
        </w:rPr>
        <w:lastRenderedPageBreak/>
        <w:t>------------------------------------------------------</w:t>
      </w:r>
    </w:p>
    <w:p w14:paraId="4C5C3162" w14:textId="77777777" w:rsidR="002A75B6" w:rsidRPr="007656DE" w:rsidRDefault="002A75B6" w:rsidP="002A75B6">
      <w:pPr>
        <w:pStyle w:val="FootnoteText"/>
        <w:widowControl w:val="0"/>
        <w:jc w:val="both"/>
        <w:rPr>
          <w:rFonts w:ascii="GHEA Grapalat" w:hAnsi="GHEA Grapalat"/>
          <w:i/>
          <w:lang w:val="hy-AM" w:eastAsia="en-US"/>
        </w:rPr>
      </w:pPr>
      <w:r>
        <w:rPr>
          <w:rFonts w:ascii="GHEA Grapalat" w:hAnsi="GHEA Grapalat"/>
          <w:i/>
        </w:rPr>
        <w:t xml:space="preserve">     </w:t>
      </w:r>
      <w:r w:rsidRPr="007656DE">
        <w:rPr>
          <w:rFonts w:ascii="GHEA Grapalat" w:hAnsi="GHEA Grapalat"/>
          <w:i/>
          <w:vertAlign w:val="superscript"/>
        </w:rPr>
        <w:t xml:space="preserve">36 </w:t>
      </w:r>
      <w:r w:rsidRPr="007656DE">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656DE">
        <w:rPr>
          <w:rFonts w:ascii="GHEA Grapalat" w:hAnsi="GHEA Grapalat"/>
        </w:rPr>
        <w:t xml:space="preserve"> </w:t>
      </w:r>
      <w:r w:rsidRPr="007656DE">
        <w:rPr>
          <w:rFonts w:ascii="GHEA Grapalat" w:hAnsi="GHEA Grapalat"/>
          <w:i/>
        </w:rPr>
        <w:t xml:space="preserve">   </w:t>
      </w:r>
    </w:p>
    <w:p w14:paraId="07DF6BCD" w14:textId="77777777" w:rsidR="002A75B6" w:rsidRDefault="002A75B6" w:rsidP="002A75B6">
      <w:pPr>
        <w:pStyle w:val="FootnoteText"/>
        <w:widowControl w:val="0"/>
        <w:jc w:val="both"/>
        <w:rPr>
          <w:ins w:id="30" w:author="Inesa Kocharyan" w:date="2025-03-19T11:21:00Z"/>
          <w:rFonts w:ascii="GHEA Grapalat" w:hAnsi="GHEA Grapalat"/>
          <w:i/>
        </w:rPr>
      </w:pPr>
      <w:r w:rsidRPr="007656DE">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3739DE" w14:textId="77777777" w:rsidR="00757043" w:rsidRPr="00124BE9" w:rsidRDefault="00757043" w:rsidP="002A75B6">
      <w:pPr>
        <w:pStyle w:val="FootnoteText"/>
        <w:widowControl w:val="0"/>
        <w:jc w:val="both"/>
        <w:rPr>
          <w:rFonts w:ascii="GHEA Grapalat" w:hAnsi="GHEA Grapalat"/>
          <w:i/>
          <w:lang w:val="hy-AM" w:eastAsia="en-US"/>
        </w:rPr>
      </w:pP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sidRPr="00060567">
        <w:rPr>
          <w:rStyle w:val="ezkurwreuab5ozgtqnkl"/>
          <w:rFonts w:ascii="Cambria" w:hAnsi="Cambria" w:cs="Cambria"/>
          <w:i/>
        </w:rPr>
        <w:t>в</w:t>
      </w:r>
      <w:r w:rsidRPr="00060567">
        <w:rPr>
          <w:rStyle w:val="ezkurwreuab5ozgtqnkl"/>
          <w:i/>
        </w:rPr>
        <w:t xml:space="preserve"> </w:t>
      </w:r>
      <w:r w:rsidRPr="00060567">
        <w:rPr>
          <w:rStyle w:val="ezkurwreuab5ozgtqnkl"/>
          <w:rFonts w:ascii="Cambria" w:hAnsi="Cambria" w:cs="Cambria"/>
          <w:i/>
        </w:rPr>
        <w:t>предложении</w:t>
      </w:r>
      <w:r w:rsidRPr="00060567">
        <w:rPr>
          <w:i/>
        </w:rPr>
        <w:t xml:space="preserve"> </w:t>
      </w:r>
      <w:r w:rsidRPr="00060567">
        <w:rPr>
          <w:rStyle w:val="ezkurwreuab5ozgtqnkl"/>
          <w:i/>
        </w:rPr>
        <w:t>5</w:t>
      </w:r>
      <w:r w:rsidRPr="00060567">
        <w:rPr>
          <w:i/>
        </w:rPr>
        <w:t xml:space="preserve"> </w:t>
      </w:r>
      <w:r w:rsidRPr="00060567">
        <w:rPr>
          <w:rStyle w:val="ezkurwreuab5ozgtqnkl"/>
          <w:rFonts w:ascii="Cambria" w:hAnsi="Cambria" w:cs="Cambria"/>
          <w:i/>
        </w:rPr>
        <w:t>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5EB3BB6F" w14:textId="77777777" w:rsidR="00BB28C8" w:rsidRPr="002A75B6" w:rsidRDefault="00BB28C8" w:rsidP="00BB28C8">
      <w:pPr>
        <w:widowControl w:val="0"/>
        <w:tabs>
          <w:tab w:val="left" w:pos="1276"/>
        </w:tabs>
        <w:spacing w:after="160" w:line="353" w:lineRule="auto"/>
        <w:ind w:firstLine="567"/>
        <w:jc w:val="both"/>
        <w:rPr>
          <w:rFonts w:ascii="GHEA Grapalat" w:hAnsi="GHEA Grapalat"/>
          <w:lang w:val="hy-AM"/>
        </w:rPr>
      </w:pPr>
    </w:p>
    <w:p w14:paraId="302A7D99" w14:textId="77777777" w:rsidR="00014C0C" w:rsidRDefault="00014C0C">
      <w:pPr>
        <w:rPr>
          <w:rFonts w:ascii="GHEA Grapalat" w:hAnsi="GHEA Grapalat"/>
          <w:b/>
        </w:rPr>
      </w:pPr>
      <w:r>
        <w:rPr>
          <w:rFonts w:ascii="GHEA Grapalat" w:hAnsi="GHEA Grapalat"/>
          <w:b/>
        </w:rPr>
        <w:br w:type="page"/>
      </w:r>
    </w:p>
    <w:p w14:paraId="69211C1D"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0FB7277" w14:textId="77777777" w:rsidTr="003D2146">
        <w:trPr>
          <w:jc w:val="center"/>
        </w:trPr>
        <w:tc>
          <w:tcPr>
            <w:tcW w:w="4536" w:type="dxa"/>
          </w:tcPr>
          <w:p w14:paraId="364073F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1AD354D"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4CE2A6C2"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2E244DE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41CC4558"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8D18E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4026C1B"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2BFA1523"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409A49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3C7E8F1" w14:textId="57889B2E" w:rsidR="004E1B2F" w:rsidRPr="003440D5" w:rsidRDefault="00BB28C8" w:rsidP="003577A8">
      <w:pPr>
        <w:widowControl w:val="0"/>
        <w:tabs>
          <w:tab w:val="left" w:pos="1276"/>
        </w:tabs>
        <w:spacing w:after="160" w:line="360" w:lineRule="auto"/>
        <w:jc w:val="both"/>
        <w:rPr>
          <w:rFonts w:ascii="GHEA Grapalat" w:hAnsi="GHEA Grapalat"/>
          <w:u w:val="single"/>
          <w:lang w:val="hy-AM"/>
        </w:rPr>
        <w:sectPr w:rsidR="004E1B2F" w:rsidRPr="003440D5" w:rsidSect="003577A8">
          <w:footerReference w:type="default" r:id="rId9"/>
          <w:footnotePr>
            <w:pos w:val="beneathText"/>
          </w:footnotePr>
          <w:type w:val="nextColumn"/>
          <w:pgSz w:w="11907" w:h="16840" w:code="9"/>
          <w:pgMar w:top="993" w:right="1017" w:bottom="1418" w:left="1418" w:header="561" w:footer="561" w:gutter="0"/>
          <w:cols w:space="720"/>
          <w:docGrid w:linePitch="326"/>
        </w:sect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w:t>
      </w:r>
    </w:p>
    <w:p w14:paraId="291413FD" w14:textId="77777777" w:rsidR="00D248FC" w:rsidRPr="009F3DC7" w:rsidRDefault="00D248FC" w:rsidP="00D248FC">
      <w:pPr>
        <w:widowControl w:val="0"/>
        <w:spacing w:after="160"/>
        <w:jc w:val="right"/>
        <w:rPr>
          <w:rFonts w:ascii="GHEA Grapalat" w:hAnsi="GHEA Grapalat" w:cs="Arial"/>
          <w:i/>
        </w:rPr>
      </w:pPr>
      <w:r w:rsidRPr="009F3DC7">
        <w:rPr>
          <w:rFonts w:ascii="GHEA Grapalat" w:hAnsi="GHEA Grapalat"/>
          <w:i/>
        </w:rPr>
        <w:lastRenderedPageBreak/>
        <w:t>Приложение № 1</w:t>
      </w:r>
    </w:p>
    <w:p w14:paraId="024F965F" w14:textId="77777777" w:rsidR="00D248FC" w:rsidRPr="00C83AD1" w:rsidRDefault="00D248FC" w:rsidP="00D248FC">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2487C99" w14:textId="6C45D33C" w:rsidR="00D248FC" w:rsidRPr="00E71E56" w:rsidRDefault="00D248FC" w:rsidP="00D248FC">
      <w:pPr>
        <w:widowControl w:val="0"/>
        <w:tabs>
          <w:tab w:val="left" w:pos="2268"/>
        </w:tabs>
        <w:spacing w:after="160"/>
        <w:ind w:firstLine="567"/>
        <w:jc w:val="right"/>
        <w:rPr>
          <w:rFonts w:ascii="GHEA Grapalat" w:hAnsi="GHEA Grapalat"/>
          <w:bCs/>
        </w:rPr>
      </w:pPr>
      <w:r w:rsidRPr="00C83AD1">
        <w:rPr>
          <w:rFonts w:ascii="GHEA Grapalat" w:hAnsi="GHEA Grapalat"/>
          <w:bCs/>
        </w:rPr>
        <w:t>под кодом "</w:t>
      </w:r>
      <w:r w:rsidR="007029E2">
        <w:rPr>
          <w:rFonts w:ascii="GHEA Grapalat" w:hAnsi="GHEA Grapalat"/>
          <w:bCs/>
        </w:rPr>
        <w:t>EQ-GHAShDzB-</w:t>
      </w:r>
      <w:r w:rsidR="00DA282A">
        <w:rPr>
          <w:rFonts w:ascii="GHEA Grapalat" w:hAnsi="GHEA Grapalat"/>
          <w:bCs/>
        </w:rPr>
        <w:t>26/43</w:t>
      </w:r>
      <w:r w:rsidRPr="00C83AD1">
        <w:rPr>
          <w:rFonts w:ascii="GHEA Grapalat" w:hAnsi="GHEA Grapalat"/>
          <w:bCs/>
        </w:rPr>
        <w:t>''</w:t>
      </w:r>
    </w:p>
    <w:p w14:paraId="43AC72B6" w14:textId="77777777" w:rsidR="00DA282A" w:rsidRPr="00D370F6" w:rsidRDefault="00E71E56" w:rsidP="00DA282A">
      <w:pPr>
        <w:jc w:val="center"/>
        <w:rPr>
          <w:rFonts w:ascii="GHEA Grapalat" w:hAnsi="GHEA Grapalat"/>
          <w:b/>
          <w:sz w:val="22"/>
        </w:rPr>
      </w:pPr>
      <w:r w:rsidRPr="00E71E56">
        <w:rPr>
          <w:rFonts w:ascii="GHEA Grapalat" w:hAnsi="GHEA Grapalat"/>
          <w:bCs/>
          <w:sz w:val="22"/>
          <w:szCs w:val="22"/>
          <w:lang w:val="hy-AM"/>
        </w:rPr>
        <w:t xml:space="preserve">                           </w:t>
      </w:r>
      <w:r w:rsidR="00DA282A" w:rsidRPr="00366C30">
        <w:rPr>
          <w:rFonts w:ascii="GHEA Grapalat" w:hAnsi="GHEA Grapalat"/>
          <w:b/>
        </w:rPr>
        <w:t xml:space="preserve">  </w:t>
      </w:r>
      <w:r w:rsidR="00DA282A" w:rsidRPr="00366C30">
        <w:rPr>
          <w:rFonts w:ascii="GHEA Grapalat" w:hAnsi="GHEA Grapalat"/>
          <w:b/>
          <w:sz w:val="22"/>
        </w:rPr>
        <w:t>ГРАФИК ЗАКУПОК</w:t>
      </w:r>
      <w:r w:rsidR="00DA282A" w:rsidRPr="00D370F6">
        <w:rPr>
          <w:rFonts w:ascii="GHEA Grapalat" w:hAnsi="GHEA Grapalat"/>
          <w:b/>
          <w:sz w:val="22"/>
        </w:rPr>
        <w:t xml:space="preserve"> - </w:t>
      </w:r>
      <w:r w:rsidR="00DA282A" w:rsidRPr="00366C30">
        <w:rPr>
          <w:rFonts w:ascii="GHEA Grapalat" w:hAnsi="GHEA Grapalat"/>
          <w:b/>
          <w:sz w:val="22"/>
        </w:rPr>
        <w:t>ТЕХНИЧЕСКАЯ ХАРАКТЕРИСТИКА</w:t>
      </w:r>
    </w:p>
    <w:p w14:paraId="18CD9CCE" w14:textId="49B99B44" w:rsidR="00DA282A" w:rsidRPr="00DA282A" w:rsidRDefault="00DA282A" w:rsidP="00D61D57">
      <w:pPr>
        <w:rPr>
          <w:rFonts w:ascii="GHEA Grapalat" w:hAnsi="GHEA Grapalat"/>
          <w:bCs/>
          <w:sz w:val="22"/>
          <w:szCs w:val="22"/>
        </w:rPr>
      </w:pPr>
    </w:p>
    <w:tbl>
      <w:tblPr>
        <w:tblW w:w="112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1287"/>
        <w:gridCol w:w="4950"/>
        <w:gridCol w:w="1350"/>
        <w:gridCol w:w="1440"/>
        <w:gridCol w:w="1530"/>
      </w:tblGrid>
      <w:tr w:rsidR="00DA282A" w:rsidRPr="00366C30" w14:paraId="3EB72818" w14:textId="77777777" w:rsidTr="00DA282A">
        <w:trPr>
          <w:cantSplit/>
          <w:trHeight w:val="975"/>
        </w:trPr>
        <w:tc>
          <w:tcPr>
            <w:tcW w:w="693" w:type="dxa"/>
            <w:vAlign w:val="center"/>
          </w:tcPr>
          <w:p w14:paraId="2305431C" w14:textId="77777777" w:rsidR="00DA282A" w:rsidRPr="00366C30" w:rsidRDefault="00DA282A" w:rsidP="00F1441D">
            <w:pPr>
              <w:jc w:val="center"/>
              <w:rPr>
                <w:rFonts w:ascii="GHEA Grapalat" w:hAnsi="GHEA Grapalat"/>
                <w:sz w:val="22"/>
                <w:lang w:val="en-US"/>
              </w:rPr>
            </w:pPr>
            <w:r w:rsidRPr="00366C30">
              <w:rPr>
                <w:rFonts w:ascii="GHEA Grapalat" w:hAnsi="GHEA Grapalat"/>
                <w:sz w:val="22"/>
                <w:lang w:val="en-US"/>
              </w:rPr>
              <w:t>П/П</w:t>
            </w:r>
          </w:p>
        </w:tc>
        <w:tc>
          <w:tcPr>
            <w:tcW w:w="1287" w:type="dxa"/>
            <w:vAlign w:val="center"/>
          </w:tcPr>
          <w:p w14:paraId="1BEC4C76" w14:textId="77777777" w:rsidR="00DA282A" w:rsidRPr="00366C30" w:rsidRDefault="00DA282A" w:rsidP="00F1441D">
            <w:pPr>
              <w:jc w:val="center"/>
              <w:rPr>
                <w:rFonts w:ascii="GHEA Grapalat" w:hAnsi="GHEA Grapalat"/>
                <w:sz w:val="20"/>
                <w:lang w:val="en-US"/>
              </w:rPr>
            </w:pPr>
            <w:r w:rsidRPr="00366C30">
              <w:rPr>
                <w:rFonts w:ascii="GHEA Grapalat" w:hAnsi="GHEA Grapalat"/>
                <w:sz w:val="20"/>
                <w:lang w:val="en-US"/>
              </w:rPr>
              <w:t xml:space="preserve"> </w:t>
            </w:r>
            <w:proofErr w:type="spellStart"/>
            <w:r w:rsidRPr="00366C30">
              <w:rPr>
                <w:rFonts w:ascii="GHEA Grapalat" w:hAnsi="GHEA Grapalat"/>
                <w:sz w:val="20"/>
                <w:lang w:val="en-US"/>
              </w:rPr>
              <w:t>Код</w:t>
            </w:r>
            <w:proofErr w:type="spellEnd"/>
            <w:r w:rsidRPr="00366C30">
              <w:rPr>
                <w:rFonts w:ascii="GHEA Grapalat" w:hAnsi="GHEA Grapalat"/>
                <w:sz w:val="20"/>
                <w:lang w:val="en-US"/>
              </w:rPr>
              <w:t xml:space="preserve"> </w:t>
            </w:r>
            <w:proofErr w:type="spellStart"/>
            <w:r w:rsidRPr="00366C30">
              <w:rPr>
                <w:rFonts w:ascii="GHEA Grapalat" w:hAnsi="GHEA Grapalat"/>
                <w:sz w:val="20"/>
                <w:lang w:val="en-US"/>
              </w:rPr>
              <w:t>по</w:t>
            </w:r>
            <w:proofErr w:type="spellEnd"/>
            <w:r w:rsidRPr="00366C30">
              <w:rPr>
                <w:rFonts w:ascii="GHEA Grapalat" w:hAnsi="GHEA Grapalat"/>
                <w:sz w:val="20"/>
                <w:lang w:val="en-US"/>
              </w:rPr>
              <w:t xml:space="preserve"> (CPV)</w:t>
            </w:r>
          </w:p>
        </w:tc>
        <w:tc>
          <w:tcPr>
            <w:tcW w:w="4950" w:type="dxa"/>
            <w:vAlign w:val="center"/>
          </w:tcPr>
          <w:p w14:paraId="533E02B0" w14:textId="77777777" w:rsidR="00DA282A" w:rsidRPr="00366C30" w:rsidRDefault="00DA282A" w:rsidP="00F1441D">
            <w:pPr>
              <w:jc w:val="center"/>
              <w:rPr>
                <w:rFonts w:ascii="GHEA Grapalat" w:hAnsi="GHEA Grapalat"/>
                <w:sz w:val="20"/>
                <w:lang w:val="en-US"/>
              </w:rPr>
            </w:pPr>
            <w:r w:rsidRPr="00366C30">
              <w:rPr>
                <w:rFonts w:ascii="GHEA Grapalat" w:hAnsi="GHEA Grapalat"/>
                <w:sz w:val="22"/>
              </w:rPr>
              <w:t>ТЕХНИЧЕСКАЯ ХАРАКТЕРИСТИКА</w:t>
            </w:r>
          </w:p>
        </w:tc>
        <w:tc>
          <w:tcPr>
            <w:tcW w:w="1350" w:type="dxa"/>
          </w:tcPr>
          <w:p w14:paraId="0CFA0025" w14:textId="77777777" w:rsidR="00DA282A" w:rsidRPr="00366C30" w:rsidRDefault="00DA282A" w:rsidP="00F1441D">
            <w:pPr>
              <w:jc w:val="center"/>
              <w:rPr>
                <w:rFonts w:ascii="GHEA Grapalat" w:hAnsi="GHEA Grapalat"/>
                <w:sz w:val="20"/>
                <w:lang w:val="en-US"/>
              </w:rPr>
            </w:pPr>
            <w:proofErr w:type="spellStart"/>
            <w:r w:rsidRPr="00366C30">
              <w:rPr>
                <w:rFonts w:ascii="GHEA Grapalat" w:hAnsi="GHEA Grapalat"/>
                <w:sz w:val="20"/>
                <w:lang w:val="en-US"/>
              </w:rPr>
              <w:t>Общая</w:t>
            </w:r>
            <w:proofErr w:type="spellEnd"/>
            <w:r w:rsidRPr="00366C30">
              <w:rPr>
                <w:rFonts w:ascii="GHEA Grapalat" w:hAnsi="GHEA Grapalat"/>
                <w:sz w:val="20"/>
                <w:lang w:val="en-US"/>
              </w:rPr>
              <w:t xml:space="preserve"> </w:t>
            </w:r>
            <w:proofErr w:type="spellStart"/>
            <w:r w:rsidRPr="00366C30">
              <w:rPr>
                <w:rFonts w:ascii="GHEA Grapalat" w:hAnsi="GHEA Grapalat"/>
                <w:sz w:val="20"/>
                <w:lang w:val="en-US"/>
              </w:rPr>
              <w:t>стоимость</w:t>
            </w:r>
            <w:proofErr w:type="spellEnd"/>
          </w:p>
        </w:tc>
        <w:tc>
          <w:tcPr>
            <w:tcW w:w="1440" w:type="dxa"/>
            <w:vAlign w:val="center"/>
          </w:tcPr>
          <w:p w14:paraId="6DE435A0" w14:textId="77777777" w:rsidR="00DA282A" w:rsidRPr="00366C30" w:rsidRDefault="00DA282A" w:rsidP="00F1441D">
            <w:pPr>
              <w:jc w:val="center"/>
              <w:rPr>
                <w:rFonts w:ascii="GHEA Grapalat" w:hAnsi="GHEA Grapalat"/>
                <w:sz w:val="20"/>
                <w:lang w:val="en-US"/>
              </w:rPr>
            </w:pPr>
            <w:proofErr w:type="spellStart"/>
            <w:r w:rsidRPr="00366C30">
              <w:rPr>
                <w:rFonts w:ascii="GHEA Grapalat" w:hAnsi="GHEA Grapalat"/>
                <w:sz w:val="20"/>
                <w:lang w:val="en-US"/>
              </w:rPr>
              <w:t>Адреса</w:t>
            </w:r>
            <w:proofErr w:type="spellEnd"/>
          </w:p>
        </w:tc>
        <w:tc>
          <w:tcPr>
            <w:tcW w:w="1530" w:type="dxa"/>
            <w:vAlign w:val="center"/>
          </w:tcPr>
          <w:p w14:paraId="66EA1F14" w14:textId="77777777" w:rsidR="00DA282A" w:rsidRPr="00366C30" w:rsidRDefault="00DA282A" w:rsidP="00F1441D">
            <w:pPr>
              <w:jc w:val="center"/>
              <w:rPr>
                <w:rFonts w:ascii="GHEA Grapalat" w:hAnsi="GHEA Grapalat"/>
                <w:sz w:val="20"/>
                <w:lang w:val="en-US"/>
              </w:rPr>
            </w:pPr>
            <w:proofErr w:type="spellStart"/>
            <w:r w:rsidRPr="00366C30">
              <w:rPr>
                <w:rFonts w:ascii="GHEA Grapalat" w:hAnsi="GHEA Grapalat"/>
                <w:sz w:val="20"/>
                <w:lang w:val="en-US"/>
              </w:rPr>
              <w:t>Окончательный</w:t>
            </w:r>
            <w:proofErr w:type="spellEnd"/>
            <w:r w:rsidRPr="00366C30">
              <w:rPr>
                <w:rFonts w:ascii="GHEA Grapalat" w:hAnsi="GHEA Grapalat"/>
                <w:sz w:val="20"/>
                <w:lang w:val="en-US"/>
              </w:rPr>
              <w:t xml:space="preserve"> срок </w:t>
            </w:r>
            <w:proofErr w:type="spellStart"/>
            <w:r w:rsidRPr="00366C30">
              <w:rPr>
                <w:rFonts w:ascii="GHEA Grapalat" w:hAnsi="GHEA Grapalat"/>
                <w:sz w:val="20"/>
                <w:lang w:val="en-US"/>
              </w:rPr>
              <w:t>закупки</w:t>
            </w:r>
            <w:proofErr w:type="spellEnd"/>
          </w:p>
        </w:tc>
      </w:tr>
      <w:tr w:rsidR="00DA282A" w:rsidRPr="00366C30" w14:paraId="33ADEC91" w14:textId="77777777" w:rsidTr="00DA282A">
        <w:trPr>
          <w:cantSplit/>
          <w:trHeight w:val="975"/>
        </w:trPr>
        <w:tc>
          <w:tcPr>
            <w:tcW w:w="693" w:type="dxa"/>
          </w:tcPr>
          <w:p w14:paraId="1389F4CB" w14:textId="77777777" w:rsidR="00DA282A" w:rsidRPr="00366C30" w:rsidRDefault="00DA282A" w:rsidP="00F1441D">
            <w:pPr>
              <w:jc w:val="both"/>
              <w:rPr>
                <w:rFonts w:ascii="GHEA Grapalat" w:hAnsi="GHEA Grapalat"/>
                <w:lang w:val="en-US"/>
              </w:rPr>
            </w:pPr>
          </w:p>
          <w:p w14:paraId="2E80BB95" w14:textId="77777777" w:rsidR="00DA282A" w:rsidRPr="00366C30" w:rsidRDefault="00DA282A" w:rsidP="00F1441D">
            <w:pPr>
              <w:jc w:val="both"/>
              <w:rPr>
                <w:rFonts w:ascii="GHEA Grapalat" w:hAnsi="GHEA Grapalat"/>
                <w:b/>
                <w:sz w:val="20"/>
                <w:szCs w:val="20"/>
                <w:lang w:val="en-US"/>
              </w:rPr>
            </w:pPr>
            <w:r w:rsidRPr="00366C30">
              <w:rPr>
                <w:rFonts w:ascii="GHEA Grapalat" w:hAnsi="GHEA Grapalat"/>
                <w:b/>
                <w:sz w:val="20"/>
                <w:szCs w:val="20"/>
                <w:lang w:val="en-US"/>
              </w:rPr>
              <w:t xml:space="preserve"> </w:t>
            </w:r>
          </w:p>
          <w:p w14:paraId="1BA90093" w14:textId="77777777" w:rsidR="00DA282A" w:rsidRPr="00366C30" w:rsidRDefault="00DA282A" w:rsidP="00F1441D">
            <w:pPr>
              <w:jc w:val="both"/>
              <w:rPr>
                <w:rFonts w:ascii="GHEA Grapalat" w:hAnsi="GHEA Grapalat"/>
                <w:b/>
                <w:sz w:val="20"/>
                <w:szCs w:val="20"/>
                <w:lang w:val="en-US"/>
              </w:rPr>
            </w:pPr>
          </w:p>
          <w:p w14:paraId="3D87B8C8" w14:textId="77777777" w:rsidR="00DA282A" w:rsidRDefault="00DA282A" w:rsidP="00F1441D">
            <w:pPr>
              <w:jc w:val="both"/>
              <w:rPr>
                <w:rFonts w:ascii="GHEA Grapalat" w:hAnsi="GHEA Grapalat"/>
                <w:b/>
                <w:sz w:val="20"/>
                <w:szCs w:val="20"/>
              </w:rPr>
            </w:pPr>
          </w:p>
          <w:p w14:paraId="1AC89F09" w14:textId="77777777" w:rsidR="00DA282A" w:rsidRDefault="00DA282A" w:rsidP="00F1441D">
            <w:pPr>
              <w:jc w:val="both"/>
              <w:rPr>
                <w:rFonts w:ascii="GHEA Grapalat" w:hAnsi="GHEA Grapalat"/>
                <w:b/>
                <w:sz w:val="20"/>
                <w:szCs w:val="20"/>
              </w:rPr>
            </w:pPr>
          </w:p>
          <w:p w14:paraId="1D89CF99" w14:textId="77777777" w:rsidR="00DA282A" w:rsidRDefault="00DA282A" w:rsidP="00F1441D">
            <w:pPr>
              <w:jc w:val="both"/>
              <w:rPr>
                <w:rFonts w:ascii="GHEA Grapalat" w:hAnsi="GHEA Grapalat"/>
                <w:b/>
                <w:sz w:val="20"/>
                <w:szCs w:val="20"/>
              </w:rPr>
            </w:pPr>
          </w:p>
          <w:p w14:paraId="4AEDE451" w14:textId="77777777" w:rsidR="00DA282A" w:rsidRDefault="00DA282A" w:rsidP="00F1441D">
            <w:pPr>
              <w:jc w:val="both"/>
              <w:rPr>
                <w:rFonts w:ascii="GHEA Grapalat" w:hAnsi="GHEA Grapalat"/>
                <w:b/>
                <w:sz w:val="20"/>
                <w:szCs w:val="20"/>
              </w:rPr>
            </w:pPr>
          </w:p>
          <w:p w14:paraId="235CD90F" w14:textId="77777777" w:rsidR="00DA282A" w:rsidRDefault="00DA282A" w:rsidP="00F1441D">
            <w:pPr>
              <w:jc w:val="both"/>
              <w:rPr>
                <w:rFonts w:ascii="GHEA Grapalat" w:hAnsi="GHEA Grapalat"/>
                <w:b/>
                <w:sz w:val="20"/>
                <w:szCs w:val="20"/>
              </w:rPr>
            </w:pPr>
          </w:p>
          <w:p w14:paraId="3BFFE1ED" w14:textId="77777777" w:rsidR="00DA282A" w:rsidRDefault="00DA282A" w:rsidP="00F1441D">
            <w:pPr>
              <w:jc w:val="both"/>
              <w:rPr>
                <w:rFonts w:ascii="GHEA Grapalat" w:hAnsi="GHEA Grapalat"/>
                <w:b/>
                <w:sz w:val="20"/>
                <w:szCs w:val="20"/>
              </w:rPr>
            </w:pPr>
          </w:p>
          <w:p w14:paraId="628B13E4" w14:textId="77777777" w:rsidR="00DA282A" w:rsidRPr="00991102" w:rsidRDefault="00DA282A" w:rsidP="00F1441D">
            <w:pPr>
              <w:jc w:val="both"/>
              <w:rPr>
                <w:rFonts w:ascii="GHEA Grapalat" w:hAnsi="GHEA Grapalat"/>
                <w:b/>
                <w:sz w:val="20"/>
                <w:szCs w:val="20"/>
              </w:rPr>
            </w:pPr>
          </w:p>
          <w:p w14:paraId="0C870705" w14:textId="77777777" w:rsidR="00DA282A" w:rsidRPr="00366C30" w:rsidRDefault="00DA282A" w:rsidP="00F1441D">
            <w:pPr>
              <w:jc w:val="both"/>
              <w:rPr>
                <w:rFonts w:ascii="GHEA Grapalat" w:hAnsi="GHEA Grapalat"/>
                <w:b/>
                <w:sz w:val="20"/>
                <w:szCs w:val="20"/>
                <w:lang w:val="en-US"/>
              </w:rPr>
            </w:pPr>
          </w:p>
          <w:p w14:paraId="33250197" w14:textId="77777777" w:rsidR="00DA282A" w:rsidRPr="00366C30" w:rsidRDefault="00DA282A" w:rsidP="00F1441D">
            <w:pPr>
              <w:jc w:val="both"/>
              <w:rPr>
                <w:rFonts w:ascii="GHEA Grapalat" w:hAnsi="GHEA Grapalat"/>
                <w:b/>
                <w:sz w:val="20"/>
                <w:szCs w:val="20"/>
                <w:lang w:val="en-US"/>
              </w:rPr>
            </w:pPr>
          </w:p>
          <w:p w14:paraId="2DBACF3B" w14:textId="77777777" w:rsidR="00DA282A" w:rsidRPr="00366C30" w:rsidRDefault="00DA282A" w:rsidP="00F1441D">
            <w:pPr>
              <w:jc w:val="both"/>
              <w:rPr>
                <w:rFonts w:ascii="GHEA Grapalat" w:hAnsi="GHEA Grapalat"/>
                <w:b/>
                <w:sz w:val="20"/>
                <w:szCs w:val="20"/>
                <w:lang w:val="en-US"/>
              </w:rPr>
            </w:pPr>
          </w:p>
          <w:p w14:paraId="72ACC7F2" w14:textId="77777777" w:rsidR="00DA282A" w:rsidRPr="00366C30" w:rsidRDefault="00DA282A" w:rsidP="00F1441D">
            <w:pPr>
              <w:jc w:val="both"/>
              <w:rPr>
                <w:rFonts w:ascii="GHEA Grapalat" w:hAnsi="GHEA Grapalat"/>
                <w:b/>
                <w:sz w:val="20"/>
                <w:szCs w:val="20"/>
                <w:lang w:val="en-US"/>
              </w:rPr>
            </w:pPr>
          </w:p>
          <w:p w14:paraId="697F93FC" w14:textId="77777777" w:rsidR="00DA282A" w:rsidRPr="00366C30" w:rsidRDefault="00DA282A" w:rsidP="00F1441D">
            <w:pPr>
              <w:jc w:val="both"/>
              <w:rPr>
                <w:rFonts w:ascii="GHEA Grapalat" w:hAnsi="GHEA Grapalat"/>
                <w:b/>
                <w:sz w:val="20"/>
                <w:szCs w:val="20"/>
                <w:lang w:val="en-US"/>
              </w:rPr>
            </w:pPr>
          </w:p>
          <w:p w14:paraId="5E5D1B2A" w14:textId="77777777" w:rsidR="00DA282A" w:rsidRPr="00366C30" w:rsidRDefault="00DA282A" w:rsidP="00F1441D">
            <w:pPr>
              <w:jc w:val="both"/>
              <w:rPr>
                <w:rFonts w:ascii="GHEA Grapalat" w:hAnsi="GHEA Grapalat"/>
                <w:b/>
                <w:sz w:val="20"/>
                <w:szCs w:val="20"/>
                <w:lang w:val="en-US"/>
              </w:rPr>
            </w:pPr>
            <w:r w:rsidRPr="00366C30">
              <w:rPr>
                <w:rFonts w:ascii="GHEA Grapalat" w:hAnsi="GHEA Grapalat"/>
                <w:b/>
                <w:sz w:val="20"/>
                <w:szCs w:val="20"/>
                <w:lang w:val="en-US"/>
              </w:rPr>
              <w:t xml:space="preserve"> 1 </w:t>
            </w:r>
          </w:p>
        </w:tc>
        <w:tc>
          <w:tcPr>
            <w:tcW w:w="1287" w:type="dxa"/>
            <w:vAlign w:val="center"/>
          </w:tcPr>
          <w:p w14:paraId="34E7F453" w14:textId="77777777" w:rsidR="00DA282A" w:rsidRPr="00366C30" w:rsidRDefault="00DA282A" w:rsidP="00F1441D">
            <w:pPr>
              <w:jc w:val="center"/>
              <w:rPr>
                <w:rFonts w:ascii="GHEA Grapalat" w:hAnsi="GHEA Grapalat"/>
                <w:sz w:val="20"/>
                <w:szCs w:val="20"/>
              </w:rPr>
            </w:pPr>
            <w:r w:rsidRPr="00F11CAE">
              <w:rPr>
                <w:rFonts w:ascii="GHEA Grapalat" w:hAnsi="GHEA Grapalat"/>
                <w:sz w:val="22"/>
              </w:rPr>
              <w:t>45411100/1</w:t>
            </w:r>
          </w:p>
        </w:tc>
        <w:tc>
          <w:tcPr>
            <w:tcW w:w="4950" w:type="dxa"/>
            <w:vAlign w:val="center"/>
          </w:tcPr>
          <w:p w14:paraId="4194D45E" w14:textId="77777777" w:rsidR="00DA282A" w:rsidRPr="003D0D93" w:rsidRDefault="00DA282A" w:rsidP="00F1441D">
            <w:pPr>
              <w:spacing w:line="360" w:lineRule="auto"/>
              <w:ind w:left="360"/>
              <w:rPr>
                <w:rFonts w:ascii="Arial" w:hAnsi="Arial" w:cs="Arial"/>
                <w:sz w:val="22"/>
              </w:rPr>
            </w:pPr>
            <w:r w:rsidRPr="003D0D93">
              <w:rPr>
                <w:rFonts w:ascii="GHEA Grapalat" w:hAnsi="GHEA Grapalat" w:cs="Calibri"/>
                <w:b/>
                <w:bCs/>
                <w:color w:val="000000"/>
                <w:sz w:val="22"/>
              </w:rPr>
              <w:t>Предметом покупки является реконструкция подпорной стены двора дома № 4 по улице Орбели Егбайрнер в административном районе Арабкир города Еревана.</w:t>
            </w:r>
          </w:p>
          <w:p w14:paraId="05A3E72E" w14:textId="77777777" w:rsidR="00DA282A" w:rsidRPr="003D0D93" w:rsidRDefault="00DA282A" w:rsidP="00DA282A">
            <w:pPr>
              <w:numPr>
                <w:ilvl w:val="0"/>
                <w:numId w:val="10"/>
              </w:numPr>
              <w:spacing w:line="360" w:lineRule="auto"/>
              <w:ind w:left="720"/>
              <w:rPr>
                <w:rFonts w:ascii="Arial" w:hAnsi="Arial" w:cs="Arial"/>
                <w:sz w:val="22"/>
              </w:rPr>
            </w:pPr>
            <w:r w:rsidRPr="003D0D93">
              <w:rPr>
                <w:rFonts w:ascii="Arial" w:hAnsi="Arial" w:cs="Arial"/>
                <w:sz w:val="22"/>
              </w:rPr>
              <w:t xml:space="preserve"> Работы должны выполняться в соответствии объемам и формам, установленными дефектными актами</w:t>
            </w:r>
          </w:p>
          <w:p w14:paraId="7BE878B2" w14:textId="77777777" w:rsidR="00DA282A" w:rsidRPr="003D0D93" w:rsidRDefault="00DA282A" w:rsidP="00DA282A">
            <w:pPr>
              <w:numPr>
                <w:ilvl w:val="0"/>
                <w:numId w:val="10"/>
              </w:numPr>
              <w:spacing w:line="360" w:lineRule="auto"/>
              <w:ind w:left="720"/>
              <w:rPr>
                <w:rFonts w:ascii="Arial" w:hAnsi="Arial" w:cs="Arial"/>
                <w:sz w:val="22"/>
              </w:rPr>
            </w:pPr>
            <w:r w:rsidRPr="003D0D93">
              <w:rPr>
                <w:rFonts w:ascii="Arial" w:hAnsi="Arial" w:cs="Arial"/>
                <w:sz w:val="22"/>
              </w:rPr>
              <w:t xml:space="preserve">Участник тендера, для устанавления цены предложения, имеет право предварительно посетить стройплощадку </w:t>
            </w:r>
          </w:p>
          <w:p w14:paraId="206B2C38" w14:textId="77777777" w:rsidR="00DA282A" w:rsidRPr="003D0D93" w:rsidRDefault="00DA282A" w:rsidP="00DA282A">
            <w:pPr>
              <w:numPr>
                <w:ilvl w:val="0"/>
                <w:numId w:val="10"/>
              </w:numPr>
              <w:spacing w:line="360" w:lineRule="auto"/>
              <w:ind w:left="720"/>
              <w:rPr>
                <w:rFonts w:ascii="Arial" w:hAnsi="Arial" w:cs="Arial"/>
                <w:sz w:val="22"/>
              </w:rPr>
            </w:pPr>
            <w:r w:rsidRPr="003D0D93">
              <w:rPr>
                <w:rFonts w:ascii="Arial" w:hAnsi="Arial" w:cs="Arial"/>
                <w:sz w:val="22"/>
              </w:rPr>
              <w:t xml:space="preserve">Ремонтные работы должы стартовать в течении двух дней с момента утверждения договора /договора тех. </w:t>
            </w:r>
            <w:proofErr w:type="spellStart"/>
            <w:r w:rsidRPr="003D0D93">
              <w:rPr>
                <w:rFonts w:ascii="Arial" w:hAnsi="Arial" w:cs="Arial"/>
                <w:sz w:val="22"/>
                <w:lang w:val="en-US"/>
              </w:rPr>
              <w:t>Надзора</w:t>
            </w:r>
            <w:proofErr w:type="spellEnd"/>
            <w:r w:rsidRPr="003D0D93">
              <w:rPr>
                <w:rFonts w:ascii="Arial" w:hAnsi="Arial" w:cs="Arial"/>
                <w:sz w:val="22"/>
                <w:lang w:val="en-US"/>
              </w:rPr>
              <w:t>/</w:t>
            </w:r>
          </w:p>
          <w:p w14:paraId="4A8C1505" w14:textId="77777777" w:rsidR="00DA282A" w:rsidRPr="003D0D93" w:rsidRDefault="00DA282A" w:rsidP="00DA282A">
            <w:pPr>
              <w:numPr>
                <w:ilvl w:val="0"/>
                <w:numId w:val="10"/>
              </w:numPr>
              <w:spacing w:line="360" w:lineRule="auto"/>
              <w:ind w:left="720"/>
              <w:rPr>
                <w:rFonts w:ascii="Arial" w:hAnsi="Arial" w:cs="Arial"/>
                <w:sz w:val="22"/>
              </w:rPr>
            </w:pPr>
            <w:r w:rsidRPr="003D0D93">
              <w:rPr>
                <w:rFonts w:ascii="Arial" w:hAnsi="Arial" w:cs="Arial"/>
                <w:sz w:val="22"/>
              </w:rPr>
              <w:t>Рабочие, выполняющие строительные  работы  должны иметь соответствующую рабочую практику во время работы носить спецодежду, соблюдать технику безопасности.</w:t>
            </w:r>
          </w:p>
          <w:p w14:paraId="7B0F2EE3" w14:textId="77777777" w:rsidR="00DA282A" w:rsidRPr="003D0D93" w:rsidRDefault="00DA282A" w:rsidP="00DA282A">
            <w:pPr>
              <w:numPr>
                <w:ilvl w:val="0"/>
                <w:numId w:val="10"/>
              </w:numPr>
              <w:spacing w:line="360" w:lineRule="auto"/>
              <w:ind w:left="720"/>
              <w:rPr>
                <w:rFonts w:ascii="Arial" w:hAnsi="Arial" w:cs="Arial"/>
                <w:sz w:val="22"/>
              </w:rPr>
            </w:pPr>
            <w:r w:rsidRPr="003D0D93">
              <w:rPr>
                <w:rFonts w:ascii="Arial" w:hAnsi="Arial" w:cs="Arial"/>
                <w:sz w:val="22"/>
              </w:rPr>
              <w:t xml:space="preserve"> Предявить лицензию : Ведение строительных работ в сфере градостроение лицензия 2-ого класса, жилие, общественные и производственые строение /вкладыш 03.04/ </w:t>
            </w:r>
          </w:p>
          <w:p w14:paraId="1086C503" w14:textId="77777777" w:rsidR="00DA282A" w:rsidRPr="00366C30" w:rsidRDefault="00DA282A" w:rsidP="00F1441D">
            <w:pPr>
              <w:snapToGrid w:val="0"/>
              <w:contextualSpacing/>
              <w:rPr>
                <w:rFonts w:ascii="GHEA Grapalat" w:hAnsi="GHEA Grapalat"/>
                <w:sz w:val="20"/>
                <w:szCs w:val="20"/>
              </w:rPr>
            </w:pPr>
          </w:p>
        </w:tc>
        <w:tc>
          <w:tcPr>
            <w:tcW w:w="1350" w:type="dxa"/>
          </w:tcPr>
          <w:p w14:paraId="1D40B206" w14:textId="77777777" w:rsidR="00DA282A" w:rsidRPr="00FC4BD4" w:rsidRDefault="00DA282A" w:rsidP="00F1441D">
            <w:pPr>
              <w:jc w:val="center"/>
              <w:rPr>
                <w:rFonts w:ascii="GHEA Grapalat" w:hAnsi="GHEA Grapalat"/>
                <w:sz w:val="20"/>
                <w:szCs w:val="28"/>
              </w:rPr>
            </w:pPr>
          </w:p>
          <w:p w14:paraId="55FA50EB" w14:textId="77777777" w:rsidR="00DA282A" w:rsidRPr="00FC4BD4" w:rsidRDefault="00DA282A" w:rsidP="00F1441D">
            <w:pPr>
              <w:jc w:val="center"/>
              <w:rPr>
                <w:rFonts w:ascii="GHEA Grapalat" w:hAnsi="GHEA Grapalat"/>
                <w:sz w:val="20"/>
                <w:szCs w:val="28"/>
              </w:rPr>
            </w:pPr>
          </w:p>
          <w:p w14:paraId="7EFF1ECF" w14:textId="77777777" w:rsidR="00DA282A" w:rsidRPr="00FC4BD4" w:rsidRDefault="00DA282A" w:rsidP="00F1441D">
            <w:pPr>
              <w:jc w:val="center"/>
              <w:rPr>
                <w:rFonts w:ascii="GHEA Grapalat" w:hAnsi="GHEA Grapalat"/>
                <w:sz w:val="20"/>
                <w:szCs w:val="28"/>
              </w:rPr>
            </w:pPr>
          </w:p>
          <w:p w14:paraId="1C4DEA6E" w14:textId="77777777" w:rsidR="00DA282A" w:rsidRPr="00FC4BD4" w:rsidRDefault="00DA282A" w:rsidP="00F1441D">
            <w:pPr>
              <w:jc w:val="center"/>
              <w:rPr>
                <w:rFonts w:ascii="GHEA Grapalat" w:hAnsi="GHEA Grapalat"/>
                <w:sz w:val="20"/>
                <w:szCs w:val="28"/>
              </w:rPr>
            </w:pPr>
          </w:p>
          <w:p w14:paraId="742741EB" w14:textId="77777777" w:rsidR="00DA282A" w:rsidRPr="00FC4BD4" w:rsidRDefault="00DA282A" w:rsidP="00F1441D">
            <w:pPr>
              <w:jc w:val="center"/>
              <w:rPr>
                <w:rFonts w:ascii="GHEA Grapalat" w:hAnsi="GHEA Grapalat"/>
                <w:sz w:val="20"/>
                <w:szCs w:val="28"/>
              </w:rPr>
            </w:pPr>
          </w:p>
          <w:p w14:paraId="2118CAE9" w14:textId="77777777" w:rsidR="00DA282A" w:rsidRPr="00FC4BD4" w:rsidRDefault="00DA282A" w:rsidP="00F1441D">
            <w:pPr>
              <w:jc w:val="center"/>
              <w:rPr>
                <w:rFonts w:ascii="GHEA Grapalat" w:hAnsi="GHEA Grapalat"/>
                <w:sz w:val="20"/>
                <w:szCs w:val="28"/>
              </w:rPr>
            </w:pPr>
          </w:p>
          <w:p w14:paraId="38D3D5DC" w14:textId="77777777" w:rsidR="00DA282A" w:rsidRPr="00FC4BD4" w:rsidRDefault="00DA282A" w:rsidP="00F1441D">
            <w:pPr>
              <w:jc w:val="center"/>
              <w:rPr>
                <w:rFonts w:ascii="GHEA Grapalat" w:hAnsi="GHEA Grapalat"/>
                <w:sz w:val="20"/>
                <w:szCs w:val="28"/>
              </w:rPr>
            </w:pPr>
          </w:p>
          <w:p w14:paraId="352EB719" w14:textId="77777777" w:rsidR="00DA282A" w:rsidRPr="00FC4BD4" w:rsidRDefault="00DA282A" w:rsidP="00F1441D">
            <w:pPr>
              <w:jc w:val="center"/>
              <w:rPr>
                <w:rFonts w:ascii="GHEA Grapalat" w:hAnsi="GHEA Grapalat"/>
                <w:sz w:val="20"/>
                <w:szCs w:val="28"/>
              </w:rPr>
            </w:pPr>
          </w:p>
          <w:p w14:paraId="2F594D5B" w14:textId="77777777" w:rsidR="00DA282A" w:rsidRPr="00FC4BD4" w:rsidRDefault="00DA282A" w:rsidP="00F1441D">
            <w:pPr>
              <w:jc w:val="center"/>
              <w:rPr>
                <w:rFonts w:ascii="GHEA Grapalat" w:hAnsi="GHEA Grapalat"/>
                <w:sz w:val="20"/>
                <w:szCs w:val="28"/>
              </w:rPr>
            </w:pPr>
          </w:p>
          <w:p w14:paraId="6D1EED67" w14:textId="77777777" w:rsidR="00DA282A" w:rsidRPr="00FC4BD4" w:rsidRDefault="00DA282A" w:rsidP="00F1441D">
            <w:pPr>
              <w:jc w:val="center"/>
              <w:rPr>
                <w:rFonts w:ascii="GHEA Grapalat" w:hAnsi="GHEA Grapalat"/>
                <w:sz w:val="20"/>
                <w:szCs w:val="28"/>
              </w:rPr>
            </w:pPr>
          </w:p>
          <w:p w14:paraId="7DA50203" w14:textId="77777777" w:rsidR="00DA282A" w:rsidRPr="00FC4BD4" w:rsidRDefault="00DA282A" w:rsidP="00F1441D">
            <w:pPr>
              <w:jc w:val="center"/>
              <w:rPr>
                <w:rFonts w:ascii="GHEA Grapalat" w:hAnsi="GHEA Grapalat"/>
                <w:sz w:val="20"/>
                <w:szCs w:val="28"/>
              </w:rPr>
            </w:pPr>
          </w:p>
          <w:p w14:paraId="63D65645" w14:textId="77777777" w:rsidR="00DA282A" w:rsidRPr="00FC4BD4" w:rsidRDefault="00DA282A" w:rsidP="00F1441D">
            <w:pPr>
              <w:jc w:val="center"/>
              <w:rPr>
                <w:rFonts w:ascii="GHEA Grapalat" w:hAnsi="GHEA Grapalat"/>
                <w:sz w:val="20"/>
                <w:szCs w:val="28"/>
              </w:rPr>
            </w:pPr>
          </w:p>
          <w:p w14:paraId="33C1EF8F" w14:textId="77777777" w:rsidR="00DA282A" w:rsidRPr="00FC4BD4" w:rsidRDefault="00DA282A" w:rsidP="00F1441D">
            <w:pPr>
              <w:jc w:val="center"/>
              <w:rPr>
                <w:rFonts w:ascii="GHEA Grapalat" w:hAnsi="GHEA Grapalat"/>
                <w:sz w:val="20"/>
                <w:szCs w:val="28"/>
              </w:rPr>
            </w:pPr>
          </w:p>
          <w:p w14:paraId="2DDAF4D3" w14:textId="77777777" w:rsidR="00DA282A" w:rsidRPr="00FC4BD4" w:rsidRDefault="00DA282A" w:rsidP="00F1441D">
            <w:pPr>
              <w:jc w:val="center"/>
              <w:rPr>
                <w:rFonts w:ascii="GHEA Grapalat" w:hAnsi="GHEA Grapalat"/>
                <w:sz w:val="20"/>
                <w:szCs w:val="28"/>
              </w:rPr>
            </w:pPr>
          </w:p>
          <w:p w14:paraId="45C90F18" w14:textId="77777777" w:rsidR="00DA282A" w:rsidRPr="00FC4BD4" w:rsidRDefault="00DA282A" w:rsidP="00F1441D">
            <w:pPr>
              <w:jc w:val="center"/>
              <w:rPr>
                <w:rFonts w:ascii="GHEA Grapalat" w:hAnsi="GHEA Grapalat"/>
                <w:sz w:val="20"/>
                <w:szCs w:val="28"/>
                <w:lang w:val="hy-AM"/>
              </w:rPr>
            </w:pPr>
          </w:p>
          <w:p w14:paraId="31EAF376" w14:textId="77777777" w:rsidR="00FC4BD4" w:rsidRPr="00FC4BD4" w:rsidRDefault="00FC4BD4" w:rsidP="00F1441D">
            <w:pPr>
              <w:jc w:val="center"/>
              <w:rPr>
                <w:rFonts w:ascii="GHEA Grapalat" w:hAnsi="GHEA Grapalat"/>
                <w:sz w:val="20"/>
                <w:szCs w:val="28"/>
                <w:lang w:val="hy-AM"/>
              </w:rPr>
            </w:pPr>
          </w:p>
          <w:p w14:paraId="2F1E9F13" w14:textId="77777777" w:rsidR="00FC4BD4" w:rsidRPr="00FC4BD4" w:rsidRDefault="00FC4BD4" w:rsidP="00FC4BD4">
            <w:pPr>
              <w:rPr>
                <w:rFonts w:ascii="GHEA Grapalat" w:hAnsi="GHEA Grapalat"/>
                <w:sz w:val="20"/>
                <w:szCs w:val="28"/>
                <w:lang w:val="hy-AM"/>
              </w:rPr>
            </w:pPr>
          </w:p>
          <w:p w14:paraId="4FD8BDFD" w14:textId="77777777" w:rsidR="00FC4BD4" w:rsidRPr="00FC4BD4" w:rsidRDefault="00FC4BD4" w:rsidP="00FC4BD4">
            <w:pPr>
              <w:rPr>
                <w:rFonts w:ascii="GHEA Grapalat" w:hAnsi="GHEA Grapalat"/>
                <w:sz w:val="20"/>
                <w:szCs w:val="28"/>
                <w:lang w:val="hy-AM"/>
              </w:rPr>
            </w:pPr>
          </w:p>
          <w:p w14:paraId="4CE35187" w14:textId="77777777" w:rsidR="00DA282A" w:rsidRPr="00FC4BD4" w:rsidRDefault="00DA282A" w:rsidP="00F1441D">
            <w:pPr>
              <w:jc w:val="center"/>
              <w:rPr>
                <w:rFonts w:ascii="GHEA Grapalat" w:hAnsi="GHEA Grapalat"/>
                <w:sz w:val="20"/>
                <w:szCs w:val="28"/>
              </w:rPr>
            </w:pPr>
          </w:p>
          <w:p w14:paraId="4F2D0DE8" w14:textId="77777777" w:rsidR="00DA282A" w:rsidRPr="00FC4BD4" w:rsidRDefault="00DA282A" w:rsidP="00F1441D">
            <w:pPr>
              <w:jc w:val="center"/>
              <w:rPr>
                <w:rFonts w:ascii="GHEA Grapalat" w:hAnsi="GHEA Grapalat"/>
                <w:sz w:val="20"/>
                <w:szCs w:val="28"/>
              </w:rPr>
            </w:pPr>
          </w:p>
          <w:p w14:paraId="0E7B5F24" w14:textId="77777777" w:rsidR="00DA282A" w:rsidRPr="00FC4BD4" w:rsidRDefault="00DA282A" w:rsidP="00F1441D">
            <w:pPr>
              <w:jc w:val="center"/>
              <w:rPr>
                <w:rFonts w:ascii="GHEA Grapalat" w:hAnsi="GHEA Grapalat"/>
                <w:sz w:val="20"/>
                <w:szCs w:val="28"/>
              </w:rPr>
            </w:pPr>
            <w:r w:rsidRPr="00FC4BD4">
              <w:rPr>
                <w:rFonts w:ascii="GHEA Grapalat" w:hAnsi="GHEA Grapalat"/>
                <w:sz w:val="20"/>
                <w:szCs w:val="28"/>
              </w:rPr>
              <w:t>21796090</w:t>
            </w:r>
          </w:p>
        </w:tc>
        <w:tc>
          <w:tcPr>
            <w:tcW w:w="1440" w:type="dxa"/>
            <w:vAlign w:val="center"/>
          </w:tcPr>
          <w:p w14:paraId="2DFDA419" w14:textId="77777777" w:rsidR="00DA282A" w:rsidRPr="00FC4BD4" w:rsidRDefault="00DA282A" w:rsidP="00F1441D">
            <w:pPr>
              <w:jc w:val="center"/>
              <w:rPr>
                <w:rFonts w:ascii="GHEA Grapalat" w:hAnsi="GHEA Grapalat"/>
                <w:sz w:val="20"/>
                <w:szCs w:val="28"/>
              </w:rPr>
            </w:pPr>
            <w:r w:rsidRPr="00FC4BD4">
              <w:rPr>
                <w:rFonts w:ascii="GHEA Grapalat" w:hAnsi="GHEA Grapalat"/>
                <w:sz w:val="20"/>
                <w:szCs w:val="28"/>
              </w:rPr>
              <w:t xml:space="preserve">Арабкирский административный район </w:t>
            </w:r>
          </w:p>
          <w:p w14:paraId="768D1983" w14:textId="77777777" w:rsidR="00DA282A" w:rsidRPr="00FC4BD4" w:rsidRDefault="00DA282A" w:rsidP="00F1441D">
            <w:pPr>
              <w:jc w:val="center"/>
              <w:rPr>
                <w:rFonts w:ascii="GHEA Grapalat" w:hAnsi="GHEA Grapalat"/>
                <w:sz w:val="20"/>
                <w:szCs w:val="28"/>
              </w:rPr>
            </w:pPr>
            <w:r w:rsidRPr="00FC4BD4">
              <w:rPr>
                <w:rFonts w:ascii="GHEA Grapalat" w:hAnsi="GHEA Grapalat"/>
                <w:sz w:val="20"/>
                <w:szCs w:val="28"/>
              </w:rPr>
              <w:t xml:space="preserve">Орбели 4    </w:t>
            </w:r>
          </w:p>
        </w:tc>
        <w:tc>
          <w:tcPr>
            <w:tcW w:w="1530" w:type="dxa"/>
            <w:vAlign w:val="center"/>
          </w:tcPr>
          <w:p w14:paraId="1E18ACE7" w14:textId="6D51F921" w:rsidR="00DA282A" w:rsidRPr="00366C30" w:rsidRDefault="00DA282A" w:rsidP="00F1441D">
            <w:pPr>
              <w:jc w:val="center"/>
              <w:rPr>
                <w:rFonts w:ascii="GHEA Grapalat" w:hAnsi="GHEA Grapalat"/>
              </w:rPr>
            </w:pPr>
            <w:r w:rsidRPr="00DA282A">
              <w:rPr>
                <w:rFonts w:ascii="GHEA Grapalat" w:hAnsi="GHEA Grapalat"/>
                <w:sz w:val="18"/>
              </w:rPr>
              <w:t>Строительные работы, предусмотренные договором, начинаются со дня вступления в силу договора на оказание услуг по техническому надзору.</w:t>
            </w:r>
            <w:r>
              <w:rPr>
                <w:rFonts w:ascii="GHEA Grapalat" w:hAnsi="GHEA Grapalat"/>
                <w:sz w:val="18"/>
              </w:rPr>
              <w:t>до 31.07.2026 г. включительно.</w:t>
            </w:r>
          </w:p>
        </w:tc>
      </w:tr>
    </w:tbl>
    <w:p w14:paraId="2DBFA17F" w14:textId="77777777" w:rsidR="00DA282A" w:rsidRPr="00AE7D8E" w:rsidRDefault="00DA282A" w:rsidP="00D61D57">
      <w:pPr>
        <w:rPr>
          <w:rFonts w:ascii="GHEA Grapalat" w:hAnsi="GHEA Grapalat"/>
          <w:b/>
          <w:sz w:val="28"/>
          <w:szCs w:val="28"/>
        </w:rPr>
      </w:pPr>
    </w:p>
    <w:p w14:paraId="40C507DD" w14:textId="1EE6E979" w:rsidR="001C41D7" w:rsidRPr="00C83AD1" w:rsidRDefault="001C41D7" w:rsidP="001C41D7">
      <w:pPr>
        <w:widowControl w:val="0"/>
        <w:spacing w:after="160" w:line="360" w:lineRule="auto"/>
        <w:jc w:val="center"/>
        <w:rPr>
          <w:rFonts w:ascii="GHEA Grapalat" w:hAnsi="GHEA Grapalat" w:cs="Arial"/>
          <w:b/>
          <w:lang w:val="hy-AM"/>
        </w:rPr>
      </w:pPr>
      <w:r w:rsidRPr="008B56A4">
        <w:rPr>
          <w:rFonts w:ascii="GHEA Grapalat" w:hAnsi="GHEA Grapalat"/>
          <w:b/>
          <w:sz w:val="28"/>
          <w:szCs w:val="28"/>
        </w:rPr>
        <w:lastRenderedPageBreak/>
        <w:t>ОБЪЕМНАЯ ВЕДОМОСТЬ-СМЕТА</w:t>
      </w:r>
      <w:r w:rsidRPr="009F3DC7">
        <w:rPr>
          <w:rFonts w:ascii="GHEA Grapalat" w:hAnsi="GHEA Grapalat"/>
          <w:b/>
        </w:rPr>
        <w:t>*</w:t>
      </w:r>
    </w:p>
    <w:p w14:paraId="6C992922" w14:textId="5A796067" w:rsidR="00DA282A" w:rsidRPr="00AE7D8E" w:rsidRDefault="00DA282A" w:rsidP="00AE7D8E">
      <w:pPr>
        <w:widowControl w:val="0"/>
        <w:tabs>
          <w:tab w:val="left" w:pos="8730"/>
        </w:tabs>
        <w:spacing w:after="160" w:line="360" w:lineRule="auto"/>
        <w:jc w:val="center"/>
        <w:rPr>
          <w:rFonts w:ascii="GHEA Grapalat" w:hAnsi="GHEA Grapalat"/>
          <w:bCs/>
          <w:sz w:val="22"/>
          <w:szCs w:val="22"/>
        </w:rPr>
      </w:pPr>
      <w:r>
        <w:rPr>
          <w:rFonts w:ascii="GHEA Grapalat" w:hAnsi="GHEA Grapalat"/>
          <w:bCs/>
          <w:sz w:val="22"/>
          <w:szCs w:val="22"/>
          <w:lang w:val="hy-AM"/>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bCs/>
          <w:sz w:val="22"/>
          <w:szCs w:val="22"/>
          <w:lang w:val="hy-AM"/>
        </w:rPr>
        <w:t>.</w:t>
      </w:r>
    </w:p>
    <w:tbl>
      <w:tblPr>
        <w:tblW w:w="10568" w:type="dxa"/>
        <w:tblInd w:w="-612" w:type="dxa"/>
        <w:tblLook w:val="04A0" w:firstRow="1" w:lastRow="0" w:firstColumn="1" w:lastColumn="0" w:noHBand="0" w:noVBand="1"/>
      </w:tblPr>
      <w:tblGrid>
        <w:gridCol w:w="448"/>
        <w:gridCol w:w="1013"/>
        <w:gridCol w:w="5719"/>
        <w:gridCol w:w="620"/>
        <w:gridCol w:w="795"/>
        <w:gridCol w:w="6"/>
        <w:gridCol w:w="954"/>
        <w:gridCol w:w="6"/>
        <w:gridCol w:w="1007"/>
      </w:tblGrid>
      <w:tr w:rsidR="00DA282A" w:rsidRPr="007B08C2" w14:paraId="1866E3C9" w14:textId="77777777" w:rsidTr="00AE7D8E">
        <w:trPr>
          <w:trHeight w:val="507"/>
        </w:trPr>
        <w:tc>
          <w:tcPr>
            <w:tcW w:w="4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A2E2EC"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NN</w:t>
            </w:r>
          </w:p>
        </w:tc>
        <w:tc>
          <w:tcPr>
            <w:tcW w:w="673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AE824C4"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Название</w:t>
            </w:r>
            <w:r w:rsidRPr="007B08C2">
              <w:rPr>
                <w:rFonts w:ascii="Arial Armenian" w:hAnsi="Arial Armenian" w:cs="Arial"/>
                <w:sz w:val="16"/>
                <w:szCs w:val="16"/>
              </w:rPr>
              <w:t xml:space="preserve"> </w:t>
            </w:r>
            <w:r w:rsidRPr="007B08C2">
              <w:rPr>
                <w:rFonts w:ascii="Calibri" w:hAnsi="Calibri" w:cs="Calibri"/>
                <w:sz w:val="16"/>
                <w:szCs w:val="16"/>
              </w:rPr>
              <w:t>работ</w:t>
            </w:r>
            <w:r w:rsidRPr="007B08C2">
              <w:rPr>
                <w:rFonts w:ascii="Arial Armenian" w:hAnsi="Arial Armenian" w:cs="Arial"/>
                <w:sz w:val="16"/>
                <w:szCs w:val="16"/>
              </w:rPr>
              <w:t>:</w:t>
            </w:r>
          </w:p>
        </w:tc>
        <w:tc>
          <w:tcPr>
            <w:tcW w:w="62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6D75369"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Единица</w:t>
            </w:r>
            <w:r w:rsidRPr="007B08C2">
              <w:rPr>
                <w:rFonts w:ascii="Arial Armenian" w:hAnsi="Arial Armenian" w:cs="Arial"/>
                <w:sz w:val="16"/>
                <w:szCs w:val="16"/>
              </w:rPr>
              <w:t xml:space="preserve"> </w:t>
            </w:r>
            <w:r w:rsidRPr="007B08C2">
              <w:rPr>
                <w:rFonts w:ascii="Calibri" w:hAnsi="Calibri" w:cs="Calibri"/>
                <w:sz w:val="16"/>
                <w:szCs w:val="16"/>
              </w:rPr>
              <w:t>измерения</w:t>
            </w:r>
          </w:p>
        </w:tc>
        <w:tc>
          <w:tcPr>
            <w:tcW w:w="795"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6DA7C5AC"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Объем</w:t>
            </w:r>
          </w:p>
        </w:tc>
        <w:tc>
          <w:tcPr>
            <w:tcW w:w="960" w:type="dxa"/>
            <w:gridSpan w:val="2"/>
            <w:vMerge w:val="restart"/>
            <w:tcBorders>
              <w:top w:val="single" w:sz="4" w:space="0" w:color="auto"/>
              <w:left w:val="single" w:sz="4" w:space="0" w:color="auto"/>
              <w:bottom w:val="single" w:sz="4" w:space="0" w:color="000000"/>
              <w:right w:val="single" w:sz="4" w:space="0" w:color="auto"/>
            </w:tcBorders>
            <w:vAlign w:val="center"/>
            <w:hideMark/>
          </w:tcPr>
          <w:p w14:paraId="58575237"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Цена</w:t>
            </w:r>
            <w:r w:rsidRPr="007B08C2">
              <w:rPr>
                <w:rFonts w:ascii="Arial Armenian" w:hAnsi="Arial Armenian" w:cs="Arial"/>
                <w:sz w:val="16"/>
                <w:szCs w:val="16"/>
              </w:rPr>
              <w:t xml:space="preserve">          </w:t>
            </w:r>
            <w:r w:rsidRPr="007B08C2">
              <w:rPr>
                <w:rFonts w:ascii="Calibri" w:hAnsi="Calibri" w:cs="Calibri"/>
                <w:sz w:val="16"/>
                <w:szCs w:val="16"/>
              </w:rPr>
              <w:t>единицы</w:t>
            </w:r>
          </w:p>
        </w:tc>
        <w:tc>
          <w:tcPr>
            <w:tcW w:w="1013" w:type="dxa"/>
            <w:gridSpan w:val="2"/>
            <w:vMerge w:val="restart"/>
            <w:tcBorders>
              <w:top w:val="single" w:sz="4" w:space="0" w:color="auto"/>
              <w:left w:val="single" w:sz="4" w:space="0" w:color="auto"/>
              <w:bottom w:val="single" w:sz="4" w:space="0" w:color="000000"/>
              <w:right w:val="single" w:sz="4" w:space="0" w:color="auto"/>
            </w:tcBorders>
            <w:vAlign w:val="center"/>
            <w:hideMark/>
          </w:tcPr>
          <w:p w14:paraId="28F9F634"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Всего</w:t>
            </w:r>
          </w:p>
        </w:tc>
      </w:tr>
      <w:tr w:rsidR="00DA282A" w:rsidRPr="007B08C2" w14:paraId="38FDF64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E3D670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4A5EBD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55FD8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EB52F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14:paraId="23DADFEB"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000000"/>
              <w:right w:val="single" w:sz="4" w:space="0" w:color="auto"/>
            </w:tcBorders>
            <w:vAlign w:val="center"/>
            <w:hideMark/>
          </w:tcPr>
          <w:p w14:paraId="1ECCFC76" w14:textId="77777777" w:rsidR="00DA282A" w:rsidRPr="007B08C2" w:rsidRDefault="00DA282A" w:rsidP="00F1441D">
            <w:pPr>
              <w:rPr>
                <w:rFonts w:ascii="Arial Armenian" w:hAnsi="Arial Armenian" w:cs="Arial"/>
                <w:sz w:val="16"/>
                <w:szCs w:val="16"/>
              </w:rPr>
            </w:pPr>
          </w:p>
        </w:tc>
      </w:tr>
      <w:tr w:rsidR="00DA282A" w:rsidRPr="007B08C2" w14:paraId="3053AAE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1DE29F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2FB806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78D8D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2290A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000000"/>
              <w:right w:val="single" w:sz="4" w:space="0" w:color="auto"/>
            </w:tcBorders>
            <w:vAlign w:val="center"/>
            <w:hideMark/>
          </w:tcPr>
          <w:p w14:paraId="711468D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000000"/>
              <w:right w:val="single" w:sz="4" w:space="0" w:color="auto"/>
            </w:tcBorders>
            <w:vAlign w:val="center"/>
            <w:hideMark/>
          </w:tcPr>
          <w:p w14:paraId="37075BA5" w14:textId="77777777" w:rsidR="00DA282A" w:rsidRPr="007B08C2" w:rsidRDefault="00DA282A" w:rsidP="00F1441D">
            <w:pPr>
              <w:rPr>
                <w:rFonts w:ascii="Arial Armenian" w:hAnsi="Arial Armenian" w:cs="Arial"/>
                <w:sz w:val="16"/>
                <w:szCs w:val="16"/>
              </w:rPr>
            </w:pPr>
          </w:p>
        </w:tc>
      </w:tr>
      <w:tr w:rsidR="00DA282A" w:rsidRPr="007B08C2" w14:paraId="36A53395" w14:textId="77777777" w:rsidTr="00DA282A">
        <w:trPr>
          <w:trHeight w:val="420"/>
        </w:trPr>
        <w:tc>
          <w:tcPr>
            <w:tcW w:w="448" w:type="dxa"/>
            <w:vMerge/>
            <w:tcBorders>
              <w:top w:val="nil"/>
              <w:left w:val="single" w:sz="4" w:space="0" w:color="auto"/>
              <w:bottom w:val="single" w:sz="4" w:space="0" w:color="auto"/>
              <w:right w:val="single" w:sz="4" w:space="0" w:color="auto"/>
            </w:tcBorders>
            <w:vAlign w:val="center"/>
            <w:hideMark/>
          </w:tcPr>
          <w:p w14:paraId="14CF165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799B01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057F6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3F587D6" w14:textId="77777777" w:rsidR="00DA282A" w:rsidRPr="007B08C2" w:rsidRDefault="00DA282A" w:rsidP="00F1441D">
            <w:pPr>
              <w:rPr>
                <w:rFonts w:ascii="Arial Armenian" w:hAnsi="Arial Armenian" w:cs="Arial"/>
                <w:sz w:val="16"/>
                <w:szCs w:val="16"/>
              </w:rPr>
            </w:pPr>
          </w:p>
        </w:tc>
        <w:tc>
          <w:tcPr>
            <w:tcW w:w="960" w:type="dxa"/>
            <w:gridSpan w:val="2"/>
            <w:tcBorders>
              <w:top w:val="nil"/>
              <w:left w:val="nil"/>
              <w:bottom w:val="single" w:sz="4" w:space="0" w:color="auto"/>
              <w:right w:val="single" w:sz="4" w:space="0" w:color="auto"/>
            </w:tcBorders>
            <w:vAlign w:val="center"/>
            <w:hideMark/>
          </w:tcPr>
          <w:p w14:paraId="7D68C20E"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тыс</w:t>
            </w:r>
            <w:r w:rsidRPr="007B08C2">
              <w:rPr>
                <w:rFonts w:ascii="Arial Armenian" w:hAnsi="Arial Armenian" w:cs="Arial"/>
                <w:sz w:val="16"/>
                <w:szCs w:val="16"/>
              </w:rPr>
              <w:t xml:space="preserve">. </w:t>
            </w:r>
            <w:r w:rsidRPr="007B08C2">
              <w:rPr>
                <w:rFonts w:ascii="Calibri" w:hAnsi="Calibri" w:cs="Calibri"/>
                <w:sz w:val="16"/>
                <w:szCs w:val="16"/>
              </w:rPr>
              <w:t>Драм</w:t>
            </w:r>
          </w:p>
        </w:tc>
        <w:tc>
          <w:tcPr>
            <w:tcW w:w="1013" w:type="dxa"/>
            <w:gridSpan w:val="2"/>
            <w:tcBorders>
              <w:top w:val="nil"/>
              <w:left w:val="nil"/>
              <w:bottom w:val="single" w:sz="4" w:space="0" w:color="auto"/>
              <w:right w:val="single" w:sz="4" w:space="0" w:color="auto"/>
            </w:tcBorders>
            <w:vAlign w:val="center"/>
            <w:hideMark/>
          </w:tcPr>
          <w:p w14:paraId="36E97E76"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тыс</w:t>
            </w:r>
            <w:r w:rsidRPr="007B08C2">
              <w:rPr>
                <w:rFonts w:ascii="Arial Armenian" w:hAnsi="Arial Armenian" w:cs="Arial"/>
                <w:sz w:val="16"/>
                <w:szCs w:val="16"/>
              </w:rPr>
              <w:t xml:space="preserve">. </w:t>
            </w:r>
            <w:r w:rsidRPr="007B08C2">
              <w:rPr>
                <w:rFonts w:ascii="Calibri" w:hAnsi="Calibri" w:cs="Calibri"/>
                <w:sz w:val="16"/>
                <w:szCs w:val="16"/>
              </w:rPr>
              <w:t>Драм</w:t>
            </w:r>
          </w:p>
        </w:tc>
      </w:tr>
      <w:tr w:rsidR="00DA282A" w:rsidRPr="007B08C2" w14:paraId="12BFCE76" w14:textId="77777777" w:rsidTr="00DA282A">
        <w:trPr>
          <w:trHeight w:val="255"/>
        </w:trPr>
        <w:tc>
          <w:tcPr>
            <w:tcW w:w="448" w:type="dxa"/>
            <w:tcBorders>
              <w:top w:val="nil"/>
              <w:left w:val="single" w:sz="4" w:space="0" w:color="auto"/>
              <w:bottom w:val="single" w:sz="4" w:space="0" w:color="auto"/>
              <w:right w:val="single" w:sz="4" w:space="0" w:color="auto"/>
            </w:tcBorders>
            <w:shd w:val="clear" w:color="000000" w:fill="FFFFFF"/>
            <w:vAlign w:val="bottom"/>
            <w:hideMark/>
          </w:tcPr>
          <w:p w14:paraId="7AB8B63D"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1</w:t>
            </w:r>
          </w:p>
        </w:tc>
        <w:tc>
          <w:tcPr>
            <w:tcW w:w="6732" w:type="dxa"/>
            <w:gridSpan w:val="2"/>
            <w:tcBorders>
              <w:top w:val="nil"/>
              <w:left w:val="nil"/>
              <w:bottom w:val="single" w:sz="4" w:space="0" w:color="auto"/>
              <w:right w:val="single" w:sz="4" w:space="0" w:color="auto"/>
            </w:tcBorders>
            <w:shd w:val="clear" w:color="000000" w:fill="FFFFFF"/>
            <w:vAlign w:val="bottom"/>
            <w:hideMark/>
          </w:tcPr>
          <w:p w14:paraId="1B343D92"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2</w:t>
            </w:r>
          </w:p>
        </w:tc>
        <w:tc>
          <w:tcPr>
            <w:tcW w:w="620" w:type="dxa"/>
            <w:tcBorders>
              <w:top w:val="nil"/>
              <w:left w:val="nil"/>
              <w:bottom w:val="single" w:sz="4" w:space="0" w:color="auto"/>
              <w:right w:val="single" w:sz="4" w:space="0" w:color="auto"/>
            </w:tcBorders>
            <w:shd w:val="clear" w:color="000000" w:fill="FFFFFF"/>
            <w:vAlign w:val="bottom"/>
            <w:hideMark/>
          </w:tcPr>
          <w:p w14:paraId="3E2AC3CF"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3</w:t>
            </w:r>
          </w:p>
        </w:tc>
        <w:tc>
          <w:tcPr>
            <w:tcW w:w="795" w:type="dxa"/>
            <w:tcBorders>
              <w:top w:val="nil"/>
              <w:left w:val="nil"/>
              <w:bottom w:val="single" w:sz="4" w:space="0" w:color="auto"/>
              <w:right w:val="single" w:sz="4" w:space="0" w:color="auto"/>
            </w:tcBorders>
            <w:shd w:val="clear" w:color="000000" w:fill="FFFFFF"/>
            <w:vAlign w:val="bottom"/>
            <w:hideMark/>
          </w:tcPr>
          <w:p w14:paraId="09A6B7C4"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4</w:t>
            </w:r>
          </w:p>
        </w:tc>
        <w:tc>
          <w:tcPr>
            <w:tcW w:w="960" w:type="dxa"/>
            <w:gridSpan w:val="2"/>
            <w:tcBorders>
              <w:top w:val="nil"/>
              <w:left w:val="nil"/>
              <w:bottom w:val="single" w:sz="4" w:space="0" w:color="auto"/>
              <w:right w:val="single" w:sz="4" w:space="0" w:color="auto"/>
            </w:tcBorders>
            <w:vAlign w:val="bottom"/>
            <w:hideMark/>
          </w:tcPr>
          <w:p w14:paraId="5BE48C54"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5</w:t>
            </w:r>
          </w:p>
        </w:tc>
        <w:tc>
          <w:tcPr>
            <w:tcW w:w="1013" w:type="dxa"/>
            <w:gridSpan w:val="2"/>
            <w:tcBorders>
              <w:top w:val="nil"/>
              <w:left w:val="nil"/>
              <w:bottom w:val="single" w:sz="4" w:space="0" w:color="auto"/>
              <w:right w:val="single" w:sz="4" w:space="0" w:color="auto"/>
            </w:tcBorders>
            <w:vAlign w:val="bottom"/>
            <w:hideMark/>
          </w:tcPr>
          <w:p w14:paraId="69E86035"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6</w:t>
            </w:r>
          </w:p>
        </w:tc>
      </w:tr>
      <w:tr w:rsidR="00DA282A" w:rsidRPr="007B08C2" w14:paraId="07319CD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604C5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05DD71D"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sz w:val="16"/>
                <w:szCs w:val="16"/>
                <w:u w:val="single"/>
              </w:rPr>
              <w:br/>
            </w:r>
            <w:r w:rsidRPr="007B08C2">
              <w:rPr>
                <w:rFonts w:ascii="Calibri" w:hAnsi="Calibri" w:cs="Calibri"/>
                <w:b/>
                <w:bCs/>
                <w:sz w:val="16"/>
                <w:szCs w:val="16"/>
                <w:u w:val="single"/>
              </w:rPr>
              <w:t>Демонтажные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работы</w:t>
            </w:r>
          </w:p>
        </w:tc>
        <w:tc>
          <w:tcPr>
            <w:tcW w:w="62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1232C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32BB7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94E6473" w14:textId="77777777" w:rsidR="00DA282A" w:rsidRPr="007B08C2" w:rsidRDefault="00DA282A" w:rsidP="00F1441D">
            <w:pPr>
              <w:jc w:val="center"/>
              <w:rPr>
                <w:rFonts w:ascii="Arial Armenian" w:hAnsi="Arial Armenian" w:cs="Arial"/>
                <w:color w:val="FFFFFF"/>
                <w:sz w:val="16"/>
                <w:szCs w:val="16"/>
              </w:rPr>
            </w:pPr>
            <w:r w:rsidRPr="007B08C2">
              <w:rPr>
                <w:rFonts w:ascii="Arial Armenian" w:hAnsi="Arial Armenian" w:cs="Arial"/>
                <w:color w:val="FFFFFF"/>
                <w:sz w:val="16"/>
                <w:szCs w:val="16"/>
              </w:rPr>
              <w:t>1,29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F706DD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 </w:t>
            </w:r>
          </w:p>
        </w:tc>
      </w:tr>
      <w:tr w:rsidR="00DA282A" w:rsidRPr="007B08C2" w14:paraId="4B1AC57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55A49C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3CE470B"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5B88375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C0670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73DC153" w14:textId="77777777" w:rsidR="00DA282A" w:rsidRPr="007B08C2" w:rsidRDefault="00DA282A" w:rsidP="00F1441D">
            <w:pPr>
              <w:rPr>
                <w:rFonts w:ascii="Arial Armenian" w:hAnsi="Arial Armenian" w:cs="Arial"/>
                <w:color w:val="FFFFFF"/>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72E6D0F" w14:textId="77777777" w:rsidR="00DA282A" w:rsidRPr="007B08C2" w:rsidRDefault="00DA282A" w:rsidP="00F1441D">
            <w:pPr>
              <w:rPr>
                <w:rFonts w:ascii="Arial Armenian" w:hAnsi="Arial Armenian" w:cs="Arial"/>
                <w:sz w:val="20"/>
                <w:szCs w:val="20"/>
              </w:rPr>
            </w:pPr>
          </w:p>
        </w:tc>
      </w:tr>
      <w:tr w:rsidR="00DA282A" w:rsidRPr="007B08C2" w14:paraId="49E74FF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D16718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10DEEDB"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4E9124D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3F51C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5311AEE" w14:textId="77777777" w:rsidR="00DA282A" w:rsidRPr="007B08C2" w:rsidRDefault="00DA282A" w:rsidP="00F1441D">
            <w:pPr>
              <w:rPr>
                <w:rFonts w:ascii="Arial Armenian" w:hAnsi="Arial Armenian" w:cs="Arial"/>
                <w:color w:val="FFFFFF"/>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7E2FBEC" w14:textId="77777777" w:rsidR="00DA282A" w:rsidRPr="007B08C2" w:rsidRDefault="00DA282A" w:rsidP="00F1441D">
            <w:pPr>
              <w:rPr>
                <w:rFonts w:ascii="Arial Armenian" w:hAnsi="Arial Armenian" w:cs="Arial"/>
                <w:sz w:val="20"/>
                <w:szCs w:val="20"/>
              </w:rPr>
            </w:pPr>
          </w:p>
        </w:tc>
      </w:tr>
      <w:tr w:rsidR="00DA282A" w:rsidRPr="007B08C2" w14:paraId="5905F21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9F2CE2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2DAB251"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auto"/>
              <w:right w:val="single" w:sz="4" w:space="0" w:color="auto"/>
            </w:tcBorders>
            <w:vAlign w:val="center"/>
            <w:hideMark/>
          </w:tcPr>
          <w:p w14:paraId="1AF7773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A6204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A31085A" w14:textId="77777777" w:rsidR="00DA282A" w:rsidRPr="007B08C2" w:rsidRDefault="00DA282A" w:rsidP="00F1441D">
            <w:pPr>
              <w:rPr>
                <w:rFonts w:ascii="Arial Armenian" w:hAnsi="Arial Armenian" w:cs="Arial"/>
                <w:color w:val="FFFFFF"/>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61A4641" w14:textId="77777777" w:rsidR="00DA282A" w:rsidRPr="007B08C2" w:rsidRDefault="00DA282A" w:rsidP="00F1441D">
            <w:pPr>
              <w:rPr>
                <w:rFonts w:ascii="Arial Armenian" w:hAnsi="Arial Armenian" w:cs="Arial"/>
                <w:sz w:val="20"/>
                <w:szCs w:val="20"/>
              </w:rPr>
            </w:pPr>
          </w:p>
        </w:tc>
      </w:tr>
      <w:tr w:rsidR="00DA282A" w:rsidRPr="007B08C2" w14:paraId="2B5125C3"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26662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02AC12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механизмом</w:t>
            </w:r>
            <w:r w:rsidRPr="007B08C2">
              <w:rPr>
                <w:rFonts w:ascii="Arial Armenian" w:hAnsi="Arial Armenian" w:cs="Arial"/>
                <w:sz w:val="16"/>
                <w:szCs w:val="16"/>
              </w:rPr>
              <w:t xml:space="preserve">, </w:t>
            </w:r>
            <w:r w:rsidRPr="007B08C2">
              <w:rPr>
                <w:rFonts w:ascii="Calibri" w:hAnsi="Calibri" w:cs="Calibri"/>
                <w:sz w:val="16"/>
                <w:szCs w:val="16"/>
              </w:rPr>
              <w:t>боковая</w:t>
            </w:r>
            <w:r w:rsidRPr="007B08C2">
              <w:rPr>
                <w:rFonts w:ascii="Arial Armenian" w:hAnsi="Arial Armenian" w:cs="Arial"/>
                <w:sz w:val="16"/>
                <w:szCs w:val="16"/>
              </w:rPr>
              <w:t xml:space="preserve"> </w:t>
            </w:r>
            <w:r w:rsidRPr="007B08C2">
              <w:rPr>
                <w:rFonts w:ascii="Calibri" w:hAnsi="Calibri" w:cs="Calibri"/>
                <w:sz w:val="16"/>
                <w:szCs w:val="16"/>
              </w:rPr>
              <w:t>загрузка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41228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D7613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187</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5B8C38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0,65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3228B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122,02</w:t>
            </w:r>
          </w:p>
        </w:tc>
      </w:tr>
      <w:tr w:rsidR="00DA282A" w:rsidRPr="007B08C2" w14:paraId="44DB31D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3227AB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CC98B6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F5C39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15E25A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3D7DD7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B584851" w14:textId="77777777" w:rsidR="00DA282A" w:rsidRPr="007B08C2" w:rsidRDefault="00DA282A" w:rsidP="00F1441D">
            <w:pPr>
              <w:rPr>
                <w:rFonts w:ascii="Arial Armenian" w:hAnsi="Arial Armenian" w:cs="Arial"/>
                <w:sz w:val="20"/>
                <w:szCs w:val="20"/>
              </w:rPr>
            </w:pPr>
          </w:p>
        </w:tc>
      </w:tr>
      <w:tr w:rsidR="00DA282A" w:rsidRPr="007B08C2" w14:paraId="56FA1CF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8145DA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05980E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4B2B7F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496D3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EF4D5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575E5B5" w14:textId="77777777" w:rsidR="00DA282A" w:rsidRPr="007B08C2" w:rsidRDefault="00DA282A" w:rsidP="00F1441D">
            <w:pPr>
              <w:rPr>
                <w:rFonts w:ascii="Arial Armenian" w:hAnsi="Arial Armenian" w:cs="Arial"/>
                <w:sz w:val="20"/>
                <w:szCs w:val="20"/>
              </w:rPr>
            </w:pPr>
          </w:p>
        </w:tc>
      </w:tr>
      <w:tr w:rsidR="00DA282A" w:rsidRPr="007B08C2" w14:paraId="7675A3D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435B26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B0AEE1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5DCBA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5B1FA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CD972C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D1414FB" w14:textId="77777777" w:rsidR="00DA282A" w:rsidRPr="007B08C2" w:rsidRDefault="00DA282A" w:rsidP="00F1441D">
            <w:pPr>
              <w:rPr>
                <w:rFonts w:ascii="Arial Armenian" w:hAnsi="Arial Armenian" w:cs="Arial"/>
                <w:sz w:val="20"/>
                <w:szCs w:val="20"/>
              </w:rPr>
            </w:pPr>
          </w:p>
        </w:tc>
      </w:tr>
      <w:tr w:rsidR="00DA282A" w:rsidRPr="007B08C2" w14:paraId="0DC9E892"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1C6ED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FD4027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Выкорчевывание</w:t>
            </w:r>
            <w:r w:rsidRPr="007B08C2">
              <w:rPr>
                <w:rFonts w:ascii="Arial Armenian" w:hAnsi="Arial Armenian" w:cs="Arial"/>
                <w:sz w:val="16"/>
                <w:szCs w:val="16"/>
              </w:rPr>
              <w:t xml:space="preserve"> </w:t>
            </w:r>
            <w:r w:rsidRPr="007B08C2">
              <w:rPr>
                <w:rFonts w:ascii="Calibri" w:hAnsi="Calibri" w:cs="Calibri"/>
                <w:sz w:val="16"/>
                <w:szCs w:val="16"/>
              </w:rPr>
              <w:t>деревьев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6EA3F0"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հատ</w:t>
            </w:r>
            <w:r w:rsidRPr="007B08C2">
              <w:rPr>
                <w:rFonts w:ascii="Arial Armenian" w:hAnsi="Arial Armenian" w:cs="Arial"/>
                <w:sz w:val="16"/>
                <w:szCs w:val="16"/>
              </w:rPr>
              <w:br/>
            </w:r>
            <w:r w:rsidRPr="007B08C2">
              <w:rPr>
                <w:rFonts w:ascii="Calibri" w:hAnsi="Calibri" w:cs="Calibri"/>
                <w:sz w:val="16"/>
                <w:szCs w:val="16"/>
              </w:rPr>
              <w:t>шт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93DD7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1A40FA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0,86</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DFA137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6,88</w:t>
            </w:r>
          </w:p>
        </w:tc>
      </w:tr>
      <w:tr w:rsidR="00DA282A" w:rsidRPr="007B08C2" w14:paraId="6E369F1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5EBD3D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32A14A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66293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4752A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D3ADBA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609BA22" w14:textId="77777777" w:rsidR="00DA282A" w:rsidRPr="007B08C2" w:rsidRDefault="00DA282A" w:rsidP="00F1441D">
            <w:pPr>
              <w:rPr>
                <w:rFonts w:ascii="Arial Armenian" w:hAnsi="Arial Armenian" w:cs="Arial"/>
                <w:sz w:val="20"/>
                <w:szCs w:val="20"/>
              </w:rPr>
            </w:pPr>
          </w:p>
        </w:tc>
      </w:tr>
      <w:tr w:rsidR="00DA282A" w:rsidRPr="007B08C2" w14:paraId="2A3F728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820F3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88DC2E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7B450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13017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12C24B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58995AA" w14:textId="77777777" w:rsidR="00DA282A" w:rsidRPr="007B08C2" w:rsidRDefault="00DA282A" w:rsidP="00F1441D">
            <w:pPr>
              <w:rPr>
                <w:rFonts w:ascii="Arial Armenian" w:hAnsi="Arial Armenian" w:cs="Arial"/>
                <w:sz w:val="20"/>
                <w:szCs w:val="20"/>
              </w:rPr>
            </w:pPr>
          </w:p>
        </w:tc>
      </w:tr>
      <w:tr w:rsidR="00DA282A" w:rsidRPr="007B08C2" w14:paraId="7DE90B1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F1866E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62F791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4444E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414804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189F14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3F9B6DC" w14:textId="77777777" w:rsidR="00DA282A" w:rsidRPr="007B08C2" w:rsidRDefault="00DA282A" w:rsidP="00F1441D">
            <w:pPr>
              <w:rPr>
                <w:rFonts w:ascii="Arial Armenian" w:hAnsi="Arial Armenian" w:cs="Arial"/>
                <w:sz w:val="20"/>
                <w:szCs w:val="20"/>
              </w:rPr>
            </w:pPr>
          </w:p>
        </w:tc>
      </w:tr>
      <w:tr w:rsidR="00DA282A" w:rsidRPr="007B08C2" w14:paraId="00E9AC9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5C0E4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69DBE2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Снос</w:t>
            </w:r>
            <w:r w:rsidRPr="007B08C2">
              <w:rPr>
                <w:rFonts w:ascii="Arial Armenian" w:hAnsi="Arial Armenian" w:cs="Arial"/>
                <w:sz w:val="16"/>
                <w:szCs w:val="16"/>
              </w:rPr>
              <w:t xml:space="preserve"> </w:t>
            </w:r>
            <w:r w:rsidRPr="007B08C2">
              <w:rPr>
                <w:rFonts w:ascii="Calibri" w:hAnsi="Calibri" w:cs="Calibri"/>
                <w:sz w:val="16"/>
                <w:szCs w:val="16"/>
              </w:rPr>
              <w:t>бетонных</w:t>
            </w:r>
            <w:r w:rsidRPr="007B08C2">
              <w:rPr>
                <w:rFonts w:ascii="Arial Armenian" w:hAnsi="Arial Armenian" w:cs="Arial"/>
                <w:sz w:val="16"/>
                <w:szCs w:val="16"/>
              </w:rPr>
              <w:t xml:space="preserve"> </w:t>
            </w:r>
            <w:r w:rsidRPr="007B08C2">
              <w:rPr>
                <w:rFonts w:ascii="Calibri" w:hAnsi="Calibri" w:cs="Calibri"/>
                <w:sz w:val="16"/>
                <w:szCs w:val="16"/>
              </w:rPr>
              <w:t>фундаментов</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площадок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947C5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73DD5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11,60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2FF3F7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22,91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533023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265,72</w:t>
            </w:r>
          </w:p>
        </w:tc>
      </w:tr>
      <w:tr w:rsidR="00DA282A" w:rsidRPr="007B08C2" w14:paraId="3363740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F8FBD5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85F257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2E404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64E2B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B5AA18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EF2CB06" w14:textId="77777777" w:rsidR="00DA282A" w:rsidRPr="007B08C2" w:rsidRDefault="00DA282A" w:rsidP="00F1441D">
            <w:pPr>
              <w:rPr>
                <w:rFonts w:ascii="Arial Armenian" w:hAnsi="Arial Armenian" w:cs="Arial"/>
                <w:sz w:val="20"/>
                <w:szCs w:val="20"/>
              </w:rPr>
            </w:pPr>
          </w:p>
        </w:tc>
      </w:tr>
      <w:tr w:rsidR="00DA282A" w:rsidRPr="007B08C2" w14:paraId="7ACBD81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966278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F062AE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A790E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6E598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96DCD6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46D2907" w14:textId="77777777" w:rsidR="00DA282A" w:rsidRPr="007B08C2" w:rsidRDefault="00DA282A" w:rsidP="00F1441D">
            <w:pPr>
              <w:rPr>
                <w:rFonts w:ascii="Arial Armenian" w:hAnsi="Arial Armenian" w:cs="Arial"/>
                <w:sz w:val="20"/>
                <w:szCs w:val="20"/>
              </w:rPr>
            </w:pPr>
          </w:p>
        </w:tc>
      </w:tr>
      <w:tr w:rsidR="00DA282A" w:rsidRPr="007B08C2" w14:paraId="1274C6B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92EEA4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7DEE83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80070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9BAC4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62E0EB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F76F47" w14:textId="77777777" w:rsidR="00DA282A" w:rsidRPr="007B08C2" w:rsidRDefault="00DA282A" w:rsidP="00F1441D">
            <w:pPr>
              <w:rPr>
                <w:rFonts w:ascii="Arial Armenian" w:hAnsi="Arial Armenian" w:cs="Arial"/>
                <w:sz w:val="20"/>
                <w:szCs w:val="20"/>
              </w:rPr>
            </w:pPr>
          </w:p>
        </w:tc>
      </w:tr>
      <w:tr w:rsidR="00DA282A" w:rsidRPr="007B08C2" w14:paraId="78D21ED8"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F9399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8235C8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Демонтаж</w:t>
            </w:r>
            <w:r w:rsidRPr="007B08C2">
              <w:rPr>
                <w:rFonts w:ascii="Arial Armenian" w:hAnsi="Arial Armenian" w:cs="Arial"/>
                <w:sz w:val="16"/>
                <w:szCs w:val="16"/>
              </w:rPr>
              <w:t xml:space="preserve"> </w:t>
            </w:r>
            <w:r w:rsidRPr="007B08C2">
              <w:rPr>
                <w:rFonts w:ascii="Calibri" w:hAnsi="Calibri" w:cs="Calibri"/>
                <w:sz w:val="16"/>
                <w:szCs w:val="16"/>
              </w:rPr>
              <w:t>металлических</w:t>
            </w:r>
            <w:r w:rsidRPr="007B08C2">
              <w:rPr>
                <w:rFonts w:ascii="Arial Armenian" w:hAnsi="Arial Armenian" w:cs="Arial"/>
                <w:sz w:val="16"/>
                <w:szCs w:val="16"/>
              </w:rPr>
              <w:t xml:space="preserve"> </w:t>
            </w:r>
            <w:r w:rsidRPr="007B08C2">
              <w:rPr>
                <w:rFonts w:ascii="Calibri" w:hAnsi="Calibri" w:cs="Calibri"/>
                <w:sz w:val="16"/>
                <w:szCs w:val="16"/>
              </w:rPr>
              <w:t>зданий</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аналогичных</w:t>
            </w:r>
            <w:r w:rsidRPr="007B08C2">
              <w:rPr>
                <w:rFonts w:ascii="Arial Armenian" w:hAnsi="Arial Armenian" w:cs="Arial"/>
                <w:sz w:val="16"/>
                <w:szCs w:val="16"/>
              </w:rPr>
              <w:t xml:space="preserve"> </w:t>
            </w:r>
            <w:r w:rsidRPr="007B08C2">
              <w:rPr>
                <w:rFonts w:ascii="Calibri" w:hAnsi="Calibri" w:cs="Calibri"/>
                <w:sz w:val="16"/>
                <w:szCs w:val="16"/>
              </w:rPr>
              <w:t>контейнеров</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A08400"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F4C43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0,56</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819935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81,75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835F3A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45,78</w:t>
            </w:r>
          </w:p>
        </w:tc>
      </w:tr>
      <w:tr w:rsidR="00DA282A" w:rsidRPr="007B08C2" w14:paraId="0AD08F2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FF62CF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228F51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4F9E5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7A5CC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E460AB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016192D" w14:textId="77777777" w:rsidR="00DA282A" w:rsidRPr="007B08C2" w:rsidRDefault="00DA282A" w:rsidP="00F1441D">
            <w:pPr>
              <w:rPr>
                <w:rFonts w:ascii="Arial Armenian" w:hAnsi="Arial Armenian" w:cs="Arial"/>
                <w:sz w:val="20"/>
                <w:szCs w:val="20"/>
              </w:rPr>
            </w:pPr>
          </w:p>
        </w:tc>
      </w:tr>
      <w:tr w:rsidR="00DA282A" w:rsidRPr="007B08C2" w14:paraId="56F2542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E102FF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E0D196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947C3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6EA7E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E2CBCF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559F3FF" w14:textId="77777777" w:rsidR="00DA282A" w:rsidRPr="007B08C2" w:rsidRDefault="00DA282A" w:rsidP="00F1441D">
            <w:pPr>
              <w:rPr>
                <w:rFonts w:ascii="Arial Armenian" w:hAnsi="Arial Armenian" w:cs="Arial"/>
                <w:sz w:val="20"/>
                <w:szCs w:val="20"/>
              </w:rPr>
            </w:pPr>
          </w:p>
        </w:tc>
      </w:tr>
      <w:tr w:rsidR="00DA282A" w:rsidRPr="007B08C2" w14:paraId="251E47C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9943AA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69C1A7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B0781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FACB1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14D091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361AC5E" w14:textId="77777777" w:rsidR="00DA282A" w:rsidRPr="007B08C2" w:rsidRDefault="00DA282A" w:rsidP="00F1441D">
            <w:pPr>
              <w:rPr>
                <w:rFonts w:ascii="Arial Armenian" w:hAnsi="Arial Armenian" w:cs="Arial"/>
                <w:sz w:val="20"/>
                <w:szCs w:val="20"/>
              </w:rPr>
            </w:pPr>
          </w:p>
        </w:tc>
      </w:tr>
      <w:tr w:rsidR="00DA282A" w:rsidRPr="007B08C2" w14:paraId="2DAEDA4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B5390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45A565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Снос</w:t>
            </w:r>
            <w:r w:rsidRPr="007B08C2">
              <w:rPr>
                <w:rFonts w:ascii="Arial Armenian" w:hAnsi="Arial Armenian" w:cs="Arial"/>
                <w:sz w:val="16"/>
                <w:szCs w:val="16"/>
              </w:rPr>
              <w:t xml:space="preserve"> </w:t>
            </w:r>
            <w:r w:rsidRPr="007B08C2">
              <w:rPr>
                <w:rFonts w:ascii="Calibri" w:hAnsi="Calibri" w:cs="Calibri"/>
                <w:sz w:val="16"/>
                <w:szCs w:val="16"/>
              </w:rPr>
              <w:t>асфальтобетонного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w:t>
            </w:r>
            <w:r w:rsidRPr="007B08C2">
              <w:rPr>
                <w:rFonts w:ascii="Calibri" w:hAnsi="Calibri" w:cs="Calibri"/>
                <w:sz w:val="16"/>
                <w:szCs w:val="16"/>
              </w:rPr>
              <w:t>благоустроенная</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прилегающая</w:t>
            </w:r>
            <w:r w:rsidRPr="007B08C2">
              <w:rPr>
                <w:rFonts w:ascii="Arial Armenian" w:hAnsi="Arial Armenian" w:cs="Arial"/>
                <w:sz w:val="16"/>
                <w:szCs w:val="16"/>
              </w:rPr>
              <w:t xml:space="preserve"> </w:t>
            </w:r>
            <w:r w:rsidRPr="007B08C2">
              <w:rPr>
                <w:rFonts w:ascii="Calibri" w:hAnsi="Calibri" w:cs="Calibri"/>
                <w:sz w:val="16"/>
                <w:szCs w:val="16"/>
              </w:rPr>
              <w:t>территория</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AEAD9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46EC0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6,75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BD97E6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5,51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1D3995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37,16</w:t>
            </w:r>
          </w:p>
        </w:tc>
      </w:tr>
      <w:tr w:rsidR="00DA282A" w:rsidRPr="007B08C2" w14:paraId="2C05A69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7F9963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D03949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6846E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476361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606B09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9B1FB62" w14:textId="77777777" w:rsidR="00DA282A" w:rsidRPr="007B08C2" w:rsidRDefault="00DA282A" w:rsidP="00F1441D">
            <w:pPr>
              <w:rPr>
                <w:rFonts w:ascii="Arial Armenian" w:hAnsi="Arial Armenian" w:cs="Arial"/>
                <w:sz w:val="20"/>
                <w:szCs w:val="20"/>
              </w:rPr>
            </w:pPr>
          </w:p>
        </w:tc>
      </w:tr>
      <w:tr w:rsidR="00DA282A" w:rsidRPr="007B08C2" w14:paraId="4D2D919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FD5778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B56589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A928D9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50001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F1FC7A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13AF09E" w14:textId="77777777" w:rsidR="00DA282A" w:rsidRPr="007B08C2" w:rsidRDefault="00DA282A" w:rsidP="00F1441D">
            <w:pPr>
              <w:rPr>
                <w:rFonts w:ascii="Arial Armenian" w:hAnsi="Arial Armenian" w:cs="Arial"/>
                <w:sz w:val="20"/>
                <w:szCs w:val="20"/>
              </w:rPr>
            </w:pPr>
          </w:p>
        </w:tc>
      </w:tr>
      <w:tr w:rsidR="00DA282A" w:rsidRPr="007B08C2" w14:paraId="1EA9C1A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83871C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870DB1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92FE3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2F688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BCA209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45226DD" w14:textId="77777777" w:rsidR="00DA282A" w:rsidRPr="007B08C2" w:rsidRDefault="00DA282A" w:rsidP="00F1441D">
            <w:pPr>
              <w:rPr>
                <w:rFonts w:ascii="Arial Armenian" w:hAnsi="Arial Armenian" w:cs="Arial"/>
                <w:sz w:val="20"/>
                <w:szCs w:val="20"/>
              </w:rPr>
            </w:pPr>
          </w:p>
        </w:tc>
      </w:tr>
      <w:tr w:rsidR="00DA282A" w:rsidRPr="007B08C2" w14:paraId="60F59E03"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76130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9C5EA8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Снос</w:t>
            </w:r>
            <w:r w:rsidRPr="007B08C2">
              <w:rPr>
                <w:rFonts w:ascii="Arial Armenian" w:hAnsi="Arial Armenian" w:cs="Arial"/>
                <w:sz w:val="16"/>
                <w:szCs w:val="16"/>
              </w:rPr>
              <w:t xml:space="preserve"> </w:t>
            </w:r>
            <w:r w:rsidRPr="007B08C2">
              <w:rPr>
                <w:rFonts w:ascii="Calibri" w:hAnsi="Calibri" w:cs="Calibri"/>
                <w:sz w:val="16"/>
                <w:szCs w:val="16"/>
              </w:rPr>
              <w:t>гравийных</w:t>
            </w:r>
            <w:r w:rsidRPr="007B08C2">
              <w:rPr>
                <w:rFonts w:ascii="Arial Armenian" w:hAnsi="Arial Armenian" w:cs="Arial"/>
                <w:sz w:val="16"/>
                <w:szCs w:val="16"/>
              </w:rPr>
              <w:t xml:space="preserve"> </w:t>
            </w:r>
            <w:r w:rsidRPr="007B08C2">
              <w:rPr>
                <w:rFonts w:ascii="Calibri" w:hAnsi="Calibri" w:cs="Calibri"/>
                <w:sz w:val="16"/>
                <w:szCs w:val="16"/>
              </w:rPr>
              <w:t>покрытий</w:t>
            </w:r>
            <w:r w:rsidRPr="007B08C2">
              <w:rPr>
                <w:rFonts w:ascii="Arial Armenian" w:hAnsi="Arial Armenian" w:cs="Arial"/>
                <w:sz w:val="16"/>
                <w:szCs w:val="16"/>
              </w:rPr>
              <w:t xml:space="preserve">, </w:t>
            </w:r>
            <w:r w:rsidRPr="007B08C2">
              <w:rPr>
                <w:rFonts w:ascii="Calibri" w:hAnsi="Calibri" w:cs="Calibri"/>
                <w:sz w:val="16"/>
                <w:szCs w:val="16"/>
              </w:rPr>
              <w:t>пропитанных</w:t>
            </w:r>
            <w:r w:rsidRPr="007B08C2">
              <w:rPr>
                <w:rFonts w:ascii="Arial Armenian" w:hAnsi="Arial Armenian" w:cs="Arial"/>
                <w:sz w:val="16"/>
                <w:szCs w:val="16"/>
              </w:rPr>
              <w:t xml:space="preserve"> </w:t>
            </w:r>
            <w:r w:rsidRPr="007B08C2">
              <w:rPr>
                <w:rFonts w:ascii="Calibri" w:hAnsi="Calibri" w:cs="Calibri"/>
                <w:sz w:val="16"/>
                <w:szCs w:val="16"/>
              </w:rPr>
              <w:t>минеральной</w:t>
            </w:r>
            <w:r w:rsidRPr="007B08C2">
              <w:rPr>
                <w:rFonts w:ascii="Arial Armenian" w:hAnsi="Arial Armenian" w:cs="Arial"/>
                <w:sz w:val="16"/>
                <w:szCs w:val="16"/>
              </w:rPr>
              <w:t xml:space="preserve"> </w:t>
            </w:r>
            <w:r w:rsidRPr="007B08C2">
              <w:rPr>
                <w:rFonts w:ascii="Calibri" w:hAnsi="Calibri" w:cs="Calibri"/>
                <w:sz w:val="16"/>
                <w:szCs w:val="16"/>
              </w:rPr>
              <w:t>породой</w:t>
            </w:r>
            <w:r w:rsidRPr="007B08C2">
              <w:rPr>
                <w:rFonts w:ascii="Arial Armenian" w:hAnsi="Arial Armenian" w:cs="Arial"/>
                <w:sz w:val="16"/>
                <w:szCs w:val="16"/>
              </w:rPr>
              <w:t>/</w:t>
            </w:r>
            <w:r w:rsidRPr="007B08C2">
              <w:rPr>
                <w:rFonts w:ascii="Calibri" w:hAnsi="Calibri" w:cs="Calibri"/>
                <w:sz w:val="16"/>
                <w:szCs w:val="16"/>
              </w:rPr>
              <w:t>реконструируемая</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прилегающая</w:t>
            </w:r>
            <w:r w:rsidRPr="007B08C2">
              <w:rPr>
                <w:rFonts w:ascii="Arial Armenian" w:hAnsi="Arial Armenian" w:cs="Arial"/>
                <w:sz w:val="16"/>
                <w:szCs w:val="16"/>
              </w:rPr>
              <w:t xml:space="preserve"> </w:t>
            </w:r>
            <w:r w:rsidRPr="007B08C2">
              <w:rPr>
                <w:rFonts w:ascii="Calibri" w:hAnsi="Calibri" w:cs="Calibri"/>
                <w:sz w:val="16"/>
                <w:szCs w:val="16"/>
              </w:rPr>
              <w:t>территория</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C44E2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F6548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16,20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E169C2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0,92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470A84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14,86</w:t>
            </w:r>
          </w:p>
        </w:tc>
      </w:tr>
      <w:tr w:rsidR="00DA282A" w:rsidRPr="007B08C2" w14:paraId="355DC80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9BBC59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397E5E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5CBE8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05ACB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EC09FE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EC2770B" w14:textId="77777777" w:rsidR="00DA282A" w:rsidRPr="007B08C2" w:rsidRDefault="00DA282A" w:rsidP="00F1441D">
            <w:pPr>
              <w:rPr>
                <w:rFonts w:ascii="Arial Armenian" w:hAnsi="Arial Armenian" w:cs="Arial"/>
                <w:sz w:val="20"/>
                <w:szCs w:val="20"/>
              </w:rPr>
            </w:pPr>
          </w:p>
        </w:tc>
      </w:tr>
      <w:tr w:rsidR="00DA282A" w:rsidRPr="007B08C2" w14:paraId="6E242D9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9CF5EB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371E98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189F5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FA6528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B9EC0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9A0853D" w14:textId="77777777" w:rsidR="00DA282A" w:rsidRPr="007B08C2" w:rsidRDefault="00DA282A" w:rsidP="00F1441D">
            <w:pPr>
              <w:rPr>
                <w:rFonts w:ascii="Arial Armenian" w:hAnsi="Arial Armenian" w:cs="Arial"/>
                <w:sz w:val="20"/>
                <w:szCs w:val="20"/>
              </w:rPr>
            </w:pPr>
          </w:p>
        </w:tc>
      </w:tr>
      <w:tr w:rsidR="00DA282A" w:rsidRPr="007B08C2" w14:paraId="5BEF4C1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CF57E5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0FD18A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8A70C3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B8D771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D1DD17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BFAB499" w14:textId="77777777" w:rsidR="00DA282A" w:rsidRPr="007B08C2" w:rsidRDefault="00DA282A" w:rsidP="00F1441D">
            <w:pPr>
              <w:rPr>
                <w:rFonts w:ascii="Arial Armenian" w:hAnsi="Arial Armenian" w:cs="Arial"/>
                <w:sz w:val="20"/>
                <w:szCs w:val="20"/>
              </w:rPr>
            </w:pPr>
          </w:p>
        </w:tc>
      </w:tr>
      <w:tr w:rsidR="00DA282A" w:rsidRPr="007B08C2" w14:paraId="06BF33C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46E79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92F98D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Снос</w:t>
            </w:r>
            <w:r w:rsidRPr="007B08C2">
              <w:rPr>
                <w:rFonts w:ascii="Arial Armenian" w:hAnsi="Arial Armenian" w:cs="Arial"/>
                <w:sz w:val="16"/>
                <w:szCs w:val="16"/>
              </w:rPr>
              <w:t>/</w:t>
            </w:r>
            <w:r w:rsidRPr="007B08C2">
              <w:rPr>
                <w:rFonts w:ascii="Calibri" w:hAnsi="Calibri" w:cs="Calibri"/>
                <w:sz w:val="16"/>
                <w:szCs w:val="16"/>
              </w:rPr>
              <w:t>частичный</w:t>
            </w:r>
            <w:r w:rsidRPr="007B08C2">
              <w:rPr>
                <w:rFonts w:ascii="Arial Armenian" w:hAnsi="Arial Armenian" w:cs="Arial"/>
                <w:sz w:val="16"/>
                <w:szCs w:val="16"/>
              </w:rPr>
              <w:t>/</w:t>
            </w:r>
            <w:r w:rsidRPr="007B08C2">
              <w:rPr>
                <w:rFonts w:ascii="Calibri" w:hAnsi="Calibri" w:cs="Calibri"/>
                <w:sz w:val="16"/>
                <w:szCs w:val="16"/>
              </w:rPr>
              <w:t>осторожный</w:t>
            </w:r>
            <w:r w:rsidRPr="007B08C2">
              <w:rPr>
                <w:rFonts w:ascii="Arial Armenian" w:hAnsi="Arial Armenian" w:cs="Arial"/>
                <w:sz w:val="16"/>
                <w:szCs w:val="16"/>
              </w:rPr>
              <w:t xml:space="preserve"> </w:t>
            </w:r>
            <w:r w:rsidRPr="007B08C2">
              <w:rPr>
                <w:rFonts w:ascii="Calibri" w:hAnsi="Calibri" w:cs="Calibri"/>
                <w:sz w:val="16"/>
                <w:szCs w:val="16"/>
              </w:rPr>
              <w:t>снос</w:t>
            </w:r>
            <w:r w:rsidRPr="007B08C2">
              <w:rPr>
                <w:rFonts w:ascii="Arial Armenian" w:hAnsi="Arial Armenian" w:cs="Arial"/>
                <w:sz w:val="16"/>
                <w:szCs w:val="16"/>
              </w:rPr>
              <w:t xml:space="preserve"> </w:t>
            </w:r>
            <w:r w:rsidRPr="007B08C2">
              <w:rPr>
                <w:rFonts w:ascii="Calibri" w:hAnsi="Calibri" w:cs="Calibri"/>
                <w:sz w:val="16"/>
                <w:szCs w:val="16"/>
              </w:rPr>
              <w:t>существующей</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стены</w:t>
            </w:r>
            <w:r w:rsidRPr="007B08C2">
              <w:rPr>
                <w:rFonts w:ascii="Arial Armenian" w:hAnsi="Arial Armenian" w:cs="Arial"/>
                <w:sz w:val="16"/>
                <w:szCs w:val="16"/>
              </w:rPr>
              <w:t xml:space="preserve"> </w:t>
            </w:r>
            <w:r w:rsidRPr="007B08C2">
              <w:rPr>
                <w:rFonts w:ascii="Calibri" w:hAnsi="Calibri" w:cs="Calibri"/>
                <w:sz w:val="16"/>
                <w:szCs w:val="16"/>
              </w:rPr>
              <w:t>для</w:t>
            </w:r>
            <w:r w:rsidRPr="007B08C2">
              <w:rPr>
                <w:rFonts w:ascii="Arial Armenian" w:hAnsi="Arial Armenian" w:cs="Arial"/>
                <w:sz w:val="16"/>
                <w:szCs w:val="16"/>
              </w:rPr>
              <w:t xml:space="preserve"> </w:t>
            </w:r>
            <w:r w:rsidRPr="007B08C2">
              <w:rPr>
                <w:rFonts w:ascii="Calibri" w:hAnsi="Calibri" w:cs="Calibri"/>
                <w:sz w:val="16"/>
                <w:szCs w:val="16"/>
              </w:rPr>
              <w:t>укрепления</w:t>
            </w:r>
            <w:r w:rsidRPr="007B08C2">
              <w:rPr>
                <w:rFonts w:ascii="Arial Armenian" w:hAnsi="Arial Armenian" w:cs="Arial"/>
                <w:sz w:val="16"/>
                <w:szCs w:val="16"/>
              </w:rPr>
              <w:t xml:space="preserve"> </w:t>
            </w:r>
            <w:r w:rsidRPr="007B08C2">
              <w:rPr>
                <w:rFonts w:ascii="Calibri" w:hAnsi="Calibri" w:cs="Calibri"/>
                <w:sz w:val="16"/>
                <w:szCs w:val="16"/>
              </w:rPr>
              <w:t>новой</w:t>
            </w:r>
            <w:r w:rsidRPr="007B08C2">
              <w:rPr>
                <w:rFonts w:ascii="Arial Armenian" w:hAnsi="Arial Armenian" w:cs="Arial"/>
                <w:sz w:val="16"/>
                <w:szCs w:val="16"/>
              </w:rPr>
              <w:t xml:space="preserve"> </w:t>
            </w:r>
            <w:r w:rsidRPr="007B08C2">
              <w:rPr>
                <w:rFonts w:ascii="Calibri" w:hAnsi="Calibri" w:cs="Calibri"/>
                <w:sz w:val="16"/>
                <w:szCs w:val="16"/>
              </w:rPr>
              <w:t>бетонной</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стеной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08770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CA52F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13,40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1DD429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04F8C1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16,44</w:t>
            </w:r>
          </w:p>
        </w:tc>
      </w:tr>
      <w:tr w:rsidR="00DA282A" w:rsidRPr="007B08C2" w14:paraId="4B04CF8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031AA0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C542C1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2B63F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A6C1C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B64372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EA56AF4" w14:textId="77777777" w:rsidR="00DA282A" w:rsidRPr="007B08C2" w:rsidRDefault="00DA282A" w:rsidP="00F1441D">
            <w:pPr>
              <w:rPr>
                <w:rFonts w:ascii="Arial Armenian" w:hAnsi="Arial Armenian" w:cs="Arial"/>
                <w:sz w:val="20"/>
                <w:szCs w:val="20"/>
              </w:rPr>
            </w:pPr>
          </w:p>
        </w:tc>
      </w:tr>
      <w:tr w:rsidR="00DA282A" w:rsidRPr="007B08C2" w14:paraId="4FC76C9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29B6E4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FE25EA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5603B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DA1FD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B0414B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69C286C" w14:textId="77777777" w:rsidR="00DA282A" w:rsidRPr="007B08C2" w:rsidRDefault="00DA282A" w:rsidP="00F1441D">
            <w:pPr>
              <w:rPr>
                <w:rFonts w:ascii="Arial Armenian" w:hAnsi="Arial Armenian" w:cs="Arial"/>
                <w:sz w:val="20"/>
                <w:szCs w:val="20"/>
              </w:rPr>
            </w:pPr>
          </w:p>
        </w:tc>
      </w:tr>
      <w:tr w:rsidR="00DA282A" w:rsidRPr="007B08C2" w14:paraId="44C1FB9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09D768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3DA0B0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E6563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86AF8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B07F02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A9517E1" w14:textId="77777777" w:rsidR="00DA282A" w:rsidRPr="007B08C2" w:rsidRDefault="00DA282A" w:rsidP="00F1441D">
            <w:pPr>
              <w:rPr>
                <w:rFonts w:ascii="Arial Armenian" w:hAnsi="Arial Armenian" w:cs="Arial"/>
                <w:sz w:val="20"/>
                <w:szCs w:val="20"/>
              </w:rPr>
            </w:pPr>
          </w:p>
        </w:tc>
      </w:tr>
      <w:tr w:rsidR="00DA282A" w:rsidRPr="007B08C2" w14:paraId="732E1A52"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DCA1A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0B322B1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Снос</w:t>
            </w:r>
            <w:r w:rsidRPr="007B08C2">
              <w:rPr>
                <w:rFonts w:ascii="Arial Armenian" w:hAnsi="Arial Armenian" w:cs="Arial"/>
                <w:sz w:val="16"/>
                <w:szCs w:val="16"/>
              </w:rPr>
              <w:t xml:space="preserve"> </w:t>
            </w:r>
            <w:r w:rsidRPr="007B08C2">
              <w:rPr>
                <w:rFonts w:ascii="Calibri" w:hAnsi="Calibri" w:cs="Calibri"/>
                <w:sz w:val="16"/>
                <w:szCs w:val="16"/>
              </w:rPr>
              <w:t>бетонных</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подпорных</w:t>
            </w:r>
            <w:r w:rsidRPr="007B08C2">
              <w:rPr>
                <w:rFonts w:ascii="Arial Armenian" w:hAnsi="Arial Armenian" w:cs="Arial"/>
                <w:sz w:val="16"/>
                <w:szCs w:val="16"/>
              </w:rPr>
              <w:t xml:space="preserve"> </w:t>
            </w:r>
            <w:r w:rsidRPr="007B08C2">
              <w:rPr>
                <w:rFonts w:ascii="Calibri" w:hAnsi="Calibri" w:cs="Calibri"/>
                <w:sz w:val="16"/>
                <w:szCs w:val="16"/>
              </w:rPr>
              <w:t>стенок</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AB8CF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64A918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3,90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5BDC6A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26,59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C7BC47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103,69</w:t>
            </w:r>
          </w:p>
        </w:tc>
      </w:tr>
      <w:tr w:rsidR="00DA282A" w:rsidRPr="007B08C2" w14:paraId="0E0D4E7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AB4A1F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EB75DD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B97253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07CA13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8410E0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C3D69E" w14:textId="77777777" w:rsidR="00DA282A" w:rsidRPr="007B08C2" w:rsidRDefault="00DA282A" w:rsidP="00F1441D">
            <w:pPr>
              <w:rPr>
                <w:rFonts w:ascii="Arial Armenian" w:hAnsi="Arial Armenian" w:cs="Arial"/>
                <w:sz w:val="20"/>
                <w:szCs w:val="20"/>
              </w:rPr>
            </w:pPr>
          </w:p>
        </w:tc>
      </w:tr>
      <w:tr w:rsidR="00DA282A" w:rsidRPr="007B08C2" w14:paraId="7EFF7E3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F8796E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FB5D35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78C6B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D6CDAF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418DFE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952F7F6" w14:textId="77777777" w:rsidR="00DA282A" w:rsidRPr="007B08C2" w:rsidRDefault="00DA282A" w:rsidP="00F1441D">
            <w:pPr>
              <w:rPr>
                <w:rFonts w:ascii="Arial Armenian" w:hAnsi="Arial Armenian" w:cs="Arial"/>
                <w:sz w:val="20"/>
                <w:szCs w:val="20"/>
              </w:rPr>
            </w:pPr>
          </w:p>
        </w:tc>
      </w:tr>
      <w:tr w:rsidR="00DA282A" w:rsidRPr="007B08C2" w14:paraId="4C30676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A99184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4E4667F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0E48D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50D341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69494B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D1B5247" w14:textId="77777777" w:rsidR="00DA282A" w:rsidRPr="007B08C2" w:rsidRDefault="00DA282A" w:rsidP="00F1441D">
            <w:pPr>
              <w:rPr>
                <w:rFonts w:ascii="Arial Armenian" w:hAnsi="Arial Armenian" w:cs="Arial"/>
                <w:sz w:val="20"/>
                <w:szCs w:val="20"/>
              </w:rPr>
            </w:pPr>
          </w:p>
        </w:tc>
      </w:tr>
      <w:tr w:rsidR="00DA282A" w:rsidRPr="007B08C2" w14:paraId="1D4DE1F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FBACC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0D1FA69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Демонтаж</w:t>
            </w:r>
            <w:r w:rsidRPr="007B08C2">
              <w:rPr>
                <w:rFonts w:ascii="Arial Armenian" w:hAnsi="Arial Armenian" w:cs="Arial"/>
                <w:sz w:val="16"/>
                <w:szCs w:val="16"/>
              </w:rPr>
              <w:t xml:space="preserve"> </w:t>
            </w:r>
            <w:r w:rsidRPr="007B08C2">
              <w:rPr>
                <w:rFonts w:ascii="Calibri" w:hAnsi="Calibri" w:cs="Calibri"/>
                <w:sz w:val="16"/>
                <w:szCs w:val="16"/>
              </w:rPr>
              <w:t>металлических</w:t>
            </w:r>
            <w:r w:rsidRPr="007B08C2">
              <w:rPr>
                <w:rFonts w:ascii="Arial Armenian" w:hAnsi="Arial Armenian" w:cs="Arial"/>
                <w:sz w:val="16"/>
                <w:szCs w:val="16"/>
              </w:rPr>
              <w:t xml:space="preserve"> </w:t>
            </w:r>
            <w:r w:rsidRPr="007B08C2">
              <w:rPr>
                <w:rFonts w:ascii="Calibri" w:hAnsi="Calibri" w:cs="Calibri"/>
                <w:sz w:val="16"/>
                <w:szCs w:val="16"/>
              </w:rPr>
              <w:t>труб</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4671C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387BC5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104,0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951B97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0,39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F44CBD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40,51</w:t>
            </w:r>
          </w:p>
        </w:tc>
      </w:tr>
      <w:tr w:rsidR="00DA282A" w:rsidRPr="007B08C2" w14:paraId="121FDD1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FE34E5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5E408E7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DA6033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4D5E6E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D077C3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3342297" w14:textId="77777777" w:rsidR="00DA282A" w:rsidRPr="007B08C2" w:rsidRDefault="00DA282A" w:rsidP="00F1441D">
            <w:pPr>
              <w:rPr>
                <w:rFonts w:ascii="Arial Armenian" w:hAnsi="Arial Armenian" w:cs="Arial"/>
                <w:sz w:val="20"/>
                <w:szCs w:val="20"/>
              </w:rPr>
            </w:pPr>
          </w:p>
        </w:tc>
      </w:tr>
      <w:tr w:rsidR="00DA282A" w:rsidRPr="007B08C2" w14:paraId="64F85CF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B7173D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A764A6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71089D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085AB4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309251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0E03905" w14:textId="77777777" w:rsidR="00DA282A" w:rsidRPr="007B08C2" w:rsidRDefault="00DA282A" w:rsidP="00F1441D">
            <w:pPr>
              <w:rPr>
                <w:rFonts w:ascii="Arial Armenian" w:hAnsi="Arial Armenian" w:cs="Arial"/>
                <w:sz w:val="20"/>
                <w:szCs w:val="20"/>
              </w:rPr>
            </w:pPr>
          </w:p>
        </w:tc>
      </w:tr>
      <w:tr w:rsidR="00DA282A" w:rsidRPr="007B08C2" w14:paraId="756FFDC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7135C2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CC317A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36EAF6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84B6DB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0BDC06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A8B19F7" w14:textId="77777777" w:rsidR="00DA282A" w:rsidRPr="007B08C2" w:rsidRDefault="00DA282A" w:rsidP="00F1441D">
            <w:pPr>
              <w:rPr>
                <w:rFonts w:ascii="Arial Armenian" w:hAnsi="Arial Armenian" w:cs="Arial"/>
                <w:sz w:val="20"/>
                <w:szCs w:val="20"/>
              </w:rPr>
            </w:pPr>
          </w:p>
        </w:tc>
      </w:tr>
      <w:tr w:rsidR="00DA282A" w:rsidRPr="007B08C2" w14:paraId="2E2973D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68C9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2FFD71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вывоз</w:t>
            </w:r>
            <w:r w:rsidRPr="007B08C2">
              <w:rPr>
                <w:rFonts w:ascii="Arial Armenian" w:hAnsi="Arial Armenian" w:cs="Arial"/>
                <w:sz w:val="16"/>
                <w:szCs w:val="16"/>
              </w:rPr>
              <w:t xml:space="preserve"> </w:t>
            </w:r>
            <w:r w:rsidRPr="007B08C2">
              <w:rPr>
                <w:rFonts w:ascii="Calibri" w:hAnsi="Calibri" w:cs="Calibri"/>
                <w:sz w:val="16"/>
                <w:szCs w:val="16"/>
              </w:rPr>
              <w:t>строительного</w:t>
            </w:r>
            <w:r w:rsidRPr="007B08C2">
              <w:rPr>
                <w:rFonts w:ascii="Arial Armenian" w:hAnsi="Arial Armenian" w:cs="Arial"/>
                <w:sz w:val="16"/>
                <w:szCs w:val="16"/>
              </w:rPr>
              <w:t xml:space="preserve"> </w:t>
            </w:r>
            <w:r w:rsidRPr="007B08C2">
              <w:rPr>
                <w:rFonts w:ascii="Calibri" w:hAnsi="Calibri" w:cs="Calibri"/>
                <w:sz w:val="16"/>
                <w:szCs w:val="16"/>
              </w:rPr>
              <w:t>мусора</w:t>
            </w:r>
            <w:r w:rsidRPr="007B08C2">
              <w:rPr>
                <w:rFonts w:ascii="Arial Armenian" w:hAnsi="Arial Armenian" w:cs="Arial"/>
                <w:sz w:val="16"/>
                <w:szCs w:val="16"/>
              </w:rPr>
              <w:t xml:space="preserve">, </w:t>
            </w:r>
            <w:r w:rsidRPr="007B08C2">
              <w:rPr>
                <w:rFonts w:ascii="Calibri" w:hAnsi="Calibri" w:cs="Calibri"/>
                <w:sz w:val="16"/>
                <w:szCs w:val="16"/>
              </w:rPr>
              <w:t>погрузка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самосвалы</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транспорт</w:t>
            </w:r>
            <w:r w:rsidRPr="007B08C2">
              <w:rPr>
                <w:rFonts w:ascii="Arial Armenian" w:hAnsi="Arial Armenian" w:cs="Arial"/>
                <w:sz w:val="16"/>
                <w:szCs w:val="16"/>
              </w:rPr>
              <w:t xml:space="preserve"> 13 </w:t>
            </w:r>
            <w:r w:rsidRPr="007B08C2">
              <w:rPr>
                <w:rFonts w:ascii="Calibri" w:hAnsi="Calibri" w:cs="Calibri"/>
                <w:sz w:val="16"/>
                <w:szCs w:val="16"/>
              </w:rPr>
              <w:t>км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EC06D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D0473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377,52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949F22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4DAEFA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1762,55</w:t>
            </w:r>
          </w:p>
        </w:tc>
      </w:tr>
      <w:tr w:rsidR="00DA282A" w:rsidRPr="007B08C2" w14:paraId="6FDAFAA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74E27E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C5E454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9485A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D7BE0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AA2813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742FC6F" w14:textId="77777777" w:rsidR="00DA282A" w:rsidRPr="007B08C2" w:rsidRDefault="00DA282A" w:rsidP="00F1441D">
            <w:pPr>
              <w:rPr>
                <w:rFonts w:ascii="Arial Armenian" w:hAnsi="Arial Armenian" w:cs="Arial"/>
                <w:sz w:val="20"/>
                <w:szCs w:val="20"/>
              </w:rPr>
            </w:pPr>
          </w:p>
        </w:tc>
      </w:tr>
      <w:tr w:rsidR="00DA282A" w:rsidRPr="007B08C2" w14:paraId="3733BE8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ECF9C3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DA883A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D08FA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24445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A5EF12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7558748" w14:textId="77777777" w:rsidR="00DA282A" w:rsidRPr="007B08C2" w:rsidRDefault="00DA282A" w:rsidP="00F1441D">
            <w:pPr>
              <w:rPr>
                <w:rFonts w:ascii="Arial Armenian" w:hAnsi="Arial Armenian" w:cs="Arial"/>
                <w:sz w:val="20"/>
                <w:szCs w:val="20"/>
              </w:rPr>
            </w:pPr>
          </w:p>
        </w:tc>
      </w:tr>
      <w:tr w:rsidR="00DA282A" w:rsidRPr="007B08C2" w14:paraId="5C5B0C6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720438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BCBD57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C8B88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5CEB4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7BA54B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250AF1F" w14:textId="77777777" w:rsidR="00DA282A" w:rsidRPr="007B08C2" w:rsidRDefault="00DA282A" w:rsidP="00F1441D">
            <w:pPr>
              <w:rPr>
                <w:rFonts w:ascii="Arial Armenian" w:hAnsi="Arial Armenian" w:cs="Arial"/>
                <w:sz w:val="20"/>
                <w:szCs w:val="20"/>
              </w:rPr>
            </w:pPr>
          </w:p>
        </w:tc>
      </w:tr>
      <w:tr w:rsidR="00DA282A" w:rsidRPr="007B08C2" w14:paraId="64A0A32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BF7CAF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C318599"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2DF16B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3769BE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2846F243"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4C8C0FE"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2415,62</w:t>
            </w:r>
          </w:p>
        </w:tc>
      </w:tr>
      <w:tr w:rsidR="00DA282A" w:rsidRPr="007B08C2" w14:paraId="170731F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19F983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2A00EC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65135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A2A98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44E3BC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857AFFC" w14:textId="77777777" w:rsidR="00DA282A" w:rsidRPr="007B08C2" w:rsidRDefault="00DA282A" w:rsidP="00F1441D">
            <w:pPr>
              <w:rPr>
                <w:rFonts w:ascii="Arial Armenian" w:hAnsi="Arial Armenian" w:cs="Arial"/>
                <w:b/>
                <w:bCs/>
                <w:sz w:val="16"/>
                <w:szCs w:val="16"/>
              </w:rPr>
            </w:pPr>
          </w:p>
        </w:tc>
      </w:tr>
      <w:tr w:rsidR="00DA282A" w:rsidRPr="007B08C2" w14:paraId="2A3EE21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A1474E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DD6514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FA19C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BC4F4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D39F1B1"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F9F528" w14:textId="77777777" w:rsidR="00DA282A" w:rsidRPr="007B08C2" w:rsidRDefault="00DA282A" w:rsidP="00F1441D">
            <w:pPr>
              <w:rPr>
                <w:rFonts w:ascii="Arial Armenian" w:hAnsi="Arial Armenian" w:cs="Arial"/>
                <w:b/>
                <w:bCs/>
                <w:sz w:val="16"/>
                <w:szCs w:val="16"/>
              </w:rPr>
            </w:pPr>
          </w:p>
        </w:tc>
      </w:tr>
      <w:tr w:rsidR="00DA282A" w:rsidRPr="007B08C2" w14:paraId="1FC6AE4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973542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87156C7"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F1B09F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5A951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D15471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4558471" w14:textId="77777777" w:rsidR="00DA282A" w:rsidRPr="007B08C2" w:rsidRDefault="00DA282A" w:rsidP="00F1441D">
            <w:pPr>
              <w:rPr>
                <w:rFonts w:ascii="Arial Armenian" w:hAnsi="Arial Armenian" w:cs="Arial"/>
                <w:b/>
                <w:bCs/>
                <w:sz w:val="16"/>
                <w:szCs w:val="16"/>
              </w:rPr>
            </w:pPr>
          </w:p>
        </w:tc>
      </w:tr>
      <w:tr w:rsidR="00DA282A" w:rsidRPr="007B08C2" w14:paraId="1297501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418C1B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4CC8735"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56BF48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99033E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C234D53"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15A5C64"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13,30%</w:t>
            </w:r>
          </w:p>
        </w:tc>
      </w:tr>
      <w:tr w:rsidR="00DA282A" w:rsidRPr="007B08C2" w14:paraId="1640240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1E8E53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EAF2F4C"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1B6642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D2D1B9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882728"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052DEF4" w14:textId="77777777" w:rsidR="00DA282A" w:rsidRPr="007B08C2" w:rsidRDefault="00DA282A" w:rsidP="00F1441D">
            <w:pPr>
              <w:rPr>
                <w:rFonts w:ascii="Arial Armenian" w:hAnsi="Arial Armenian" w:cs="Arial"/>
                <w:b/>
                <w:bCs/>
                <w:sz w:val="16"/>
                <w:szCs w:val="16"/>
              </w:rPr>
            </w:pPr>
          </w:p>
        </w:tc>
      </w:tr>
      <w:tr w:rsidR="00DA282A" w:rsidRPr="007B08C2" w14:paraId="69C2C96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5B34E9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ADB41E9"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7C6AE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1ED36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1A1C175"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5877C91" w14:textId="77777777" w:rsidR="00DA282A" w:rsidRPr="007B08C2" w:rsidRDefault="00DA282A" w:rsidP="00F1441D">
            <w:pPr>
              <w:rPr>
                <w:rFonts w:ascii="Arial Armenian" w:hAnsi="Arial Armenian" w:cs="Arial"/>
                <w:b/>
                <w:bCs/>
                <w:sz w:val="16"/>
                <w:szCs w:val="16"/>
              </w:rPr>
            </w:pPr>
          </w:p>
        </w:tc>
      </w:tr>
      <w:tr w:rsidR="00DA282A" w:rsidRPr="007B08C2" w14:paraId="0EF3A46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0B6331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8D2C0B1"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36F6C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A61E2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2DF097E"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17C0C61" w14:textId="77777777" w:rsidR="00DA282A" w:rsidRPr="007B08C2" w:rsidRDefault="00DA282A" w:rsidP="00F1441D">
            <w:pPr>
              <w:rPr>
                <w:rFonts w:ascii="Arial Armenian" w:hAnsi="Arial Armenian" w:cs="Arial"/>
                <w:b/>
                <w:bCs/>
                <w:sz w:val="16"/>
                <w:szCs w:val="16"/>
              </w:rPr>
            </w:pPr>
          </w:p>
        </w:tc>
      </w:tr>
      <w:tr w:rsidR="00DA282A" w:rsidRPr="007B08C2" w14:paraId="488DE081"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F6E1F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1482201"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sz w:val="16"/>
                <w:szCs w:val="16"/>
                <w:u w:val="single"/>
              </w:rPr>
              <w:br/>
            </w:r>
            <w:r w:rsidRPr="007B08C2">
              <w:rPr>
                <w:rFonts w:ascii="Calibri" w:hAnsi="Calibri" w:cs="Calibri"/>
                <w:b/>
                <w:bCs/>
                <w:sz w:val="16"/>
                <w:szCs w:val="16"/>
                <w:u w:val="single"/>
              </w:rPr>
              <w:t>Строительные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работы</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74D4AF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4158E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4FB96F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2DC4D4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05AC5B0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5EA9FC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500C394"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595BCB4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92135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BFD0BC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5B9D850" w14:textId="77777777" w:rsidR="00DA282A" w:rsidRPr="007B08C2" w:rsidRDefault="00DA282A" w:rsidP="00F1441D">
            <w:pPr>
              <w:rPr>
                <w:rFonts w:ascii="Arial Armenian" w:hAnsi="Arial Armenian" w:cs="Arial"/>
                <w:sz w:val="20"/>
                <w:szCs w:val="20"/>
              </w:rPr>
            </w:pPr>
          </w:p>
        </w:tc>
      </w:tr>
      <w:tr w:rsidR="00DA282A" w:rsidRPr="007B08C2" w14:paraId="7349D53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2D70A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A470D89"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02DEFEF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E7F41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08AFBB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EE71CD5" w14:textId="77777777" w:rsidR="00DA282A" w:rsidRPr="007B08C2" w:rsidRDefault="00DA282A" w:rsidP="00F1441D">
            <w:pPr>
              <w:rPr>
                <w:rFonts w:ascii="Arial Armenian" w:hAnsi="Arial Armenian" w:cs="Arial"/>
                <w:sz w:val="20"/>
                <w:szCs w:val="20"/>
              </w:rPr>
            </w:pPr>
          </w:p>
        </w:tc>
      </w:tr>
      <w:tr w:rsidR="00DA282A" w:rsidRPr="007B08C2" w14:paraId="6EB848E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284B36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7E296BC"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7ABD85E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3C8014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E610E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7226CE5" w14:textId="77777777" w:rsidR="00DA282A" w:rsidRPr="007B08C2" w:rsidRDefault="00DA282A" w:rsidP="00F1441D">
            <w:pPr>
              <w:rPr>
                <w:rFonts w:ascii="Arial Armenian" w:hAnsi="Arial Armenian" w:cs="Arial"/>
                <w:sz w:val="20"/>
                <w:szCs w:val="20"/>
              </w:rPr>
            </w:pPr>
          </w:p>
        </w:tc>
      </w:tr>
      <w:tr w:rsidR="00DA282A" w:rsidRPr="007B08C2" w14:paraId="443E8DFA"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D1E39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514121C"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sz w:val="16"/>
                <w:szCs w:val="16"/>
                <w:u w:val="single"/>
              </w:rPr>
              <w:br/>
            </w:r>
            <w:r w:rsidRPr="007B08C2">
              <w:rPr>
                <w:rFonts w:ascii="Calibri" w:hAnsi="Calibri" w:cs="Calibri"/>
                <w:b/>
                <w:bCs/>
                <w:sz w:val="16"/>
                <w:szCs w:val="16"/>
                <w:u w:val="single"/>
              </w:rPr>
              <w:t>Новая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подпорная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стена</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из</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ж</w:t>
            </w:r>
            <w:r w:rsidRPr="007B08C2">
              <w:rPr>
                <w:rFonts w:ascii="Arial Armenian" w:hAnsi="Arial Armenian" w:cs="Arial"/>
                <w:b/>
                <w:bCs/>
                <w:sz w:val="16"/>
                <w:szCs w:val="16"/>
                <w:u w:val="single"/>
              </w:rPr>
              <w:t>/</w:t>
            </w:r>
            <w:r w:rsidRPr="007B08C2">
              <w:rPr>
                <w:rFonts w:ascii="Calibri" w:hAnsi="Calibri" w:cs="Calibri"/>
                <w:b/>
                <w:bCs/>
                <w:sz w:val="16"/>
                <w:szCs w:val="16"/>
                <w:u w:val="single"/>
              </w:rPr>
              <w:t>бетона</w:t>
            </w:r>
            <w:r w:rsidRPr="007B08C2">
              <w:rPr>
                <w:rFonts w:ascii="Arial Armenian" w:hAnsi="Arial Armenian" w:cs="Arial"/>
                <w:b/>
                <w:bCs/>
                <w:sz w:val="16"/>
                <w:szCs w:val="16"/>
                <w:u w:val="single"/>
              </w:rPr>
              <w:br/>
            </w:r>
            <w:r w:rsidRPr="007B08C2">
              <w:rPr>
                <w:rFonts w:ascii="Calibri" w:hAnsi="Calibri" w:cs="Calibri"/>
                <w:b/>
                <w:bCs/>
                <w:sz w:val="16"/>
                <w:szCs w:val="16"/>
                <w:u w:val="single"/>
              </w:rPr>
              <w:t>высота</w:t>
            </w:r>
            <w:r w:rsidRPr="007B08C2">
              <w:rPr>
                <w:rFonts w:ascii="Arial Armenian" w:hAnsi="Arial Armenian" w:cs="Arial"/>
                <w:b/>
                <w:bCs/>
                <w:sz w:val="16"/>
                <w:szCs w:val="16"/>
                <w:u w:val="single"/>
              </w:rPr>
              <w:t xml:space="preserve">=1,2 </w:t>
            </w:r>
            <w:r w:rsidRPr="007B08C2">
              <w:rPr>
                <w:rFonts w:ascii="Calibri" w:hAnsi="Calibri" w:cs="Calibri"/>
                <w:b/>
                <w:bCs/>
                <w:sz w:val="16"/>
                <w:szCs w:val="16"/>
                <w:u w:val="single"/>
              </w:rPr>
              <w:t>м</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E078D3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C271E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898270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01DD9E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45C4195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ED975E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78C0C35"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02BD346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913E5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212974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E419A2A" w14:textId="77777777" w:rsidR="00DA282A" w:rsidRPr="007B08C2" w:rsidRDefault="00DA282A" w:rsidP="00F1441D">
            <w:pPr>
              <w:rPr>
                <w:rFonts w:ascii="Arial Armenian" w:hAnsi="Arial Armenian" w:cs="Arial"/>
                <w:sz w:val="20"/>
                <w:szCs w:val="20"/>
              </w:rPr>
            </w:pPr>
          </w:p>
        </w:tc>
      </w:tr>
      <w:tr w:rsidR="00DA282A" w:rsidRPr="007B08C2" w14:paraId="5DC3770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F0D27E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6BF8D3A"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7D999D2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2F762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CD58A6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72BFE31" w14:textId="77777777" w:rsidR="00DA282A" w:rsidRPr="007B08C2" w:rsidRDefault="00DA282A" w:rsidP="00F1441D">
            <w:pPr>
              <w:rPr>
                <w:rFonts w:ascii="Arial Armenian" w:hAnsi="Arial Armenian" w:cs="Arial"/>
                <w:sz w:val="20"/>
                <w:szCs w:val="20"/>
              </w:rPr>
            </w:pPr>
          </w:p>
        </w:tc>
      </w:tr>
      <w:tr w:rsidR="00DA282A" w:rsidRPr="007B08C2" w14:paraId="1A67327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EBAA14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8CA4184"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1240302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853CA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974109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ACF607" w14:textId="77777777" w:rsidR="00DA282A" w:rsidRPr="007B08C2" w:rsidRDefault="00DA282A" w:rsidP="00F1441D">
            <w:pPr>
              <w:rPr>
                <w:rFonts w:ascii="Arial Armenian" w:hAnsi="Arial Armenian" w:cs="Arial"/>
                <w:sz w:val="20"/>
                <w:szCs w:val="20"/>
              </w:rPr>
            </w:pPr>
          </w:p>
        </w:tc>
      </w:tr>
      <w:tr w:rsidR="00DA282A" w:rsidRPr="007B08C2" w14:paraId="31E376B2"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08343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9C6BBF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механизмом</w:t>
            </w:r>
            <w:r w:rsidRPr="007B08C2">
              <w:rPr>
                <w:rFonts w:ascii="Arial Armenian" w:hAnsi="Arial Armenian" w:cs="Arial"/>
                <w:sz w:val="16"/>
                <w:szCs w:val="16"/>
              </w:rPr>
              <w:t xml:space="preserve">, </w:t>
            </w:r>
            <w:r w:rsidRPr="007B08C2">
              <w:rPr>
                <w:rFonts w:ascii="Calibri" w:hAnsi="Calibri" w:cs="Calibri"/>
                <w:sz w:val="16"/>
                <w:szCs w:val="16"/>
              </w:rPr>
              <w:t>боковая</w:t>
            </w:r>
            <w:r w:rsidRPr="007B08C2">
              <w:rPr>
                <w:rFonts w:ascii="Arial Armenian" w:hAnsi="Arial Armenian" w:cs="Arial"/>
                <w:sz w:val="16"/>
                <w:szCs w:val="16"/>
              </w:rPr>
              <w:t xml:space="preserve"> </w:t>
            </w:r>
            <w:r w:rsidRPr="007B08C2">
              <w:rPr>
                <w:rFonts w:ascii="Calibri" w:hAnsi="Calibri" w:cs="Calibri"/>
                <w:sz w:val="16"/>
                <w:szCs w:val="16"/>
              </w:rPr>
              <w:t>загрузка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25410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83D7F8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33</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A51C517"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0,65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E02F0F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21,66</w:t>
            </w:r>
          </w:p>
        </w:tc>
      </w:tr>
      <w:tr w:rsidR="00DA282A" w:rsidRPr="007B08C2" w14:paraId="0FF55BB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E4D564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7F3531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C81BE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E473A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E364AC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3DF7E18" w14:textId="77777777" w:rsidR="00DA282A" w:rsidRPr="007B08C2" w:rsidRDefault="00DA282A" w:rsidP="00F1441D">
            <w:pPr>
              <w:rPr>
                <w:rFonts w:ascii="Arial Armenian" w:hAnsi="Arial Armenian" w:cs="Arial"/>
                <w:sz w:val="20"/>
                <w:szCs w:val="20"/>
              </w:rPr>
            </w:pPr>
          </w:p>
        </w:tc>
      </w:tr>
      <w:tr w:rsidR="00DA282A" w:rsidRPr="007B08C2" w14:paraId="0B060F4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2CBBAF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CD086D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D2FD7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53949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C77C86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A4F308B" w14:textId="77777777" w:rsidR="00DA282A" w:rsidRPr="007B08C2" w:rsidRDefault="00DA282A" w:rsidP="00F1441D">
            <w:pPr>
              <w:rPr>
                <w:rFonts w:ascii="Arial Armenian" w:hAnsi="Arial Armenian" w:cs="Arial"/>
                <w:sz w:val="20"/>
                <w:szCs w:val="20"/>
              </w:rPr>
            </w:pPr>
          </w:p>
        </w:tc>
      </w:tr>
      <w:tr w:rsidR="00DA282A" w:rsidRPr="007B08C2" w14:paraId="1B029D2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284D4E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CE8B86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F60A8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7FEAAB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FE922B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DE5FC09" w14:textId="77777777" w:rsidR="00DA282A" w:rsidRPr="007B08C2" w:rsidRDefault="00DA282A" w:rsidP="00F1441D">
            <w:pPr>
              <w:rPr>
                <w:rFonts w:ascii="Arial Armenian" w:hAnsi="Arial Armenian" w:cs="Arial"/>
                <w:sz w:val="20"/>
                <w:szCs w:val="20"/>
              </w:rPr>
            </w:pPr>
          </w:p>
        </w:tc>
      </w:tr>
      <w:tr w:rsidR="00DA282A" w:rsidRPr="007B08C2" w14:paraId="231FBCA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54416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15EE56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92EB4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597E6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7530D4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832778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12,19</w:t>
            </w:r>
          </w:p>
        </w:tc>
      </w:tr>
      <w:tr w:rsidR="00DA282A" w:rsidRPr="007B08C2" w14:paraId="2FEB270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39500E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650542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B9BC9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84542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19C521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50585CF" w14:textId="77777777" w:rsidR="00DA282A" w:rsidRPr="007B08C2" w:rsidRDefault="00DA282A" w:rsidP="00F1441D">
            <w:pPr>
              <w:rPr>
                <w:rFonts w:ascii="Arial Armenian" w:hAnsi="Arial Armenian" w:cs="Arial"/>
                <w:sz w:val="20"/>
                <w:szCs w:val="20"/>
              </w:rPr>
            </w:pPr>
          </w:p>
        </w:tc>
      </w:tr>
      <w:tr w:rsidR="00DA282A" w:rsidRPr="007B08C2" w14:paraId="55A24D0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B45D0D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06903D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C5638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A88788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084B34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DDD80C8" w14:textId="77777777" w:rsidR="00DA282A" w:rsidRPr="007B08C2" w:rsidRDefault="00DA282A" w:rsidP="00F1441D">
            <w:pPr>
              <w:rPr>
                <w:rFonts w:ascii="Arial Armenian" w:hAnsi="Arial Armenian" w:cs="Arial"/>
                <w:sz w:val="20"/>
                <w:szCs w:val="20"/>
              </w:rPr>
            </w:pPr>
          </w:p>
        </w:tc>
      </w:tr>
      <w:tr w:rsidR="00DA282A" w:rsidRPr="007B08C2" w14:paraId="2A0FE36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E71CD4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EDBE39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B6314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8D578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563644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10AE56A" w14:textId="77777777" w:rsidR="00DA282A" w:rsidRPr="007B08C2" w:rsidRDefault="00DA282A" w:rsidP="00F1441D">
            <w:pPr>
              <w:rPr>
                <w:rFonts w:ascii="Arial Armenian" w:hAnsi="Arial Armenian" w:cs="Arial"/>
                <w:sz w:val="20"/>
                <w:szCs w:val="20"/>
              </w:rPr>
            </w:pPr>
          </w:p>
        </w:tc>
      </w:tr>
      <w:tr w:rsidR="00DA282A" w:rsidRPr="007B08C2" w14:paraId="25D845F0"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92F23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2662994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подготовительного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гравия</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9FBB5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E3FF4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2,52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C549D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9,52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1AEB16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24,00</w:t>
            </w:r>
          </w:p>
        </w:tc>
      </w:tr>
      <w:tr w:rsidR="00DA282A" w:rsidRPr="007B08C2" w14:paraId="5B9DD14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4FFBE4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1233ECE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1459D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0C6A97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05F8AC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C5CB524" w14:textId="77777777" w:rsidR="00DA282A" w:rsidRPr="007B08C2" w:rsidRDefault="00DA282A" w:rsidP="00F1441D">
            <w:pPr>
              <w:rPr>
                <w:rFonts w:ascii="Arial Armenian" w:hAnsi="Arial Armenian" w:cs="Arial"/>
                <w:sz w:val="20"/>
                <w:szCs w:val="20"/>
              </w:rPr>
            </w:pPr>
          </w:p>
        </w:tc>
      </w:tr>
      <w:tr w:rsidR="00DA282A" w:rsidRPr="007B08C2" w14:paraId="16BA871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073BC7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312B36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78F51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E5E830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AD5FCC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E4E8E6C" w14:textId="77777777" w:rsidR="00DA282A" w:rsidRPr="007B08C2" w:rsidRDefault="00DA282A" w:rsidP="00F1441D">
            <w:pPr>
              <w:rPr>
                <w:rFonts w:ascii="Arial Armenian" w:hAnsi="Arial Armenian" w:cs="Arial"/>
                <w:sz w:val="20"/>
                <w:szCs w:val="20"/>
              </w:rPr>
            </w:pPr>
          </w:p>
        </w:tc>
      </w:tr>
      <w:tr w:rsidR="00DA282A" w:rsidRPr="007B08C2" w14:paraId="7D84597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CDD96F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BF51CC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5DEE1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F839C2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7098B9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43DAF8B" w14:textId="77777777" w:rsidR="00DA282A" w:rsidRPr="007B08C2" w:rsidRDefault="00DA282A" w:rsidP="00F1441D">
            <w:pPr>
              <w:rPr>
                <w:rFonts w:ascii="Arial Armenian" w:hAnsi="Arial Armenian" w:cs="Arial"/>
                <w:sz w:val="20"/>
                <w:szCs w:val="20"/>
              </w:rPr>
            </w:pPr>
          </w:p>
        </w:tc>
      </w:tr>
      <w:tr w:rsidR="00DA282A" w:rsidRPr="007B08C2" w14:paraId="142B5781"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68E85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8A6682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Реализация</w:t>
            </w:r>
            <w:r w:rsidRPr="007B08C2">
              <w:rPr>
                <w:rFonts w:ascii="Arial Armenian" w:hAnsi="Arial Armenian" w:cs="Arial"/>
                <w:sz w:val="16"/>
                <w:szCs w:val="16"/>
              </w:rPr>
              <w:t xml:space="preserve"> </w:t>
            </w:r>
            <w:r w:rsidRPr="007B08C2">
              <w:rPr>
                <w:rFonts w:ascii="Calibri" w:hAnsi="Calibri" w:cs="Calibri"/>
                <w:sz w:val="16"/>
                <w:szCs w:val="16"/>
              </w:rPr>
              <w:t>железобетонных</w:t>
            </w:r>
            <w:r w:rsidRPr="007B08C2">
              <w:rPr>
                <w:rFonts w:ascii="Arial Armenian" w:hAnsi="Arial Armenian" w:cs="Arial"/>
                <w:sz w:val="16"/>
                <w:szCs w:val="16"/>
              </w:rPr>
              <w:t xml:space="preserve"> </w:t>
            </w:r>
            <w:r w:rsidRPr="007B08C2">
              <w:rPr>
                <w:rFonts w:ascii="Calibri" w:hAnsi="Calibri" w:cs="Calibri"/>
                <w:sz w:val="16"/>
                <w:szCs w:val="16"/>
              </w:rPr>
              <w:t>оснований</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-20,</w:t>
            </w:r>
            <w:r w:rsidRPr="007B08C2">
              <w:rPr>
                <w:rFonts w:ascii="Arial Armenian" w:hAnsi="Arial Armenian" w:cs="Arial"/>
                <w:sz w:val="16"/>
                <w:szCs w:val="16"/>
              </w:rPr>
              <w:br/>
            </w:r>
            <w:r w:rsidRPr="007B08C2">
              <w:rPr>
                <w:rFonts w:ascii="Calibri" w:hAnsi="Calibri" w:cs="Calibri"/>
                <w:sz w:val="16"/>
                <w:szCs w:val="16"/>
              </w:rPr>
              <w:lastRenderedPageBreak/>
              <w:t>с</w:t>
            </w:r>
            <w:r w:rsidRPr="007B08C2">
              <w:rPr>
                <w:rFonts w:ascii="Arial Armenian" w:hAnsi="Arial Armenian" w:cs="Arial"/>
                <w:sz w:val="16"/>
                <w:szCs w:val="16"/>
              </w:rPr>
              <w:t xml:space="preserve"> </w:t>
            </w:r>
            <w:r w:rsidRPr="007B08C2">
              <w:rPr>
                <w:rFonts w:ascii="Calibri" w:hAnsi="Calibri" w:cs="Calibri"/>
                <w:sz w:val="16"/>
                <w:szCs w:val="16"/>
              </w:rPr>
              <w:t>гравием</w:t>
            </w:r>
            <w:r w:rsidRPr="007B08C2">
              <w:rPr>
                <w:rFonts w:ascii="Arial Armenian" w:hAnsi="Arial Armenian" w:cs="Arial"/>
                <w:sz w:val="16"/>
                <w:szCs w:val="16"/>
              </w:rPr>
              <w:t xml:space="preserve"> 20-40 </w:t>
            </w:r>
            <w:r w:rsidRPr="007B08C2">
              <w:rPr>
                <w:rFonts w:ascii="Calibri" w:hAnsi="Calibri" w:cs="Calibri"/>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F5DD5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lastRenderedPageBreak/>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38DED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9C8E91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85,67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BA215C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839,55</w:t>
            </w:r>
          </w:p>
        </w:tc>
      </w:tr>
      <w:tr w:rsidR="00DA282A" w:rsidRPr="007B08C2" w14:paraId="665A255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DC8B76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8316F9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93E1E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34D5AB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99E007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D85855D" w14:textId="77777777" w:rsidR="00DA282A" w:rsidRPr="007B08C2" w:rsidRDefault="00DA282A" w:rsidP="00F1441D">
            <w:pPr>
              <w:rPr>
                <w:rFonts w:ascii="Arial Armenian" w:hAnsi="Arial Armenian" w:cs="Arial"/>
                <w:sz w:val="20"/>
                <w:szCs w:val="20"/>
              </w:rPr>
            </w:pPr>
          </w:p>
        </w:tc>
      </w:tr>
      <w:tr w:rsidR="00DA282A" w:rsidRPr="007B08C2" w14:paraId="6B4D548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574B4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EF0BAD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3D8DB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72B91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4337AB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5F8F7F4" w14:textId="77777777" w:rsidR="00DA282A" w:rsidRPr="007B08C2" w:rsidRDefault="00DA282A" w:rsidP="00F1441D">
            <w:pPr>
              <w:rPr>
                <w:rFonts w:ascii="Arial Armenian" w:hAnsi="Arial Armenian" w:cs="Arial"/>
                <w:sz w:val="20"/>
                <w:szCs w:val="20"/>
              </w:rPr>
            </w:pPr>
          </w:p>
        </w:tc>
      </w:tr>
      <w:tr w:rsidR="00DA282A" w:rsidRPr="007B08C2" w14:paraId="52E2CC6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0B0E03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C966CB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D6181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D67731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4B7046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C31F076" w14:textId="77777777" w:rsidR="00DA282A" w:rsidRPr="007B08C2" w:rsidRDefault="00DA282A" w:rsidP="00F1441D">
            <w:pPr>
              <w:rPr>
                <w:rFonts w:ascii="Arial Armenian" w:hAnsi="Arial Armenian" w:cs="Arial"/>
                <w:sz w:val="20"/>
                <w:szCs w:val="20"/>
              </w:rPr>
            </w:pPr>
          </w:p>
        </w:tc>
      </w:tr>
      <w:tr w:rsidR="00DA282A" w:rsidRPr="007B08C2" w14:paraId="0B99A68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C8C79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E9CBCF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0A783F"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B3CFF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0,2240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73F2B9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D777A4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87,03</w:t>
            </w:r>
          </w:p>
        </w:tc>
      </w:tr>
      <w:tr w:rsidR="00DA282A" w:rsidRPr="007B08C2" w14:paraId="44ECEB9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096EC4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8F41C9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F9A5C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5A4DE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66AE1F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6ACAA5" w14:textId="77777777" w:rsidR="00DA282A" w:rsidRPr="007B08C2" w:rsidRDefault="00DA282A" w:rsidP="00F1441D">
            <w:pPr>
              <w:rPr>
                <w:rFonts w:ascii="Arial Armenian" w:hAnsi="Arial Armenian" w:cs="Arial"/>
                <w:sz w:val="20"/>
                <w:szCs w:val="20"/>
              </w:rPr>
            </w:pPr>
          </w:p>
        </w:tc>
      </w:tr>
      <w:tr w:rsidR="00DA282A" w:rsidRPr="007B08C2" w14:paraId="3057A99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016DCE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825EDC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1FACE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3A04C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0D6D3E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C8B8AC7" w14:textId="77777777" w:rsidR="00DA282A" w:rsidRPr="007B08C2" w:rsidRDefault="00DA282A" w:rsidP="00F1441D">
            <w:pPr>
              <w:rPr>
                <w:rFonts w:ascii="Arial Armenian" w:hAnsi="Arial Armenian" w:cs="Arial"/>
                <w:sz w:val="20"/>
                <w:szCs w:val="20"/>
              </w:rPr>
            </w:pPr>
          </w:p>
        </w:tc>
      </w:tr>
      <w:tr w:rsidR="00DA282A" w:rsidRPr="007B08C2" w14:paraId="56DEF1B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E10FF2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D18A4E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57BEF5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E98BA6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433382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BFD7E31" w14:textId="77777777" w:rsidR="00DA282A" w:rsidRPr="007B08C2" w:rsidRDefault="00DA282A" w:rsidP="00F1441D">
            <w:pPr>
              <w:rPr>
                <w:rFonts w:ascii="Arial Armenian" w:hAnsi="Arial Armenian" w:cs="Arial"/>
                <w:sz w:val="20"/>
                <w:szCs w:val="20"/>
              </w:rPr>
            </w:pPr>
          </w:p>
        </w:tc>
      </w:tr>
      <w:tr w:rsidR="00DA282A" w:rsidRPr="007B08C2" w14:paraId="3687892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EC0A7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75A634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Катнка</w:t>
            </w:r>
            <w:r w:rsidRPr="007B08C2">
              <w:rPr>
                <w:rFonts w:ascii="Arial Armenian" w:hAnsi="Arial Armenian" w:cs="Arial"/>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9F71CA"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DD017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0,1150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58D023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D9B368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45,66</w:t>
            </w:r>
          </w:p>
        </w:tc>
      </w:tr>
      <w:tr w:rsidR="00DA282A" w:rsidRPr="007B08C2" w14:paraId="052A59C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8A541D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6DA753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CFC91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F61AEA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176F55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BAF0A48" w14:textId="77777777" w:rsidR="00DA282A" w:rsidRPr="007B08C2" w:rsidRDefault="00DA282A" w:rsidP="00F1441D">
            <w:pPr>
              <w:rPr>
                <w:rFonts w:ascii="Arial Armenian" w:hAnsi="Arial Armenian" w:cs="Arial"/>
                <w:sz w:val="20"/>
                <w:szCs w:val="20"/>
              </w:rPr>
            </w:pPr>
          </w:p>
        </w:tc>
      </w:tr>
      <w:tr w:rsidR="00DA282A" w:rsidRPr="007B08C2" w14:paraId="0BC0B02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4C2F73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693D81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D5F10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8B767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34DDCC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D1A79D5" w14:textId="77777777" w:rsidR="00DA282A" w:rsidRPr="007B08C2" w:rsidRDefault="00DA282A" w:rsidP="00F1441D">
            <w:pPr>
              <w:rPr>
                <w:rFonts w:ascii="Arial Armenian" w:hAnsi="Arial Armenian" w:cs="Arial"/>
                <w:sz w:val="20"/>
                <w:szCs w:val="20"/>
              </w:rPr>
            </w:pPr>
          </w:p>
        </w:tc>
      </w:tr>
      <w:tr w:rsidR="00DA282A" w:rsidRPr="007B08C2" w14:paraId="1AA5EF8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A33995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88EAD7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A2A39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6B02D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A58DF4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E7A734B" w14:textId="77777777" w:rsidR="00DA282A" w:rsidRPr="007B08C2" w:rsidRDefault="00DA282A" w:rsidP="00F1441D">
            <w:pPr>
              <w:rPr>
                <w:rFonts w:ascii="Arial Armenian" w:hAnsi="Arial Armenian" w:cs="Arial"/>
                <w:sz w:val="20"/>
                <w:szCs w:val="20"/>
              </w:rPr>
            </w:pPr>
          </w:p>
        </w:tc>
      </w:tr>
      <w:tr w:rsidR="00DA282A" w:rsidRPr="007B08C2" w14:paraId="289A410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E3858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5868AA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Строительство</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ж</w:t>
            </w:r>
            <w:r w:rsidRPr="007B08C2">
              <w:rPr>
                <w:rFonts w:ascii="Arial Armenian" w:hAnsi="Arial Armenian" w:cs="Arial"/>
                <w:sz w:val="16"/>
                <w:szCs w:val="16"/>
              </w:rPr>
              <w:t>/</w:t>
            </w:r>
            <w:r w:rsidRPr="007B08C2">
              <w:rPr>
                <w:rFonts w:ascii="Calibri" w:hAnsi="Calibri" w:cs="Calibri"/>
                <w:sz w:val="16"/>
                <w:szCs w:val="16"/>
              </w:rPr>
              <w:t>б</w:t>
            </w:r>
            <w:r w:rsidRPr="007B08C2">
              <w:rPr>
                <w:rFonts w:ascii="Arial Armenian" w:hAnsi="Arial Armenian" w:cs="Arial"/>
                <w:sz w:val="16"/>
                <w:szCs w:val="16"/>
              </w:rPr>
              <w:t xml:space="preserve"> </w:t>
            </w:r>
            <w:r w:rsidRPr="007B08C2">
              <w:rPr>
                <w:rFonts w:ascii="Calibri" w:hAnsi="Calibri" w:cs="Calibri"/>
                <w:sz w:val="16"/>
                <w:szCs w:val="16"/>
              </w:rPr>
              <w:t>стенки</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82C16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433D6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11,34</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296705B"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71,10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0611CCB"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806,31</w:t>
            </w:r>
          </w:p>
        </w:tc>
      </w:tr>
      <w:tr w:rsidR="00DA282A" w:rsidRPr="007B08C2" w14:paraId="75AD409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BDACF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7A17EE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8D874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8CA80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018106E"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63B22A8" w14:textId="77777777" w:rsidR="00DA282A" w:rsidRPr="007B08C2" w:rsidRDefault="00DA282A" w:rsidP="00F1441D">
            <w:pPr>
              <w:rPr>
                <w:rFonts w:ascii="Arial Armenian" w:hAnsi="Arial Armenian" w:cs="Arial"/>
                <w:sz w:val="16"/>
                <w:szCs w:val="16"/>
              </w:rPr>
            </w:pPr>
          </w:p>
        </w:tc>
      </w:tr>
      <w:tr w:rsidR="00DA282A" w:rsidRPr="007B08C2" w14:paraId="119011C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293346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44EF82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93306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DB5EF9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7B612FB"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F0302D2" w14:textId="77777777" w:rsidR="00DA282A" w:rsidRPr="007B08C2" w:rsidRDefault="00DA282A" w:rsidP="00F1441D">
            <w:pPr>
              <w:rPr>
                <w:rFonts w:ascii="Arial Armenian" w:hAnsi="Arial Armenian" w:cs="Arial"/>
                <w:sz w:val="16"/>
                <w:szCs w:val="16"/>
              </w:rPr>
            </w:pPr>
          </w:p>
        </w:tc>
      </w:tr>
      <w:tr w:rsidR="00DA282A" w:rsidRPr="007B08C2" w14:paraId="18E3548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F05B5F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922759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05BF7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8E956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E05E569"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33EBCF2" w14:textId="77777777" w:rsidR="00DA282A" w:rsidRPr="007B08C2" w:rsidRDefault="00DA282A" w:rsidP="00F1441D">
            <w:pPr>
              <w:rPr>
                <w:rFonts w:ascii="Arial Armenian" w:hAnsi="Arial Armenian" w:cs="Arial"/>
                <w:sz w:val="16"/>
                <w:szCs w:val="16"/>
              </w:rPr>
            </w:pPr>
          </w:p>
        </w:tc>
      </w:tr>
      <w:tr w:rsidR="00DA282A" w:rsidRPr="007B08C2" w14:paraId="34087C4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42F676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99E1A5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65E34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CCD334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734D068"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02C06AB" w14:textId="77777777" w:rsidR="00DA282A" w:rsidRPr="007B08C2" w:rsidRDefault="00DA282A" w:rsidP="00F1441D">
            <w:pPr>
              <w:rPr>
                <w:rFonts w:ascii="Arial Armenian" w:hAnsi="Arial Armenian" w:cs="Arial"/>
                <w:sz w:val="16"/>
                <w:szCs w:val="16"/>
              </w:rPr>
            </w:pPr>
          </w:p>
        </w:tc>
      </w:tr>
      <w:tr w:rsidR="00DA282A" w:rsidRPr="007B08C2" w14:paraId="077A3E7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94857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0CFF32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AFF45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3E5B6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0,5615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C45E43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0513C1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218,16</w:t>
            </w:r>
          </w:p>
        </w:tc>
      </w:tr>
      <w:tr w:rsidR="00DA282A" w:rsidRPr="007B08C2" w14:paraId="61BD501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7BABFA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2576FD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6B576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405471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984FF3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E3FD439" w14:textId="77777777" w:rsidR="00DA282A" w:rsidRPr="007B08C2" w:rsidRDefault="00DA282A" w:rsidP="00F1441D">
            <w:pPr>
              <w:rPr>
                <w:rFonts w:ascii="Arial Armenian" w:hAnsi="Arial Armenian" w:cs="Arial"/>
                <w:sz w:val="20"/>
                <w:szCs w:val="20"/>
              </w:rPr>
            </w:pPr>
          </w:p>
        </w:tc>
      </w:tr>
      <w:tr w:rsidR="00DA282A" w:rsidRPr="007B08C2" w14:paraId="6DC6BFF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6B77EB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884267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C3843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7B4BAB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B6B5B1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0934B91" w14:textId="77777777" w:rsidR="00DA282A" w:rsidRPr="007B08C2" w:rsidRDefault="00DA282A" w:rsidP="00F1441D">
            <w:pPr>
              <w:rPr>
                <w:rFonts w:ascii="Arial Armenian" w:hAnsi="Arial Armenian" w:cs="Arial"/>
                <w:sz w:val="20"/>
                <w:szCs w:val="20"/>
              </w:rPr>
            </w:pPr>
          </w:p>
        </w:tc>
      </w:tr>
      <w:tr w:rsidR="00DA282A" w:rsidRPr="007B08C2" w14:paraId="6493F08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CBF026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6CB1E2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4F983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D8ECFE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ACB39B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1722F79" w14:textId="77777777" w:rsidR="00DA282A" w:rsidRPr="007B08C2" w:rsidRDefault="00DA282A" w:rsidP="00F1441D">
            <w:pPr>
              <w:rPr>
                <w:rFonts w:ascii="Arial Armenian" w:hAnsi="Arial Armenian" w:cs="Arial"/>
                <w:sz w:val="20"/>
                <w:szCs w:val="20"/>
              </w:rPr>
            </w:pPr>
          </w:p>
        </w:tc>
      </w:tr>
      <w:tr w:rsidR="00DA282A" w:rsidRPr="007B08C2" w14:paraId="67E9733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7F2E0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C15AB3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5653A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D4962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0,0632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91E1A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D8AFBC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25,10</w:t>
            </w:r>
          </w:p>
        </w:tc>
      </w:tr>
      <w:tr w:rsidR="00DA282A" w:rsidRPr="007B08C2" w14:paraId="5454EF1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1F58C6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417FE3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7808A0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3C1DA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24AC48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962F4C5" w14:textId="77777777" w:rsidR="00DA282A" w:rsidRPr="007B08C2" w:rsidRDefault="00DA282A" w:rsidP="00F1441D">
            <w:pPr>
              <w:rPr>
                <w:rFonts w:ascii="Arial Armenian" w:hAnsi="Arial Armenian" w:cs="Arial"/>
                <w:sz w:val="20"/>
                <w:szCs w:val="20"/>
              </w:rPr>
            </w:pPr>
          </w:p>
        </w:tc>
      </w:tr>
      <w:tr w:rsidR="00DA282A" w:rsidRPr="007B08C2" w14:paraId="675E7EE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965818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625E92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6EA5A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D6F19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2FFA8A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4F5738B" w14:textId="77777777" w:rsidR="00DA282A" w:rsidRPr="007B08C2" w:rsidRDefault="00DA282A" w:rsidP="00F1441D">
            <w:pPr>
              <w:rPr>
                <w:rFonts w:ascii="Arial Armenian" w:hAnsi="Arial Armenian" w:cs="Arial"/>
                <w:sz w:val="20"/>
                <w:szCs w:val="20"/>
              </w:rPr>
            </w:pPr>
          </w:p>
        </w:tc>
      </w:tr>
      <w:tr w:rsidR="00DA282A" w:rsidRPr="007B08C2" w14:paraId="73BBCD9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F38255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7FE1D6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BAD03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D3632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78F31A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B70716B" w14:textId="77777777" w:rsidR="00DA282A" w:rsidRPr="007B08C2" w:rsidRDefault="00DA282A" w:rsidP="00F1441D">
            <w:pPr>
              <w:rPr>
                <w:rFonts w:ascii="Arial Armenian" w:hAnsi="Arial Armenian" w:cs="Arial"/>
                <w:sz w:val="20"/>
                <w:szCs w:val="20"/>
              </w:rPr>
            </w:pPr>
          </w:p>
        </w:tc>
      </w:tr>
      <w:tr w:rsidR="00DA282A" w:rsidRPr="007B08C2" w14:paraId="37DDEC4E"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CC05A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C00EC9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Гидроизоляция</w:t>
            </w:r>
            <w:r w:rsidRPr="007B08C2">
              <w:rPr>
                <w:rFonts w:ascii="Arial Armenian" w:hAnsi="Arial Armenian" w:cs="Arial"/>
                <w:sz w:val="16"/>
                <w:szCs w:val="16"/>
              </w:rPr>
              <w:t xml:space="preserve"> </w:t>
            </w:r>
            <w:r w:rsidRPr="007B08C2">
              <w:rPr>
                <w:rFonts w:ascii="Calibri" w:hAnsi="Calibri" w:cs="Calibri"/>
                <w:sz w:val="16"/>
                <w:szCs w:val="16"/>
              </w:rPr>
              <w:t>двойным</w:t>
            </w:r>
            <w:r w:rsidRPr="007B08C2">
              <w:rPr>
                <w:rFonts w:ascii="Arial Armenian" w:hAnsi="Arial Armenian" w:cs="Arial"/>
                <w:sz w:val="16"/>
                <w:szCs w:val="16"/>
              </w:rPr>
              <w:t xml:space="preserve"> </w:t>
            </w:r>
            <w:r w:rsidRPr="007B08C2">
              <w:rPr>
                <w:rFonts w:ascii="Calibri" w:hAnsi="Calibri" w:cs="Calibri"/>
                <w:sz w:val="16"/>
                <w:szCs w:val="16"/>
              </w:rPr>
              <w:t>слоем</w:t>
            </w:r>
            <w:r w:rsidRPr="007B08C2">
              <w:rPr>
                <w:rFonts w:ascii="Arial Armenian" w:hAnsi="Arial Armenian" w:cs="Arial"/>
                <w:sz w:val="16"/>
                <w:szCs w:val="16"/>
              </w:rPr>
              <w:t xml:space="preserve"> </w:t>
            </w:r>
            <w:r w:rsidRPr="007B08C2">
              <w:rPr>
                <w:rFonts w:ascii="Calibri" w:hAnsi="Calibri" w:cs="Calibri"/>
                <w:sz w:val="16"/>
                <w:szCs w:val="16"/>
              </w:rPr>
              <w:t>горячего</w:t>
            </w:r>
            <w:r w:rsidRPr="007B08C2">
              <w:rPr>
                <w:rFonts w:ascii="Arial Armenian" w:hAnsi="Arial Armenian" w:cs="Arial"/>
                <w:sz w:val="16"/>
                <w:szCs w:val="16"/>
              </w:rPr>
              <w:t xml:space="preserve"> </w:t>
            </w:r>
            <w:r w:rsidRPr="007B08C2">
              <w:rPr>
                <w:rFonts w:ascii="Calibri" w:hAnsi="Calibri" w:cs="Calibri"/>
                <w:sz w:val="16"/>
                <w:szCs w:val="16"/>
              </w:rPr>
              <w:t>битума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816DC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5CDD4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21,0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FA1EE4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3EA21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25,77</w:t>
            </w:r>
          </w:p>
        </w:tc>
      </w:tr>
      <w:tr w:rsidR="00DA282A" w:rsidRPr="007B08C2" w14:paraId="5968D25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7BF47E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036320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2ADAF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1FF39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9D03C2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A141DF" w14:textId="77777777" w:rsidR="00DA282A" w:rsidRPr="007B08C2" w:rsidRDefault="00DA282A" w:rsidP="00F1441D">
            <w:pPr>
              <w:rPr>
                <w:rFonts w:ascii="Arial Armenian" w:hAnsi="Arial Armenian" w:cs="Arial"/>
                <w:sz w:val="20"/>
                <w:szCs w:val="20"/>
              </w:rPr>
            </w:pPr>
          </w:p>
        </w:tc>
      </w:tr>
      <w:tr w:rsidR="00DA282A" w:rsidRPr="007B08C2" w14:paraId="3290275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55A34A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0A233A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A51AE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05424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ACD0A3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70CD690" w14:textId="77777777" w:rsidR="00DA282A" w:rsidRPr="007B08C2" w:rsidRDefault="00DA282A" w:rsidP="00F1441D">
            <w:pPr>
              <w:rPr>
                <w:rFonts w:ascii="Arial Armenian" w:hAnsi="Arial Armenian" w:cs="Arial"/>
                <w:sz w:val="20"/>
                <w:szCs w:val="20"/>
              </w:rPr>
            </w:pPr>
          </w:p>
        </w:tc>
      </w:tr>
      <w:tr w:rsidR="00DA282A" w:rsidRPr="007B08C2" w14:paraId="0BF8B18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F42AE1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C1E897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8D836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F633E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D32BF1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ED9FE2B" w14:textId="77777777" w:rsidR="00DA282A" w:rsidRPr="007B08C2" w:rsidRDefault="00DA282A" w:rsidP="00F1441D">
            <w:pPr>
              <w:rPr>
                <w:rFonts w:ascii="Arial Armenian" w:hAnsi="Arial Armenian" w:cs="Arial"/>
                <w:sz w:val="20"/>
                <w:szCs w:val="20"/>
              </w:rPr>
            </w:pPr>
          </w:p>
        </w:tc>
      </w:tr>
      <w:tr w:rsidR="00DA282A" w:rsidRPr="007B08C2" w14:paraId="27CDB188"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BF764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228C99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t xml:space="preserve"> </w:t>
            </w:r>
            <w:r w:rsidRPr="007B08C2">
              <w:rPr>
                <w:rFonts w:ascii="Calibri" w:hAnsi="Calibri" w:cs="Calibri"/>
                <w:sz w:val="16"/>
                <w:szCs w:val="16"/>
              </w:rPr>
              <w:t>засыпки</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механизмом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CAC39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BDEC3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22,100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31CDA7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4F50BA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1,73</w:t>
            </w:r>
          </w:p>
        </w:tc>
      </w:tr>
      <w:tr w:rsidR="00DA282A" w:rsidRPr="007B08C2" w14:paraId="465A0BF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920856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FAA6F7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883517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DA352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E34EB1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F2C6CE2" w14:textId="77777777" w:rsidR="00DA282A" w:rsidRPr="007B08C2" w:rsidRDefault="00DA282A" w:rsidP="00F1441D">
            <w:pPr>
              <w:rPr>
                <w:rFonts w:ascii="Arial Armenian" w:hAnsi="Arial Armenian" w:cs="Arial"/>
                <w:sz w:val="20"/>
                <w:szCs w:val="20"/>
              </w:rPr>
            </w:pPr>
          </w:p>
        </w:tc>
      </w:tr>
      <w:tr w:rsidR="00DA282A" w:rsidRPr="007B08C2" w14:paraId="03531D9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78AECB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7A7C8F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D6D86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387AF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4D28C0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C52E620" w14:textId="77777777" w:rsidR="00DA282A" w:rsidRPr="007B08C2" w:rsidRDefault="00DA282A" w:rsidP="00F1441D">
            <w:pPr>
              <w:rPr>
                <w:rFonts w:ascii="Arial Armenian" w:hAnsi="Arial Armenian" w:cs="Arial"/>
                <w:sz w:val="20"/>
                <w:szCs w:val="20"/>
              </w:rPr>
            </w:pPr>
          </w:p>
        </w:tc>
      </w:tr>
      <w:tr w:rsidR="00DA282A" w:rsidRPr="007B08C2" w14:paraId="6C2627E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6A2D3A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F9F083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0BD0B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753046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6DCA9E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A6FC004" w14:textId="77777777" w:rsidR="00DA282A" w:rsidRPr="007B08C2" w:rsidRDefault="00DA282A" w:rsidP="00F1441D">
            <w:pPr>
              <w:rPr>
                <w:rFonts w:ascii="Arial Armenian" w:hAnsi="Arial Armenian" w:cs="Arial"/>
                <w:sz w:val="20"/>
                <w:szCs w:val="20"/>
              </w:rPr>
            </w:pPr>
          </w:p>
        </w:tc>
      </w:tr>
      <w:tr w:rsidR="00DA282A" w:rsidRPr="007B08C2" w14:paraId="2AE46123"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D5A99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5D7528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Обратная</w:t>
            </w:r>
            <w:r w:rsidRPr="007B08C2">
              <w:rPr>
                <w:rFonts w:ascii="Arial Armenian" w:hAnsi="Arial Armenian" w:cs="Arial"/>
                <w:sz w:val="16"/>
                <w:szCs w:val="16"/>
              </w:rPr>
              <w:t xml:space="preserve"> </w:t>
            </w:r>
            <w:r w:rsidRPr="007B08C2">
              <w:rPr>
                <w:rFonts w:ascii="Calibri" w:hAnsi="Calibri" w:cs="Calibri"/>
                <w:sz w:val="16"/>
                <w:szCs w:val="16"/>
              </w:rPr>
              <w:t>засыпка</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85F4F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144F9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2,450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3F6C1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1,69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82191D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4,15</w:t>
            </w:r>
          </w:p>
        </w:tc>
      </w:tr>
      <w:tr w:rsidR="00DA282A" w:rsidRPr="007B08C2" w14:paraId="063D3B6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66F3D8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49743C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0FC87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8A464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5B73C4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18F6C5E" w14:textId="77777777" w:rsidR="00DA282A" w:rsidRPr="007B08C2" w:rsidRDefault="00DA282A" w:rsidP="00F1441D">
            <w:pPr>
              <w:rPr>
                <w:rFonts w:ascii="Arial Armenian" w:hAnsi="Arial Armenian" w:cs="Arial"/>
                <w:sz w:val="20"/>
                <w:szCs w:val="20"/>
              </w:rPr>
            </w:pPr>
          </w:p>
        </w:tc>
      </w:tr>
      <w:tr w:rsidR="00DA282A" w:rsidRPr="007B08C2" w14:paraId="2E45D9B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61D7FF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4C214F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AC496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088312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3D1BAD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FF9D3F8" w14:textId="77777777" w:rsidR="00DA282A" w:rsidRPr="007B08C2" w:rsidRDefault="00DA282A" w:rsidP="00F1441D">
            <w:pPr>
              <w:rPr>
                <w:rFonts w:ascii="Arial Armenian" w:hAnsi="Arial Armenian" w:cs="Arial"/>
                <w:sz w:val="20"/>
                <w:szCs w:val="20"/>
              </w:rPr>
            </w:pPr>
          </w:p>
        </w:tc>
      </w:tr>
      <w:tr w:rsidR="00DA282A" w:rsidRPr="007B08C2" w14:paraId="5531342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8BD13D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8B0312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5B32B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7B44B4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B8A54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8A88CDF" w14:textId="77777777" w:rsidR="00DA282A" w:rsidRPr="007B08C2" w:rsidRDefault="00DA282A" w:rsidP="00F1441D">
            <w:pPr>
              <w:rPr>
                <w:rFonts w:ascii="Arial Armenian" w:hAnsi="Arial Armenian" w:cs="Arial"/>
                <w:sz w:val="20"/>
                <w:szCs w:val="20"/>
              </w:rPr>
            </w:pPr>
          </w:p>
        </w:tc>
      </w:tr>
      <w:tr w:rsidR="00DA282A" w:rsidRPr="007B08C2" w14:paraId="7F0E9AA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ABBB8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64501D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вывоз</w:t>
            </w:r>
            <w:r w:rsidRPr="007B08C2">
              <w:rPr>
                <w:rFonts w:ascii="Arial Armenian" w:hAnsi="Arial Armenian" w:cs="Arial"/>
                <w:sz w:val="16"/>
                <w:szCs w:val="16"/>
              </w:rPr>
              <w:t xml:space="preserve"> </w:t>
            </w:r>
            <w:r w:rsidRPr="007B08C2">
              <w:rPr>
                <w:rFonts w:ascii="Calibri" w:hAnsi="Calibri" w:cs="Calibri"/>
                <w:sz w:val="16"/>
                <w:szCs w:val="16"/>
              </w:rPr>
              <w:t>строительного</w:t>
            </w:r>
            <w:r w:rsidRPr="007B08C2">
              <w:rPr>
                <w:rFonts w:ascii="Arial Armenian" w:hAnsi="Arial Armenian" w:cs="Arial"/>
                <w:sz w:val="16"/>
                <w:szCs w:val="16"/>
              </w:rPr>
              <w:t xml:space="preserve">  </w:t>
            </w:r>
            <w:r w:rsidRPr="007B08C2">
              <w:rPr>
                <w:rFonts w:ascii="Calibri" w:hAnsi="Calibri" w:cs="Calibri"/>
                <w:sz w:val="16"/>
                <w:szCs w:val="16"/>
              </w:rPr>
              <w:t>мусора</w:t>
            </w:r>
            <w:r w:rsidRPr="007B08C2">
              <w:rPr>
                <w:rFonts w:ascii="Arial Armenian" w:hAnsi="Arial Armenian" w:cs="Arial"/>
                <w:sz w:val="16"/>
                <w:szCs w:val="16"/>
              </w:rPr>
              <w:t xml:space="preserve">, </w:t>
            </w:r>
            <w:r w:rsidRPr="007B08C2">
              <w:rPr>
                <w:rFonts w:ascii="Calibri" w:hAnsi="Calibri" w:cs="Calibri"/>
                <w:sz w:val="16"/>
                <w:szCs w:val="16"/>
              </w:rPr>
              <w:t>погрузка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самосвалы</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транспорт</w:t>
            </w:r>
            <w:r w:rsidRPr="007B08C2">
              <w:rPr>
                <w:rFonts w:ascii="Arial Armenian" w:hAnsi="Arial Armenian" w:cs="Arial"/>
                <w:sz w:val="16"/>
                <w:szCs w:val="16"/>
              </w:rPr>
              <w:t xml:space="preserve"> 13 </w:t>
            </w:r>
            <w:r w:rsidRPr="007B08C2">
              <w:rPr>
                <w:rFonts w:ascii="Calibri" w:hAnsi="Calibri" w:cs="Calibri"/>
                <w:sz w:val="16"/>
                <w:szCs w:val="16"/>
              </w:rPr>
              <w:t>км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64042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00E3E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18,73</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532E4A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C7C13C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87,45</w:t>
            </w:r>
          </w:p>
        </w:tc>
      </w:tr>
      <w:tr w:rsidR="00DA282A" w:rsidRPr="007B08C2" w14:paraId="6800355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E507DD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0F98F4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FA8AB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A81B8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34880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C530555" w14:textId="77777777" w:rsidR="00DA282A" w:rsidRPr="007B08C2" w:rsidRDefault="00DA282A" w:rsidP="00F1441D">
            <w:pPr>
              <w:rPr>
                <w:rFonts w:ascii="Arial Armenian" w:hAnsi="Arial Armenian" w:cs="Arial"/>
                <w:sz w:val="20"/>
                <w:szCs w:val="20"/>
              </w:rPr>
            </w:pPr>
          </w:p>
        </w:tc>
      </w:tr>
      <w:tr w:rsidR="00DA282A" w:rsidRPr="007B08C2" w14:paraId="5375628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B0C266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C2ADDD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38C7A0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F318BD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ACDE31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78E91A0" w14:textId="77777777" w:rsidR="00DA282A" w:rsidRPr="007B08C2" w:rsidRDefault="00DA282A" w:rsidP="00F1441D">
            <w:pPr>
              <w:rPr>
                <w:rFonts w:ascii="Arial Armenian" w:hAnsi="Arial Armenian" w:cs="Arial"/>
                <w:sz w:val="20"/>
                <w:szCs w:val="20"/>
              </w:rPr>
            </w:pPr>
          </w:p>
        </w:tc>
      </w:tr>
      <w:tr w:rsidR="00DA282A" w:rsidRPr="007B08C2" w14:paraId="7503BBF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95249E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4EA3A3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C7861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70698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88DA1A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C7F91A8" w14:textId="77777777" w:rsidR="00DA282A" w:rsidRPr="007B08C2" w:rsidRDefault="00DA282A" w:rsidP="00F1441D">
            <w:pPr>
              <w:rPr>
                <w:rFonts w:ascii="Arial Armenian" w:hAnsi="Arial Armenian" w:cs="Arial"/>
                <w:sz w:val="20"/>
                <w:szCs w:val="20"/>
              </w:rPr>
            </w:pPr>
          </w:p>
        </w:tc>
      </w:tr>
      <w:tr w:rsidR="00DA282A" w:rsidRPr="007B08C2" w14:paraId="2C57B67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4EB5C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5A0F61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Прокладка</w:t>
            </w:r>
            <w:r w:rsidRPr="007B08C2">
              <w:rPr>
                <w:rFonts w:ascii="Arial Armenian" w:hAnsi="Arial Armenian" w:cs="Arial"/>
                <w:sz w:val="16"/>
                <w:szCs w:val="16"/>
              </w:rPr>
              <w:t xml:space="preserve"> </w:t>
            </w:r>
            <w:r w:rsidRPr="007B08C2">
              <w:rPr>
                <w:rFonts w:ascii="Calibri" w:hAnsi="Calibri" w:cs="Calibri"/>
                <w:sz w:val="16"/>
                <w:szCs w:val="16"/>
              </w:rPr>
              <w:t>трубопровода</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полиэтиленовых</w:t>
            </w:r>
            <w:r w:rsidRPr="007B08C2">
              <w:rPr>
                <w:rFonts w:ascii="Arial Armenian" w:hAnsi="Arial Armenian" w:cs="Arial"/>
                <w:sz w:val="16"/>
                <w:szCs w:val="16"/>
              </w:rPr>
              <w:t xml:space="preserve"> </w:t>
            </w:r>
            <w:r w:rsidRPr="007B08C2">
              <w:rPr>
                <w:rFonts w:ascii="Calibri" w:hAnsi="Calibri" w:cs="Calibri"/>
                <w:sz w:val="16"/>
                <w:szCs w:val="16"/>
              </w:rPr>
              <w:t>труб</w:t>
            </w:r>
            <w:r w:rsidRPr="007B08C2">
              <w:rPr>
                <w:rFonts w:ascii="Arial Armenian" w:hAnsi="Arial Armenian" w:cs="Arial"/>
                <w:sz w:val="16"/>
                <w:szCs w:val="16"/>
              </w:rPr>
              <w:t xml:space="preserve"> </w:t>
            </w:r>
            <w:r w:rsidRPr="007B08C2">
              <w:rPr>
                <w:rFonts w:ascii="Calibri" w:hAnsi="Calibri" w:cs="Calibri"/>
                <w:sz w:val="16"/>
                <w:szCs w:val="16"/>
              </w:rPr>
              <w:t>для</w:t>
            </w:r>
            <w:r w:rsidRPr="007B08C2">
              <w:rPr>
                <w:rFonts w:ascii="Arial Armenian" w:hAnsi="Arial Armenian" w:cs="Arial"/>
                <w:sz w:val="16"/>
                <w:szCs w:val="16"/>
              </w:rPr>
              <w:t xml:space="preserve"> </w:t>
            </w:r>
            <w:r w:rsidRPr="007B08C2">
              <w:rPr>
                <w:rFonts w:ascii="Calibri" w:hAnsi="Calibri" w:cs="Calibri"/>
                <w:sz w:val="16"/>
                <w:szCs w:val="16"/>
              </w:rPr>
              <w:t>дренажа</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стенки</w:t>
            </w:r>
            <w:r w:rsidRPr="007B08C2">
              <w:rPr>
                <w:rFonts w:ascii="Arial Armenian" w:hAnsi="Arial Armenian" w:cs="Arial"/>
                <w:sz w:val="16"/>
                <w:szCs w:val="16"/>
              </w:rPr>
              <w:t xml:space="preserve"> d=63</w:t>
            </w:r>
            <w:r w:rsidRPr="007B08C2">
              <w:rPr>
                <w:rFonts w:ascii="Calibri" w:hAnsi="Calibri" w:cs="Calibri"/>
                <w:sz w:val="16"/>
                <w:szCs w:val="16"/>
              </w:rPr>
              <w:t>х</w:t>
            </w:r>
            <w:r w:rsidRPr="007B08C2">
              <w:rPr>
                <w:rFonts w:ascii="Arial Armenian" w:hAnsi="Arial Armenian" w:cs="Arial"/>
                <w:sz w:val="16"/>
                <w:szCs w:val="16"/>
              </w:rPr>
              <w:t>5,8</w:t>
            </w:r>
            <w:r w:rsidRPr="007B08C2">
              <w:rPr>
                <w:rFonts w:ascii="Calibri" w:hAnsi="Calibri" w:cs="Calibri"/>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0E169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8676B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5,6</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F849FE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2,27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DF7F3F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12,72</w:t>
            </w:r>
          </w:p>
        </w:tc>
      </w:tr>
      <w:tr w:rsidR="00DA282A" w:rsidRPr="007B08C2" w14:paraId="62C0E4F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BFF6B1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0BB265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6BBD10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E4E83B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52091C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D842D0B" w14:textId="77777777" w:rsidR="00DA282A" w:rsidRPr="007B08C2" w:rsidRDefault="00DA282A" w:rsidP="00F1441D">
            <w:pPr>
              <w:rPr>
                <w:rFonts w:ascii="Arial Armenian" w:hAnsi="Arial Armenian" w:cs="Arial"/>
                <w:sz w:val="20"/>
                <w:szCs w:val="20"/>
              </w:rPr>
            </w:pPr>
          </w:p>
        </w:tc>
      </w:tr>
      <w:tr w:rsidR="00DA282A" w:rsidRPr="007B08C2" w14:paraId="2E300EF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D1D067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D8DCD2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0568A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8BB95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151F1B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FB281F2" w14:textId="77777777" w:rsidR="00DA282A" w:rsidRPr="007B08C2" w:rsidRDefault="00DA282A" w:rsidP="00F1441D">
            <w:pPr>
              <w:rPr>
                <w:rFonts w:ascii="Arial Armenian" w:hAnsi="Arial Armenian" w:cs="Arial"/>
                <w:sz w:val="20"/>
                <w:szCs w:val="20"/>
              </w:rPr>
            </w:pPr>
          </w:p>
        </w:tc>
      </w:tr>
      <w:tr w:rsidR="00DA282A" w:rsidRPr="007B08C2" w14:paraId="61614F8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4BBACF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EE679C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D9EA0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4F3231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E963DC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4CD41C7" w14:textId="77777777" w:rsidR="00DA282A" w:rsidRPr="007B08C2" w:rsidRDefault="00DA282A" w:rsidP="00F1441D">
            <w:pPr>
              <w:rPr>
                <w:rFonts w:ascii="Arial Armenian" w:hAnsi="Arial Armenian" w:cs="Arial"/>
                <w:sz w:val="20"/>
                <w:szCs w:val="20"/>
              </w:rPr>
            </w:pPr>
          </w:p>
        </w:tc>
      </w:tr>
      <w:tr w:rsidR="00DA282A" w:rsidRPr="007B08C2" w14:paraId="5C3F149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33C40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5F43B4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Оштукатуривание</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цементно</w:t>
            </w:r>
            <w:r w:rsidRPr="007B08C2">
              <w:rPr>
                <w:rFonts w:ascii="Arial Armenian" w:hAnsi="Arial Armenian" w:cs="Arial"/>
                <w:sz w:val="16"/>
                <w:szCs w:val="16"/>
              </w:rPr>
              <w:t>-</w:t>
            </w:r>
            <w:r w:rsidRPr="007B08C2">
              <w:rPr>
                <w:rFonts w:ascii="Calibri" w:hAnsi="Calibri" w:cs="Calibri"/>
                <w:sz w:val="16"/>
                <w:szCs w:val="16"/>
              </w:rPr>
              <w:t>песчаным</w:t>
            </w:r>
            <w:r w:rsidRPr="007B08C2">
              <w:rPr>
                <w:rFonts w:ascii="Arial Armenian" w:hAnsi="Arial Armenian" w:cs="Arial"/>
                <w:sz w:val="16"/>
                <w:szCs w:val="16"/>
              </w:rPr>
              <w:t xml:space="preserve"> </w:t>
            </w:r>
            <w:r w:rsidRPr="007B08C2">
              <w:rPr>
                <w:rFonts w:ascii="Calibri" w:hAnsi="Calibri" w:cs="Calibri"/>
                <w:sz w:val="16"/>
                <w:szCs w:val="16"/>
              </w:rPr>
              <w:t>раствором</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 </w:t>
            </w:r>
            <w:r w:rsidRPr="007B08C2">
              <w:rPr>
                <w:rFonts w:ascii="Calibri" w:hAnsi="Calibri" w:cs="Calibri"/>
                <w:sz w:val="16"/>
                <w:szCs w:val="16"/>
              </w:rPr>
              <w:t>соотношении</w:t>
            </w:r>
            <w:r w:rsidRPr="007B08C2">
              <w:rPr>
                <w:rFonts w:ascii="Arial Armenian" w:hAnsi="Arial Armenian" w:cs="Arial"/>
                <w:sz w:val="16"/>
                <w:szCs w:val="16"/>
              </w:rPr>
              <w:t xml:space="preserve"> 1:3.</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92DAA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DAF3A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48,0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3C18C2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32BA3F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119,80</w:t>
            </w:r>
          </w:p>
        </w:tc>
      </w:tr>
      <w:tr w:rsidR="00DA282A" w:rsidRPr="007B08C2" w14:paraId="0C6D6C0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B061CC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48BE1E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66377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D6A437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0AC176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50ADA82" w14:textId="77777777" w:rsidR="00DA282A" w:rsidRPr="007B08C2" w:rsidRDefault="00DA282A" w:rsidP="00F1441D">
            <w:pPr>
              <w:rPr>
                <w:rFonts w:ascii="Arial Armenian" w:hAnsi="Arial Armenian" w:cs="Arial"/>
                <w:sz w:val="20"/>
                <w:szCs w:val="20"/>
              </w:rPr>
            </w:pPr>
          </w:p>
        </w:tc>
      </w:tr>
      <w:tr w:rsidR="00DA282A" w:rsidRPr="007B08C2" w14:paraId="13FFB30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CD5B78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DEED3B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3C0DB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E7B66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44C228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7D51127" w14:textId="77777777" w:rsidR="00DA282A" w:rsidRPr="007B08C2" w:rsidRDefault="00DA282A" w:rsidP="00F1441D">
            <w:pPr>
              <w:rPr>
                <w:rFonts w:ascii="Arial Armenian" w:hAnsi="Arial Armenian" w:cs="Arial"/>
                <w:sz w:val="20"/>
                <w:szCs w:val="20"/>
              </w:rPr>
            </w:pPr>
          </w:p>
        </w:tc>
      </w:tr>
      <w:tr w:rsidR="00DA282A" w:rsidRPr="007B08C2" w14:paraId="5684FB0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383CD5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26851A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103F9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56557B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BE38ED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3EC2CF1" w14:textId="77777777" w:rsidR="00DA282A" w:rsidRPr="007B08C2" w:rsidRDefault="00DA282A" w:rsidP="00F1441D">
            <w:pPr>
              <w:rPr>
                <w:rFonts w:ascii="Arial Armenian" w:hAnsi="Arial Armenian" w:cs="Arial"/>
                <w:sz w:val="20"/>
                <w:szCs w:val="20"/>
              </w:rPr>
            </w:pPr>
          </w:p>
        </w:tc>
      </w:tr>
      <w:tr w:rsidR="00DA282A" w:rsidRPr="007B08C2" w14:paraId="19EAB2F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9F47C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792AB3C" w14:textId="77777777" w:rsidR="00DA282A" w:rsidRPr="007B08C2" w:rsidRDefault="00DA282A" w:rsidP="00F1441D">
            <w:pPr>
              <w:rPr>
                <w:rFonts w:ascii="Arial Armenian" w:hAnsi="Arial Armenian" w:cs="Arial"/>
                <w:sz w:val="16"/>
                <w:szCs w:val="16"/>
              </w:rPr>
            </w:pPr>
            <w:r w:rsidRPr="007B08C2">
              <w:rPr>
                <w:rFonts w:ascii="Arial Armenian" w:hAnsi="Arial Armenian" w:cs="Arial"/>
                <w:b/>
                <w:bCs/>
                <w:sz w:val="16"/>
                <w:szCs w:val="16"/>
              </w:rPr>
              <w:br/>
            </w:r>
            <w:r w:rsidRPr="007B08C2">
              <w:rPr>
                <w:rFonts w:ascii="Calibri" w:hAnsi="Calibri" w:cs="Calibri"/>
                <w:sz w:val="16"/>
                <w:szCs w:val="16"/>
              </w:rPr>
              <w:t>Покраска</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фасадной</w:t>
            </w:r>
            <w:r w:rsidRPr="007B08C2">
              <w:rPr>
                <w:rFonts w:ascii="Arial Armenian" w:hAnsi="Arial Armenian" w:cs="Arial"/>
                <w:sz w:val="16"/>
                <w:szCs w:val="16"/>
              </w:rPr>
              <w:t xml:space="preserve"> </w:t>
            </w:r>
            <w:r w:rsidRPr="007B08C2">
              <w:rPr>
                <w:rFonts w:ascii="Calibri" w:hAnsi="Calibri" w:cs="Calibri"/>
                <w:sz w:val="16"/>
                <w:szCs w:val="16"/>
              </w:rPr>
              <w:t>краской</w:t>
            </w:r>
            <w:r w:rsidRPr="007B08C2">
              <w:rPr>
                <w:rFonts w:ascii="Arial Armenian" w:hAnsi="Arial Armenian" w:cs="Arial"/>
                <w:sz w:val="16"/>
                <w:szCs w:val="16"/>
              </w:rPr>
              <w:t xml:space="preserve"> /</w:t>
            </w:r>
            <w:r w:rsidRPr="007B08C2">
              <w:rPr>
                <w:rFonts w:ascii="Calibri" w:hAnsi="Calibri" w:cs="Calibri"/>
                <w:sz w:val="16"/>
                <w:szCs w:val="16"/>
              </w:rPr>
              <w:t>цвет</w:t>
            </w:r>
            <w:r w:rsidRPr="007B08C2">
              <w:rPr>
                <w:rFonts w:ascii="Arial Armenian" w:hAnsi="Arial Armenian" w:cs="Arial"/>
                <w:sz w:val="16"/>
                <w:szCs w:val="16"/>
              </w:rPr>
              <w:t xml:space="preserve"> </w:t>
            </w:r>
            <w:r w:rsidRPr="007B08C2">
              <w:rPr>
                <w:rFonts w:ascii="Calibri" w:hAnsi="Calibri" w:cs="Calibri"/>
                <w:sz w:val="16"/>
                <w:szCs w:val="16"/>
              </w:rPr>
              <w:t>согласовываем</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заказчиком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C0113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620EF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48,0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3E5610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1C8A83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121,44</w:t>
            </w:r>
          </w:p>
        </w:tc>
      </w:tr>
      <w:tr w:rsidR="00DA282A" w:rsidRPr="007B08C2" w14:paraId="21393C9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BE10EF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407F40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02938F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87A0FD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DBEEEA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0D6F31C" w14:textId="77777777" w:rsidR="00DA282A" w:rsidRPr="007B08C2" w:rsidRDefault="00DA282A" w:rsidP="00F1441D">
            <w:pPr>
              <w:rPr>
                <w:rFonts w:ascii="Arial Armenian" w:hAnsi="Arial Armenian" w:cs="Arial"/>
                <w:sz w:val="20"/>
                <w:szCs w:val="20"/>
              </w:rPr>
            </w:pPr>
          </w:p>
        </w:tc>
      </w:tr>
      <w:tr w:rsidR="00DA282A" w:rsidRPr="007B08C2" w14:paraId="0705ABB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D6F26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01F43E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A7D860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C8BBDE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800BDB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F7A6F1E" w14:textId="77777777" w:rsidR="00DA282A" w:rsidRPr="007B08C2" w:rsidRDefault="00DA282A" w:rsidP="00F1441D">
            <w:pPr>
              <w:rPr>
                <w:rFonts w:ascii="Arial Armenian" w:hAnsi="Arial Armenian" w:cs="Arial"/>
                <w:sz w:val="20"/>
                <w:szCs w:val="20"/>
              </w:rPr>
            </w:pPr>
          </w:p>
        </w:tc>
      </w:tr>
      <w:tr w:rsidR="00DA282A" w:rsidRPr="007B08C2" w14:paraId="57876E4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F9A435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C15ED4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03C3E5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2316ED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D7728D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F67ADE8" w14:textId="77777777" w:rsidR="00DA282A" w:rsidRPr="007B08C2" w:rsidRDefault="00DA282A" w:rsidP="00F1441D">
            <w:pPr>
              <w:rPr>
                <w:rFonts w:ascii="Arial Armenian" w:hAnsi="Arial Armenian" w:cs="Arial"/>
                <w:sz w:val="20"/>
                <w:szCs w:val="20"/>
              </w:rPr>
            </w:pPr>
          </w:p>
        </w:tc>
      </w:tr>
      <w:tr w:rsidR="00DA282A" w:rsidRPr="007B08C2" w14:paraId="183E91D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9E813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8CF281E" w14:textId="77777777" w:rsidR="00DA282A" w:rsidRPr="007B08C2" w:rsidRDefault="00DA282A" w:rsidP="00F1441D">
            <w:pPr>
              <w:rPr>
                <w:rFonts w:ascii="Arial Armenian" w:hAnsi="Arial Armenian" w:cs="Arial"/>
                <w:sz w:val="16"/>
                <w:szCs w:val="16"/>
              </w:rPr>
            </w:pPr>
            <w:r w:rsidRPr="007B08C2">
              <w:rPr>
                <w:rFonts w:ascii="Arial Armenian" w:hAnsi="Arial Armenian" w:cs="Arial"/>
                <w:color w:val="FF0000"/>
                <w:sz w:val="16"/>
                <w:szCs w:val="16"/>
              </w:rPr>
              <w:br/>
            </w:r>
            <w:r w:rsidRPr="007B08C2">
              <w:rPr>
                <w:rFonts w:ascii="Calibri" w:hAnsi="Calibri" w:cs="Calibri"/>
                <w:sz w:val="16"/>
                <w:szCs w:val="16"/>
              </w:rPr>
              <w:t>Монтаж</w:t>
            </w:r>
            <w:r w:rsidRPr="007B08C2">
              <w:rPr>
                <w:rFonts w:ascii="Arial Armenian" w:hAnsi="Arial Armenian" w:cs="Arial"/>
                <w:sz w:val="16"/>
                <w:szCs w:val="16"/>
              </w:rPr>
              <w:t xml:space="preserve"> </w:t>
            </w:r>
            <w:r w:rsidRPr="007B08C2">
              <w:rPr>
                <w:rFonts w:ascii="Calibri" w:hAnsi="Calibri" w:cs="Calibri"/>
                <w:sz w:val="16"/>
                <w:szCs w:val="16"/>
              </w:rPr>
              <w:t>базальтового</w:t>
            </w:r>
            <w:r w:rsidRPr="007B08C2">
              <w:rPr>
                <w:rFonts w:ascii="Arial Armenian" w:hAnsi="Arial Armenian" w:cs="Arial"/>
                <w:sz w:val="16"/>
                <w:szCs w:val="16"/>
              </w:rPr>
              <w:t xml:space="preserve"> </w:t>
            </w:r>
            <w:r w:rsidRPr="007B08C2">
              <w:rPr>
                <w:rFonts w:ascii="Calibri" w:hAnsi="Calibri" w:cs="Calibri"/>
                <w:sz w:val="16"/>
                <w:szCs w:val="16"/>
              </w:rPr>
              <w:t>облицовочного</w:t>
            </w:r>
            <w:r w:rsidRPr="007B08C2">
              <w:rPr>
                <w:rFonts w:ascii="Arial Armenian" w:hAnsi="Arial Armenian" w:cs="Arial"/>
                <w:sz w:val="16"/>
                <w:szCs w:val="16"/>
              </w:rPr>
              <w:t xml:space="preserve"> </w:t>
            </w:r>
            <w:r w:rsidRPr="007B08C2">
              <w:rPr>
                <w:rFonts w:ascii="Calibri" w:hAnsi="Calibri" w:cs="Calibri"/>
                <w:sz w:val="16"/>
                <w:szCs w:val="16"/>
              </w:rPr>
              <w:t>камня</w:t>
            </w:r>
            <w:r w:rsidRPr="007B08C2">
              <w:rPr>
                <w:rFonts w:ascii="Arial Armenian" w:hAnsi="Arial Armenian" w:cs="Arial"/>
                <w:sz w:val="16"/>
                <w:szCs w:val="16"/>
              </w:rPr>
              <w:t xml:space="preserve"> 30</w:t>
            </w:r>
            <w:r w:rsidRPr="007B08C2">
              <w:rPr>
                <w:rFonts w:ascii="Calibri" w:hAnsi="Calibri" w:cs="Calibri"/>
                <w:sz w:val="16"/>
                <w:szCs w:val="16"/>
              </w:rPr>
              <w:t>мм</w:t>
            </w:r>
            <w:r w:rsidRPr="007B08C2">
              <w:rPr>
                <w:rFonts w:ascii="Arial Armenian" w:hAnsi="Arial Armenian" w:cs="Arial"/>
                <w:sz w:val="16"/>
                <w:szCs w:val="16"/>
              </w:rPr>
              <w:t xml:space="preserve"> </w:t>
            </w:r>
            <w:r w:rsidRPr="007B08C2">
              <w:rPr>
                <w:rFonts w:ascii="Calibri" w:hAnsi="Calibri" w:cs="Calibri"/>
                <w:sz w:val="16"/>
                <w:szCs w:val="16"/>
              </w:rPr>
              <w:t>б</w:t>
            </w:r>
            <w:r w:rsidRPr="007B08C2">
              <w:rPr>
                <w:rFonts w:ascii="Arial Armenian" w:hAnsi="Arial Armenian" w:cs="Arial"/>
                <w:sz w:val="16"/>
                <w:szCs w:val="16"/>
              </w:rPr>
              <w:t>=350</w:t>
            </w:r>
            <w:r w:rsidRPr="007B08C2">
              <w:rPr>
                <w:rFonts w:ascii="Calibri" w:hAnsi="Calibri" w:cs="Calibri"/>
                <w:sz w:val="16"/>
                <w:szCs w:val="16"/>
              </w:rPr>
              <w:t>мм</w:t>
            </w:r>
            <w:r w:rsidRPr="007B08C2">
              <w:rPr>
                <w:rFonts w:ascii="Arial Armenian" w:hAnsi="Arial Armenian" w:cs="Arial"/>
                <w:sz w:val="16"/>
                <w:szCs w:val="16"/>
              </w:rPr>
              <w:t xml:space="preserve"> /</w:t>
            </w:r>
            <w:r w:rsidRPr="007B08C2">
              <w:rPr>
                <w:rFonts w:ascii="Calibri" w:hAnsi="Calibri" w:cs="Calibri"/>
                <w:sz w:val="16"/>
                <w:szCs w:val="16"/>
              </w:rPr>
              <w:t>непористый</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42CF4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16CDE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9,80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9E6F61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44,45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C7C511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435,57</w:t>
            </w:r>
          </w:p>
        </w:tc>
      </w:tr>
      <w:tr w:rsidR="00DA282A" w:rsidRPr="007B08C2" w14:paraId="310836C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36D42A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1A2522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B35EA4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6945F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7ACEA9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FAFA98D" w14:textId="77777777" w:rsidR="00DA282A" w:rsidRPr="007B08C2" w:rsidRDefault="00DA282A" w:rsidP="00F1441D">
            <w:pPr>
              <w:rPr>
                <w:rFonts w:ascii="Arial Armenian" w:hAnsi="Arial Armenian" w:cs="Arial"/>
                <w:sz w:val="20"/>
                <w:szCs w:val="20"/>
              </w:rPr>
            </w:pPr>
          </w:p>
        </w:tc>
      </w:tr>
      <w:tr w:rsidR="00DA282A" w:rsidRPr="007B08C2" w14:paraId="7E87CE3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32A3EB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6B5DFA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A52FC3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CA19F7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F6EA25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257D4B5" w14:textId="77777777" w:rsidR="00DA282A" w:rsidRPr="007B08C2" w:rsidRDefault="00DA282A" w:rsidP="00F1441D">
            <w:pPr>
              <w:rPr>
                <w:rFonts w:ascii="Arial Armenian" w:hAnsi="Arial Armenian" w:cs="Arial"/>
                <w:sz w:val="20"/>
                <w:szCs w:val="20"/>
              </w:rPr>
            </w:pPr>
          </w:p>
        </w:tc>
      </w:tr>
      <w:tr w:rsidR="00DA282A" w:rsidRPr="007B08C2" w14:paraId="22AF7AA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AFFD3A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3668D6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04B479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0634E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028AC4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3670821" w14:textId="77777777" w:rsidR="00DA282A" w:rsidRPr="007B08C2" w:rsidRDefault="00DA282A" w:rsidP="00F1441D">
            <w:pPr>
              <w:rPr>
                <w:rFonts w:ascii="Arial Armenian" w:hAnsi="Arial Armenian" w:cs="Arial"/>
                <w:sz w:val="20"/>
                <w:szCs w:val="20"/>
              </w:rPr>
            </w:pPr>
          </w:p>
        </w:tc>
      </w:tr>
      <w:tr w:rsidR="00DA282A" w:rsidRPr="007B08C2" w14:paraId="146C45A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101605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CDAA7C0"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B62540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63E84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7669687"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5A98BFD"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2888,29</w:t>
            </w:r>
          </w:p>
        </w:tc>
      </w:tr>
      <w:tr w:rsidR="00DA282A" w:rsidRPr="007B08C2" w14:paraId="7ECE3F2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8B9AC6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616D75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50C14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12DCD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CAEF21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E8AD306" w14:textId="77777777" w:rsidR="00DA282A" w:rsidRPr="007B08C2" w:rsidRDefault="00DA282A" w:rsidP="00F1441D">
            <w:pPr>
              <w:rPr>
                <w:rFonts w:ascii="Arial Armenian" w:hAnsi="Arial Armenian" w:cs="Arial"/>
                <w:b/>
                <w:bCs/>
                <w:sz w:val="16"/>
                <w:szCs w:val="16"/>
              </w:rPr>
            </w:pPr>
          </w:p>
        </w:tc>
      </w:tr>
      <w:tr w:rsidR="00DA282A" w:rsidRPr="007B08C2" w14:paraId="5662568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959C14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359131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3F3A9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B6B04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29496D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96A844E" w14:textId="77777777" w:rsidR="00DA282A" w:rsidRPr="007B08C2" w:rsidRDefault="00DA282A" w:rsidP="00F1441D">
            <w:pPr>
              <w:rPr>
                <w:rFonts w:ascii="Arial Armenian" w:hAnsi="Arial Armenian" w:cs="Arial"/>
                <w:b/>
                <w:bCs/>
                <w:sz w:val="16"/>
                <w:szCs w:val="16"/>
              </w:rPr>
            </w:pPr>
          </w:p>
        </w:tc>
      </w:tr>
      <w:tr w:rsidR="00DA282A" w:rsidRPr="007B08C2" w14:paraId="051015C8" w14:textId="77777777" w:rsidTr="007F420E">
        <w:trPr>
          <w:trHeight w:val="276"/>
        </w:trPr>
        <w:tc>
          <w:tcPr>
            <w:tcW w:w="448" w:type="dxa"/>
            <w:vMerge/>
            <w:tcBorders>
              <w:top w:val="nil"/>
              <w:left w:val="single" w:sz="4" w:space="0" w:color="auto"/>
              <w:bottom w:val="single" w:sz="4" w:space="0" w:color="auto"/>
              <w:right w:val="single" w:sz="4" w:space="0" w:color="auto"/>
            </w:tcBorders>
            <w:vAlign w:val="center"/>
            <w:hideMark/>
          </w:tcPr>
          <w:p w14:paraId="159EBA7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563070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121F3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44623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F798F28"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575D8EF" w14:textId="77777777" w:rsidR="00DA282A" w:rsidRPr="007B08C2" w:rsidRDefault="00DA282A" w:rsidP="00F1441D">
            <w:pPr>
              <w:rPr>
                <w:rFonts w:ascii="Arial Armenian" w:hAnsi="Arial Armenian" w:cs="Arial"/>
                <w:b/>
                <w:bCs/>
                <w:sz w:val="16"/>
                <w:szCs w:val="16"/>
              </w:rPr>
            </w:pPr>
          </w:p>
        </w:tc>
      </w:tr>
      <w:tr w:rsidR="00DA282A" w:rsidRPr="007B08C2" w14:paraId="5F6D4CA7"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5203BA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09E2128"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D6AD60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6A24E0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7B97F07A"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EF17049"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15,90%</w:t>
            </w:r>
          </w:p>
        </w:tc>
      </w:tr>
      <w:tr w:rsidR="00DA282A" w:rsidRPr="007B08C2" w14:paraId="0BF4673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F227BF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8FB39C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E563C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331E89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CB4C92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E952D38" w14:textId="77777777" w:rsidR="00DA282A" w:rsidRPr="007B08C2" w:rsidRDefault="00DA282A" w:rsidP="00F1441D">
            <w:pPr>
              <w:rPr>
                <w:rFonts w:ascii="Arial Armenian" w:hAnsi="Arial Armenian" w:cs="Arial"/>
                <w:b/>
                <w:bCs/>
                <w:sz w:val="16"/>
                <w:szCs w:val="16"/>
              </w:rPr>
            </w:pPr>
          </w:p>
        </w:tc>
      </w:tr>
      <w:tr w:rsidR="00DA282A" w:rsidRPr="007B08C2" w14:paraId="46F7C67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A290A8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38539C0"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0565C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1D38E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F1D2B65"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D1698FB" w14:textId="77777777" w:rsidR="00DA282A" w:rsidRPr="007B08C2" w:rsidRDefault="00DA282A" w:rsidP="00F1441D">
            <w:pPr>
              <w:rPr>
                <w:rFonts w:ascii="Arial Armenian" w:hAnsi="Arial Armenian" w:cs="Arial"/>
                <w:b/>
                <w:bCs/>
                <w:sz w:val="16"/>
                <w:szCs w:val="16"/>
              </w:rPr>
            </w:pPr>
          </w:p>
        </w:tc>
      </w:tr>
      <w:tr w:rsidR="00DA282A" w:rsidRPr="007B08C2" w14:paraId="5DBB201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A86026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215DE5C"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00662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5CEF2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6501325"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8FB5A10" w14:textId="77777777" w:rsidR="00DA282A" w:rsidRPr="007B08C2" w:rsidRDefault="00DA282A" w:rsidP="00F1441D">
            <w:pPr>
              <w:rPr>
                <w:rFonts w:ascii="Arial Armenian" w:hAnsi="Arial Armenian" w:cs="Arial"/>
                <w:b/>
                <w:bCs/>
                <w:sz w:val="16"/>
                <w:szCs w:val="16"/>
              </w:rPr>
            </w:pPr>
          </w:p>
        </w:tc>
      </w:tr>
      <w:tr w:rsidR="00DA282A" w:rsidRPr="007B08C2" w14:paraId="1FA5C453" w14:textId="77777777" w:rsidTr="00DA282A">
        <w:trPr>
          <w:trHeight w:val="660"/>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CB953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328E814"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color w:val="FF0000"/>
                <w:sz w:val="16"/>
                <w:szCs w:val="16"/>
                <w:u w:val="single"/>
              </w:rPr>
              <w:br/>
            </w:r>
            <w:r w:rsidRPr="007B08C2">
              <w:rPr>
                <w:rFonts w:ascii="Calibri" w:hAnsi="Calibri" w:cs="Calibri"/>
                <w:b/>
                <w:bCs/>
                <w:sz w:val="16"/>
                <w:szCs w:val="16"/>
                <w:u w:val="single"/>
              </w:rPr>
              <w:t>Новая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подпорная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стена</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из</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ж</w:t>
            </w:r>
            <w:r w:rsidRPr="007B08C2">
              <w:rPr>
                <w:rFonts w:ascii="Arial Armenian" w:hAnsi="Arial Armenian" w:cs="Arial"/>
                <w:b/>
                <w:bCs/>
                <w:sz w:val="16"/>
                <w:szCs w:val="16"/>
                <w:u w:val="single"/>
              </w:rPr>
              <w:t>/</w:t>
            </w:r>
            <w:r w:rsidRPr="007B08C2">
              <w:rPr>
                <w:rFonts w:ascii="Calibri" w:hAnsi="Calibri" w:cs="Calibri"/>
                <w:b/>
                <w:bCs/>
                <w:sz w:val="16"/>
                <w:szCs w:val="16"/>
                <w:u w:val="single"/>
              </w:rPr>
              <w:t>бетона</w:t>
            </w:r>
            <w:r w:rsidRPr="007B08C2">
              <w:rPr>
                <w:rFonts w:ascii="Arial Armenian" w:hAnsi="Arial Armenian" w:cs="Arial"/>
                <w:b/>
                <w:bCs/>
                <w:sz w:val="16"/>
                <w:szCs w:val="16"/>
                <w:u w:val="single"/>
              </w:rPr>
              <w:br/>
              <w:t>/</w:t>
            </w:r>
            <w:r w:rsidRPr="007B08C2">
              <w:rPr>
                <w:rFonts w:ascii="Calibri" w:hAnsi="Calibri" w:cs="Calibri"/>
                <w:b/>
                <w:bCs/>
                <w:sz w:val="16"/>
                <w:szCs w:val="16"/>
                <w:u w:val="single"/>
              </w:rPr>
              <w:t>укрепление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существующей</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подпорной</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стены</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и</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строительство</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новой</w:t>
            </w:r>
            <w:r w:rsidRPr="007B08C2">
              <w:rPr>
                <w:rFonts w:ascii="Arial Armenian" w:hAnsi="Arial Armenian" w:cs="Arial"/>
                <w:b/>
                <w:bCs/>
                <w:sz w:val="16"/>
                <w:szCs w:val="16"/>
                <w:u w:val="single"/>
              </w:rPr>
              <w:t>/</w:t>
            </w:r>
            <w:r w:rsidRPr="007B08C2">
              <w:rPr>
                <w:rFonts w:ascii="Arial Armenian" w:hAnsi="Arial Armenian" w:cs="Arial"/>
                <w:b/>
                <w:bCs/>
                <w:sz w:val="16"/>
                <w:szCs w:val="16"/>
                <w:u w:val="single"/>
              </w:rPr>
              <w:br/>
            </w:r>
            <w:r w:rsidRPr="007B08C2">
              <w:rPr>
                <w:rFonts w:ascii="Calibri" w:hAnsi="Calibri" w:cs="Calibri"/>
                <w:b/>
                <w:bCs/>
                <w:sz w:val="16"/>
                <w:szCs w:val="16"/>
                <w:u w:val="single"/>
              </w:rPr>
              <w:t>Строительные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работы</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выполняйте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поэтапно</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вручную</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чтобы</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избежать</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обрушения</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5C139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6971C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3E05C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C6F94A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2B2AC025" w14:textId="77777777" w:rsidTr="00DA282A">
        <w:trPr>
          <w:trHeight w:val="660"/>
        </w:trPr>
        <w:tc>
          <w:tcPr>
            <w:tcW w:w="448" w:type="dxa"/>
            <w:vMerge/>
            <w:tcBorders>
              <w:top w:val="nil"/>
              <w:left w:val="single" w:sz="4" w:space="0" w:color="auto"/>
              <w:bottom w:val="single" w:sz="4" w:space="0" w:color="auto"/>
              <w:right w:val="single" w:sz="4" w:space="0" w:color="auto"/>
            </w:tcBorders>
            <w:vAlign w:val="center"/>
            <w:hideMark/>
          </w:tcPr>
          <w:p w14:paraId="356963D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7281815"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4830A37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CFBCAC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29FC14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5C6EACE" w14:textId="77777777" w:rsidR="00DA282A" w:rsidRPr="007B08C2" w:rsidRDefault="00DA282A" w:rsidP="00F1441D">
            <w:pPr>
              <w:rPr>
                <w:rFonts w:ascii="Arial Armenian" w:hAnsi="Arial Armenian" w:cs="Arial"/>
                <w:sz w:val="20"/>
                <w:szCs w:val="20"/>
              </w:rPr>
            </w:pPr>
          </w:p>
        </w:tc>
      </w:tr>
      <w:tr w:rsidR="00DA282A" w:rsidRPr="007B08C2" w14:paraId="07052FFD" w14:textId="77777777" w:rsidTr="00DA282A">
        <w:trPr>
          <w:trHeight w:val="660"/>
        </w:trPr>
        <w:tc>
          <w:tcPr>
            <w:tcW w:w="448" w:type="dxa"/>
            <w:vMerge/>
            <w:tcBorders>
              <w:top w:val="nil"/>
              <w:left w:val="single" w:sz="4" w:space="0" w:color="auto"/>
              <w:bottom w:val="single" w:sz="4" w:space="0" w:color="auto"/>
              <w:right w:val="single" w:sz="4" w:space="0" w:color="auto"/>
            </w:tcBorders>
            <w:vAlign w:val="center"/>
            <w:hideMark/>
          </w:tcPr>
          <w:p w14:paraId="221A271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05A09B9"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7933E7C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74FBAD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8C0E75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B779E6B" w14:textId="77777777" w:rsidR="00DA282A" w:rsidRPr="007B08C2" w:rsidRDefault="00DA282A" w:rsidP="00F1441D">
            <w:pPr>
              <w:rPr>
                <w:rFonts w:ascii="Arial Armenian" w:hAnsi="Arial Armenian" w:cs="Arial"/>
                <w:sz w:val="20"/>
                <w:szCs w:val="20"/>
              </w:rPr>
            </w:pPr>
          </w:p>
        </w:tc>
      </w:tr>
      <w:tr w:rsidR="00DA282A" w:rsidRPr="007B08C2" w14:paraId="543E1D06" w14:textId="77777777" w:rsidTr="00DA282A">
        <w:trPr>
          <w:trHeight w:val="660"/>
        </w:trPr>
        <w:tc>
          <w:tcPr>
            <w:tcW w:w="448" w:type="dxa"/>
            <w:vMerge/>
            <w:tcBorders>
              <w:top w:val="nil"/>
              <w:left w:val="single" w:sz="4" w:space="0" w:color="auto"/>
              <w:bottom w:val="single" w:sz="4" w:space="0" w:color="auto"/>
              <w:right w:val="single" w:sz="4" w:space="0" w:color="auto"/>
            </w:tcBorders>
            <w:vAlign w:val="center"/>
            <w:hideMark/>
          </w:tcPr>
          <w:p w14:paraId="6D0EAA7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6AE81DA"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4FB8745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53256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ACE184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F859F53" w14:textId="77777777" w:rsidR="00DA282A" w:rsidRPr="007B08C2" w:rsidRDefault="00DA282A" w:rsidP="00F1441D">
            <w:pPr>
              <w:rPr>
                <w:rFonts w:ascii="Arial Armenian" w:hAnsi="Arial Armenian" w:cs="Arial"/>
                <w:sz w:val="20"/>
                <w:szCs w:val="20"/>
              </w:rPr>
            </w:pPr>
          </w:p>
        </w:tc>
      </w:tr>
      <w:tr w:rsidR="00DA282A" w:rsidRPr="007B08C2" w14:paraId="5BC50527"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EC624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082CAE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AEF80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76E04E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39,8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2BEDC0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F0B9E4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131,84</w:t>
            </w:r>
          </w:p>
        </w:tc>
      </w:tr>
      <w:tr w:rsidR="00DA282A" w:rsidRPr="007B08C2" w14:paraId="0BDAE69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0639BC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85D2A9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37CD4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CA0DC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E7E887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74637E3" w14:textId="77777777" w:rsidR="00DA282A" w:rsidRPr="007B08C2" w:rsidRDefault="00DA282A" w:rsidP="00F1441D">
            <w:pPr>
              <w:rPr>
                <w:rFonts w:ascii="Arial Armenian" w:hAnsi="Arial Armenian" w:cs="Arial"/>
                <w:sz w:val="20"/>
                <w:szCs w:val="20"/>
              </w:rPr>
            </w:pPr>
          </w:p>
        </w:tc>
      </w:tr>
      <w:tr w:rsidR="00DA282A" w:rsidRPr="007B08C2" w14:paraId="66C9A23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7CC201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CF8F7C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45DE0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6301B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E44ACA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BA07C34" w14:textId="77777777" w:rsidR="00DA282A" w:rsidRPr="007B08C2" w:rsidRDefault="00DA282A" w:rsidP="00F1441D">
            <w:pPr>
              <w:rPr>
                <w:rFonts w:ascii="Arial Armenian" w:hAnsi="Arial Armenian" w:cs="Arial"/>
                <w:sz w:val="20"/>
                <w:szCs w:val="20"/>
              </w:rPr>
            </w:pPr>
          </w:p>
        </w:tc>
      </w:tr>
      <w:tr w:rsidR="00DA282A" w:rsidRPr="007B08C2" w14:paraId="74A456A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06020B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2D31FE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87BFFE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8159EC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079324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8A9C8B" w14:textId="77777777" w:rsidR="00DA282A" w:rsidRPr="007B08C2" w:rsidRDefault="00DA282A" w:rsidP="00F1441D">
            <w:pPr>
              <w:rPr>
                <w:rFonts w:ascii="Arial Armenian" w:hAnsi="Arial Armenian" w:cs="Arial"/>
                <w:sz w:val="20"/>
                <w:szCs w:val="20"/>
              </w:rPr>
            </w:pPr>
          </w:p>
        </w:tc>
      </w:tr>
      <w:tr w:rsidR="00DA282A" w:rsidRPr="007B08C2" w14:paraId="7EB24A3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9D8D4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3A40B3D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подготовительного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гравия</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3FB53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A17D9B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2,04</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008406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9,52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79BCA7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19,43</w:t>
            </w:r>
          </w:p>
        </w:tc>
      </w:tr>
      <w:tr w:rsidR="00DA282A" w:rsidRPr="007B08C2" w14:paraId="2DA8D1D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8D5C87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5C77742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DB126C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02AB71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1BE590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E6B18F2" w14:textId="77777777" w:rsidR="00DA282A" w:rsidRPr="007B08C2" w:rsidRDefault="00DA282A" w:rsidP="00F1441D">
            <w:pPr>
              <w:rPr>
                <w:rFonts w:ascii="Arial Armenian" w:hAnsi="Arial Armenian" w:cs="Arial"/>
                <w:sz w:val="20"/>
                <w:szCs w:val="20"/>
              </w:rPr>
            </w:pPr>
          </w:p>
        </w:tc>
      </w:tr>
      <w:tr w:rsidR="00DA282A" w:rsidRPr="007B08C2" w14:paraId="3D11253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87A58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EE55C1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0AE5D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D1FB91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50BFD8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80AB010" w14:textId="77777777" w:rsidR="00DA282A" w:rsidRPr="007B08C2" w:rsidRDefault="00DA282A" w:rsidP="00F1441D">
            <w:pPr>
              <w:rPr>
                <w:rFonts w:ascii="Arial Armenian" w:hAnsi="Arial Armenian" w:cs="Arial"/>
                <w:sz w:val="20"/>
                <w:szCs w:val="20"/>
              </w:rPr>
            </w:pPr>
          </w:p>
        </w:tc>
      </w:tr>
      <w:tr w:rsidR="00DA282A" w:rsidRPr="007B08C2" w14:paraId="7B0ABAC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5CE5D5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8DEC33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F315A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C9376B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03F629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AB70A16" w14:textId="77777777" w:rsidR="00DA282A" w:rsidRPr="007B08C2" w:rsidRDefault="00DA282A" w:rsidP="00F1441D">
            <w:pPr>
              <w:rPr>
                <w:rFonts w:ascii="Arial Armenian" w:hAnsi="Arial Armenian" w:cs="Arial"/>
                <w:sz w:val="20"/>
                <w:szCs w:val="20"/>
              </w:rPr>
            </w:pPr>
          </w:p>
        </w:tc>
      </w:tr>
      <w:tr w:rsidR="00DA282A" w:rsidRPr="007B08C2" w14:paraId="17E5E1E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ACECF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60AA2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подготовительного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7,5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01727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91EB5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2,04</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BFD6E5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40,07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47E2F3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81,75</w:t>
            </w:r>
          </w:p>
        </w:tc>
      </w:tr>
      <w:tr w:rsidR="00DA282A" w:rsidRPr="007B08C2" w14:paraId="1AC09F0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918A9C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236BE2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9294C6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065303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4F6655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B99EA5C" w14:textId="77777777" w:rsidR="00DA282A" w:rsidRPr="007B08C2" w:rsidRDefault="00DA282A" w:rsidP="00F1441D">
            <w:pPr>
              <w:rPr>
                <w:rFonts w:ascii="Arial Armenian" w:hAnsi="Arial Armenian" w:cs="Arial"/>
                <w:sz w:val="20"/>
                <w:szCs w:val="20"/>
              </w:rPr>
            </w:pPr>
          </w:p>
        </w:tc>
      </w:tr>
      <w:tr w:rsidR="00DA282A" w:rsidRPr="007B08C2" w14:paraId="0874A89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AA237B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C41708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587CD1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D35BD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87756A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544B8DD" w14:textId="77777777" w:rsidR="00DA282A" w:rsidRPr="007B08C2" w:rsidRDefault="00DA282A" w:rsidP="00F1441D">
            <w:pPr>
              <w:rPr>
                <w:rFonts w:ascii="Arial Armenian" w:hAnsi="Arial Armenian" w:cs="Arial"/>
                <w:sz w:val="20"/>
                <w:szCs w:val="20"/>
              </w:rPr>
            </w:pPr>
          </w:p>
        </w:tc>
      </w:tr>
      <w:tr w:rsidR="00DA282A" w:rsidRPr="007B08C2" w14:paraId="0019585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E73719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DD92FB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08E13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FB5C5D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B748DE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17567BC" w14:textId="77777777" w:rsidR="00DA282A" w:rsidRPr="007B08C2" w:rsidRDefault="00DA282A" w:rsidP="00F1441D">
            <w:pPr>
              <w:rPr>
                <w:rFonts w:ascii="Arial Armenian" w:hAnsi="Arial Armenian" w:cs="Arial"/>
                <w:sz w:val="20"/>
                <w:szCs w:val="20"/>
              </w:rPr>
            </w:pPr>
          </w:p>
        </w:tc>
      </w:tr>
      <w:tr w:rsidR="00DA282A" w:rsidRPr="007B08C2" w14:paraId="0B84C9E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5EA83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5674E8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Реализация</w:t>
            </w:r>
            <w:r w:rsidRPr="007B08C2">
              <w:rPr>
                <w:rFonts w:ascii="Arial Armenian" w:hAnsi="Arial Armenian" w:cs="Arial"/>
                <w:sz w:val="16"/>
                <w:szCs w:val="16"/>
              </w:rPr>
              <w:t xml:space="preserve"> </w:t>
            </w:r>
            <w:r w:rsidRPr="007B08C2">
              <w:rPr>
                <w:rFonts w:ascii="Calibri" w:hAnsi="Calibri" w:cs="Calibri"/>
                <w:sz w:val="16"/>
                <w:szCs w:val="16"/>
              </w:rPr>
              <w:t>железобетонных</w:t>
            </w:r>
            <w:r w:rsidRPr="007B08C2">
              <w:rPr>
                <w:rFonts w:ascii="Arial Armenian" w:hAnsi="Arial Armenian" w:cs="Arial"/>
                <w:sz w:val="16"/>
                <w:szCs w:val="16"/>
              </w:rPr>
              <w:t xml:space="preserve"> </w:t>
            </w:r>
            <w:r w:rsidRPr="007B08C2">
              <w:rPr>
                <w:rFonts w:ascii="Calibri" w:hAnsi="Calibri" w:cs="Calibri"/>
                <w:sz w:val="16"/>
                <w:szCs w:val="16"/>
              </w:rPr>
              <w:t>основных</w:t>
            </w:r>
            <w:r w:rsidRPr="007B08C2">
              <w:rPr>
                <w:rFonts w:ascii="Arial Armenian" w:hAnsi="Arial Armenian" w:cs="Arial"/>
                <w:sz w:val="16"/>
                <w:szCs w:val="16"/>
              </w:rPr>
              <w:t xml:space="preserve"> </w:t>
            </w:r>
            <w:r w:rsidRPr="007B08C2">
              <w:rPr>
                <w:rFonts w:ascii="Calibri" w:hAnsi="Calibri" w:cs="Calibri"/>
                <w:sz w:val="16"/>
                <w:szCs w:val="16"/>
              </w:rPr>
              <w:t>колес</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-20,</w:t>
            </w:r>
            <w:r w:rsidRPr="007B08C2">
              <w:rPr>
                <w:rFonts w:ascii="Arial Armenian" w:hAnsi="Arial Armenian" w:cs="Arial"/>
                <w:sz w:val="16"/>
                <w:szCs w:val="16"/>
              </w:rPr>
              <w:br/>
            </w:r>
            <w:r w:rsidRPr="007B08C2">
              <w:rPr>
                <w:rFonts w:ascii="Calibri" w:hAnsi="Calibri" w:cs="Calibri"/>
                <w:sz w:val="16"/>
                <w:szCs w:val="16"/>
              </w:rPr>
              <w:lastRenderedPageBreak/>
              <w:t>с</w:t>
            </w:r>
            <w:r w:rsidRPr="007B08C2">
              <w:rPr>
                <w:rFonts w:ascii="Arial Armenian" w:hAnsi="Arial Armenian" w:cs="Arial"/>
                <w:sz w:val="16"/>
                <w:szCs w:val="16"/>
              </w:rPr>
              <w:t xml:space="preserve"> </w:t>
            </w:r>
            <w:r w:rsidRPr="007B08C2">
              <w:rPr>
                <w:rFonts w:ascii="Calibri" w:hAnsi="Calibri" w:cs="Calibri"/>
                <w:sz w:val="16"/>
                <w:szCs w:val="16"/>
              </w:rPr>
              <w:t>гравием</w:t>
            </w:r>
            <w:r w:rsidRPr="007B08C2">
              <w:rPr>
                <w:rFonts w:ascii="Arial Armenian" w:hAnsi="Arial Armenian" w:cs="Arial"/>
                <w:sz w:val="16"/>
                <w:szCs w:val="16"/>
              </w:rPr>
              <w:t xml:space="preserve"> 20-40 </w:t>
            </w:r>
            <w:r w:rsidRPr="007B08C2">
              <w:rPr>
                <w:rFonts w:ascii="Calibri" w:hAnsi="Calibri" w:cs="Calibri"/>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3D23C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lastRenderedPageBreak/>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93729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6A02C7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85,67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9D7167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873,82</w:t>
            </w:r>
          </w:p>
        </w:tc>
      </w:tr>
      <w:tr w:rsidR="00DA282A" w:rsidRPr="007B08C2" w14:paraId="5D2A700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041E55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B07958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FFC62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621FF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E71E19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1E80592" w14:textId="77777777" w:rsidR="00DA282A" w:rsidRPr="007B08C2" w:rsidRDefault="00DA282A" w:rsidP="00F1441D">
            <w:pPr>
              <w:rPr>
                <w:rFonts w:ascii="Arial Armenian" w:hAnsi="Arial Armenian" w:cs="Arial"/>
                <w:sz w:val="20"/>
                <w:szCs w:val="20"/>
              </w:rPr>
            </w:pPr>
          </w:p>
        </w:tc>
      </w:tr>
      <w:tr w:rsidR="00DA282A" w:rsidRPr="007B08C2" w14:paraId="7497385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17B88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90E9E3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D8339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3F132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BCD772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46227A1" w14:textId="77777777" w:rsidR="00DA282A" w:rsidRPr="007B08C2" w:rsidRDefault="00DA282A" w:rsidP="00F1441D">
            <w:pPr>
              <w:rPr>
                <w:rFonts w:ascii="Arial Armenian" w:hAnsi="Arial Armenian" w:cs="Arial"/>
                <w:sz w:val="20"/>
                <w:szCs w:val="20"/>
              </w:rPr>
            </w:pPr>
          </w:p>
        </w:tc>
      </w:tr>
      <w:tr w:rsidR="00DA282A" w:rsidRPr="007B08C2" w14:paraId="69E3BED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859F86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E9BD00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87738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966FE1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F2EBD9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F2BAEF5" w14:textId="77777777" w:rsidR="00DA282A" w:rsidRPr="007B08C2" w:rsidRDefault="00DA282A" w:rsidP="00F1441D">
            <w:pPr>
              <w:rPr>
                <w:rFonts w:ascii="Arial Armenian" w:hAnsi="Arial Armenian" w:cs="Arial"/>
                <w:sz w:val="20"/>
                <w:szCs w:val="20"/>
              </w:rPr>
            </w:pPr>
          </w:p>
        </w:tc>
      </w:tr>
      <w:tr w:rsidR="00DA282A" w:rsidRPr="007B08C2" w14:paraId="7871BE38"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1C8BF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F32E22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1B581F"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10888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0,91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753B3F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2CA2E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353,56</w:t>
            </w:r>
          </w:p>
        </w:tc>
      </w:tr>
      <w:tr w:rsidR="00DA282A" w:rsidRPr="007B08C2" w14:paraId="6A60FDA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E9B6FC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C1C858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D3C650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FC086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FDBD30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3B8B6F" w14:textId="77777777" w:rsidR="00DA282A" w:rsidRPr="007B08C2" w:rsidRDefault="00DA282A" w:rsidP="00F1441D">
            <w:pPr>
              <w:rPr>
                <w:rFonts w:ascii="Arial Armenian" w:hAnsi="Arial Armenian" w:cs="Arial"/>
                <w:sz w:val="20"/>
                <w:szCs w:val="20"/>
              </w:rPr>
            </w:pPr>
          </w:p>
        </w:tc>
      </w:tr>
      <w:tr w:rsidR="00DA282A" w:rsidRPr="007B08C2" w14:paraId="7D6C084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5EF27A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2D1693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BF4A1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8B052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751F2C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DDC7472" w14:textId="77777777" w:rsidR="00DA282A" w:rsidRPr="007B08C2" w:rsidRDefault="00DA282A" w:rsidP="00F1441D">
            <w:pPr>
              <w:rPr>
                <w:rFonts w:ascii="Arial Armenian" w:hAnsi="Arial Armenian" w:cs="Arial"/>
                <w:sz w:val="20"/>
                <w:szCs w:val="20"/>
              </w:rPr>
            </w:pPr>
          </w:p>
        </w:tc>
      </w:tr>
      <w:tr w:rsidR="00DA282A" w:rsidRPr="007B08C2" w14:paraId="384E31F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487C92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83D43D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61A64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3459E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5695BD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5F5230B" w14:textId="77777777" w:rsidR="00DA282A" w:rsidRPr="007B08C2" w:rsidRDefault="00DA282A" w:rsidP="00F1441D">
            <w:pPr>
              <w:rPr>
                <w:rFonts w:ascii="Arial Armenian" w:hAnsi="Arial Armenian" w:cs="Arial"/>
                <w:sz w:val="20"/>
                <w:szCs w:val="20"/>
              </w:rPr>
            </w:pPr>
          </w:p>
        </w:tc>
      </w:tr>
      <w:tr w:rsidR="00DA282A" w:rsidRPr="007B08C2" w14:paraId="19D8A2BE"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ADFA9D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182B60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Катнка</w:t>
            </w:r>
            <w:r w:rsidRPr="007B08C2">
              <w:rPr>
                <w:rFonts w:ascii="Arial Armenian" w:hAnsi="Arial Armenian" w:cs="Arial"/>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8D2099"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287E6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0,01162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786E45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F338D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4,61</w:t>
            </w:r>
          </w:p>
        </w:tc>
      </w:tr>
      <w:tr w:rsidR="00DA282A" w:rsidRPr="007B08C2" w14:paraId="37E1502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6E818A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105CEE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6DE40E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76D2D2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26AB47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29B38DE" w14:textId="77777777" w:rsidR="00DA282A" w:rsidRPr="007B08C2" w:rsidRDefault="00DA282A" w:rsidP="00F1441D">
            <w:pPr>
              <w:rPr>
                <w:rFonts w:ascii="Arial Armenian" w:hAnsi="Arial Armenian" w:cs="Arial"/>
                <w:sz w:val="20"/>
                <w:szCs w:val="20"/>
              </w:rPr>
            </w:pPr>
          </w:p>
        </w:tc>
      </w:tr>
      <w:tr w:rsidR="00DA282A" w:rsidRPr="007B08C2" w14:paraId="156EE9C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9CBAD4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5C415F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8CCC3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8398D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58AA2B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290BB51" w14:textId="77777777" w:rsidR="00DA282A" w:rsidRPr="007B08C2" w:rsidRDefault="00DA282A" w:rsidP="00F1441D">
            <w:pPr>
              <w:rPr>
                <w:rFonts w:ascii="Arial Armenian" w:hAnsi="Arial Armenian" w:cs="Arial"/>
                <w:sz w:val="20"/>
                <w:szCs w:val="20"/>
              </w:rPr>
            </w:pPr>
          </w:p>
        </w:tc>
      </w:tr>
      <w:tr w:rsidR="00DA282A" w:rsidRPr="007B08C2" w14:paraId="333F507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B0BE2A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2029BD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22A23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0B6CB1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F9ADFE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38CFFD4" w14:textId="77777777" w:rsidR="00DA282A" w:rsidRPr="007B08C2" w:rsidRDefault="00DA282A" w:rsidP="00F1441D">
            <w:pPr>
              <w:rPr>
                <w:rFonts w:ascii="Arial Armenian" w:hAnsi="Arial Armenian" w:cs="Arial"/>
                <w:sz w:val="20"/>
                <w:szCs w:val="20"/>
              </w:rPr>
            </w:pPr>
          </w:p>
        </w:tc>
      </w:tr>
      <w:tr w:rsidR="00DA282A" w:rsidRPr="007B08C2" w14:paraId="40E3E160"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FEC70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F25998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Строительство</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стенки</w:t>
            </w:r>
            <w:r w:rsidRPr="007B08C2">
              <w:rPr>
                <w:rFonts w:ascii="Arial Armenian" w:hAnsi="Arial Armenian" w:cs="Arial"/>
                <w:sz w:val="16"/>
                <w:szCs w:val="16"/>
              </w:rPr>
              <w:t xml:space="preserve"> </w:t>
            </w:r>
            <w:r w:rsidRPr="007B08C2">
              <w:rPr>
                <w:rFonts w:ascii="Calibri" w:hAnsi="Calibri" w:cs="Calibri"/>
                <w:sz w:val="16"/>
                <w:szCs w:val="16"/>
              </w:rPr>
              <w:t>ж</w:t>
            </w:r>
            <w:r w:rsidRPr="007B08C2">
              <w:rPr>
                <w:rFonts w:ascii="Arial Armenian" w:hAnsi="Arial Armenian" w:cs="Arial"/>
                <w:sz w:val="16"/>
                <w:szCs w:val="16"/>
              </w:rPr>
              <w:t>/</w:t>
            </w:r>
            <w:r w:rsidRPr="007B08C2">
              <w:rPr>
                <w:rFonts w:ascii="Calibri" w:hAnsi="Calibri" w:cs="Calibri"/>
                <w:sz w:val="16"/>
                <w:szCs w:val="16"/>
              </w:rPr>
              <w:t>Б</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07EB46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DC3C7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29,70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707B782"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71,10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E17C4C1"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2111,77</w:t>
            </w:r>
          </w:p>
        </w:tc>
      </w:tr>
      <w:tr w:rsidR="00DA282A" w:rsidRPr="007B08C2" w14:paraId="485F018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14A01B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F31455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03CFAD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E70A55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2850ED7"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5974C82" w14:textId="77777777" w:rsidR="00DA282A" w:rsidRPr="007B08C2" w:rsidRDefault="00DA282A" w:rsidP="00F1441D">
            <w:pPr>
              <w:rPr>
                <w:rFonts w:ascii="Arial Armenian" w:hAnsi="Arial Armenian" w:cs="Arial"/>
                <w:sz w:val="16"/>
                <w:szCs w:val="16"/>
              </w:rPr>
            </w:pPr>
          </w:p>
        </w:tc>
      </w:tr>
      <w:tr w:rsidR="00DA282A" w:rsidRPr="007B08C2" w14:paraId="616D3CC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FCB4E7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58E400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D3B8F9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10019B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BE6C84F"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9F6833" w14:textId="77777777" w:rsidR="00DA282A" w:rsidRPr="007B08C2" w:rsidRDefault="00DA282A" w:rsidP="00F1441D">
            <w:pPr>
              <w:rPr>
                <w:rFonts w:ascii="Arial Armenian" w:hAnsi="Arial Armenian" w:cs="Arial"/>
                <w:sz w:val="16"/>
                <w:szCs w:val="16"/>
              </w:rPr>
            </w:pPr>
          </w:p>
        </w:tc>
      </w:tr>
      <w:tr w:rsidR="00DA282A" w:rsidRPr="007B08C2" w14:paraId="45C77EF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6C1666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48140A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9AF17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C2EE43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DF5AE01"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2133A7" w14:textId="77777777" w:rsidR="00DA282A" w:rsidRPr="007B08C2" w:rsidRDefault="00DA282A" w:rsidP="00F1441D">
            <w:pPr>
              <w:rPr>
                <w:rFonts w:ascii="Arial Armenian" w:hAnsi="Arial Armenian" w:cs="Arial"/>
                <w:sz w:val="16"/>
                <w:szCs w:val="16"/>
              </w:rPr>
            </w:pPr>
          </w:p>
        </w:tc>
      </w:tr>
      <w:tr w:rsidR="00DA282A" w:rsidRPr="007B08C2" w14:paraId="66F9F01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15E6F6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EE543B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C63E09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EAC706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860EE0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997FE0C" w14:textId="77777777" w:rsidR="00DA282A" w:rsidRPr="007B08C2" w:rsidRDefault="00DA282A" w:rsidP="00F1441D">
            <w:pPr>
              <w:rPr>
                <w:rFonts w:ascii="Arial Armenian" w:hAnsi="Arial Armenian" w:cs="Arial"/>
                <w:sz w:val="16"/>
                <w:szCs w:val="16"/>
              </w:rPr>
            </w:pPr>
          </w:p>
        </w:tc>
      </w:tr>
      <w:tr w:rsidR="00DA282A" w:rsidRPr="007B08C2" w14:paraId="7003763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7CAB7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2CB2A3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1FFB2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F2688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2,26</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EA0AB5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4DA914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878,08</w:t>
            </w:r>
          </w:p>
        </w:tc>
      </w:tr>
      <w:tr w:rsidR="00DA282A" w:rsidRPr="007B08C2" w14:paraId="0A100B9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FDA91F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F1D978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49F83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C54E3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155AEC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F1DECBF" w14:textId="77777777" w:rsidR="00DA282A" w:rsidRPr="007B08C2" w:rsidRDefault="00DA282A" w:rsidP="00F1441D">
            <w:pPr>
              <w:rPr>
                <w:rFonts w:ascii="Arial Armenian" w:hAnsi="Arial Armenian" w:cs="Arial"/>
                <w:sz w:val="20"/>
                <w:szCs w:val="20"/>
              </w:rPr>
            </w:pPr>
          </w:p>
        </w:tc>
      </w:tr>
      <w:tr w:rsidR="00DA282A" w:rsidRPr="007B08C2" w14:paraId="0EA5DFE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4988BA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B322E3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F2364F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E657E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EC683B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0B80508" w14:textId="77777777" w:rsidR="00DA282A" w:rsidRPr="007B08C2" w:rsidRDefault="00DA282A" w:rsidP="00F1441D">
            <w:pPr>
              <w:rPr>
                <w:rFonts w:ascii="Arial Armenian" w:hAnsi="Arial Armenian" w:cs="Arial"/>
                <w:sz w:val="20"/>
                <w:szCs w:val="20"/>
              </w:rPr>
            </w:pPr>
          </w:p>
        </w:tc>
      </w:tr>
      <w:tr w:rsidR="00DA282A" w:rsidRPr="007B08C2" w14:paraId="378C360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C8C165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540A9A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CB9DE3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8E966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2CF6F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60C0E45" w14:textId="77777777" w:rsidR="00DA282A" w:rsidRPr="007B08C2" w:rsidRDefault="00DA282A" w:rsidP="00F1441D">
            <w:pPr>
              <w:rPr>
                <w:rFonts w:ascii="Arial Armenian" w:hAnsi="Arial Armenian" w:cs="Arial"/>
                <w:sz w:val="20"/>
                <w:szCs w:val="20"/>
              </w:rPr>
            </w:pPr>
          </w:p>
        </w:tc>
      </w:tr>
      <w:tr w:rsidR="00DA282A" w:rsidRPr="007B08C2" w14:paraId="32196E8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02410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6866FA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75608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04401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0,1381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61B2BF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B7351E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54,84</w:t>
            </w:r>
          </w:p>
        </w:tc>
      </w:tr>
      <w:tr w:rsidR="00DA282A" w:rsidRPr="007B08C2" w14:paraId="7678E31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4B1C43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2C1ABB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E5E36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05292C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D6E13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08C03C1" w14:textId="77777777" w:rsidR="00DA282A" w:rsidRPr="007B08C2" w:rsidRDefault="00DA282A" w:rsidP="00F1441D">
            <w:pPr>
              <w:rPr>
                <w:rFonts w:ascii="Arial Armenian" w:hAnsi="Arial Armenian" w:cs="Arial"/>
                <w:sz w:val="20"/>
                <w:szCs w:val="20"/>
              </w:rPr>
            </w:pPr>
          </w:p>
        </w:tc>
      </w:tr>
      <w:tr w:rsidR="00DA282A" w:rsidRPr="007B08C2" w14:paraId="770EFD1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6AD03B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674177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EB5DCF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1EBDA2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01D213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89068BE" w14:textId="77777777" w:rsidR="00DA282A" w:rsidRPr="007B08C2" w:rsidRDefault="00DA282A" w:rsidP="00F1441D">
            <w:pPr>
              <w:rPr>
                <w:rFonts w:ascii="Arial Armenian" w:hAnsi="Arial Armenian" w:cs="Arial"/>
                <w:sz w:val="20"/>
                <w:szCs w:val="20"/>
              </w:rPr>
            </w:pPr>
          </w:p>
        </w:tc>
      </w:tr>
      <w:tr w:rsidR="00DA282A" w:rsidRPr="007B08C2" w14:paraId="7C0EACF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511354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03696E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946E94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70948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9FEADF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A6411E0" w14:textId="77777777" w:rsidR="00DA282A" w:rsidRPr="007B08C2" w:rsidRDefault="00DA282A" w:rsidP="00F1441D">
            <w:pPr>
              <w:rPr>
                <w:rFonts w:ascii="Arial Armenian" w:hAnsi="Arial Armenian" w:cs="Arial"/>
                <w:sz w:val="20"/>
                <w:szCs w:val="20"/>
              </w:rPr>
            </w:pPr>
          </w:p>
        </w:tc>
      </w:tr>
      <w:tr w:rsidR="00DA282A" w:rsidRPr="007B08C2" w14:paraId="7990A1E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0E83D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9E43ED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Гидроизоляция</w:t>
            </w:r>
            <w:r w:rsidRPr="007B08C2">
              <w:rPr>
                <w:rFonts w:ascii="Arial Armenian" w:hAnsi="Arial Armenian" w:cs="Arial"/>
                <w:sz w:val="16"/>
                <w:szCs w:val="16"/>
              </w:rPr>
              <w:t xml:space="preserve"> </w:t>
            </w:r>
            <w:r w:rsidRPr="007B08C2">
              <w:rPr>
                <w:rFonts w:ascii="Calibri" w:hAnsi="Calibri" w:cs="Calibri"/>
                <w:sz w:val="16"/>
                <w:szCs w:val="16"/>
              </w:rPr>
              <w:t>двойным</w:t>
            </w:r>
            <w:r w:rsidRPr="007B08C2">
              <w:rPr>
                <w:rFonts w:ascii="Arial Armenian" w:hAnsi="Arial Armenian" w:cs="Arial"/>
                <w:sz w:val="16"/>
                <w:szCs w:val="16"/>
              </w:rPr>
              <w:t xml:space="preserve"> </w:t>
            </w:r>
            <w:r w:rsidRPr="007B08C2">
              <w:rPr>
                <w:rFonts w:ascii="Calibri" w:hAnsi="Calibri" w:cs="Calibri"/>
                <w:sz w:val="16"/>
                <w:szCs w:val="16"/>
              </w:rPr>
              <w:t>слоем</w:t>
            </w:r>
            <w:r w:rsidRPr="007B08C2">
              <w:rPr>
                <w:rFonts w:ascii="Arial Armenian" w:hAnsi="Arial Armenian" w:cs="Arial"/>
                <w:sz w:val="16"/>
                <w:szCs w:val="16"/>
              </w:rPr>
              <w:t xml:space="preserve"> </w:t>
            </w:r>
            <w:r w:rsidRPr="007B08C2">
              <w:rPr>
                <w:rFonts w:ascii="Calibri" w:hAnsi="Calibri" w:cs="Calibri"/>
                <w:sz w:val="16"/>
                <w:szCs w:val="16"/>
              </w:rPr>
              <w:t>горячего</w:t>
            </w:r>
            <w:r w:rsidRPr="007B08C2">
              <w:rPr>
                <w:rFonts w:ascii="Arial Armenian" w:hAnsi="Arial Armenian" w:cs="Arial"/>
                <w:sz w:val="16"/>
                <w:szCs w:val="16"/>
              </w:rPr>
              <w:t xml:space="preserve"> </w:t>
            </w:r>
            <w:r w:rsidRPr="007B08C2">
              <w:rPr>
                <w:rFonts w:ascii="Calibri" w:hAnsi="Calibri" w:cs="Calibri"/>
                <w:sz w:val="16"/>
                <w:szCs w:val="16"/>
              </w:rPr>
              <w:t>битума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4BD4B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2C27D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501B8F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E212B8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19,88</w:t>
            </w:r>
          </w:p>
        </w:tc>
      </w:tr>
      <w:tr w:rsidR="00DA282A" w:rsidRPr="007B08C2" w14:paraId="1C2BF08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CA0FBE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6ECC20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DC831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D9D456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57C173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492BB65" w14:textId="77777777" w:rsidR="00DA282A" w:rsidRPr="007B08C2" w:rsidRDefault="00DA282A" w:rsidP="00F1441D">
            <w:pPr>
              <w:rPr>
                <w:rFonts w:ascii="Arial Armenian" w:hAnsi="Arial Armenian" w:cs="Arial"/>
                <w:sz w:val="20"/>
                <w:szCs w:val="20"/>
              </w:rPr>
            </w:pPr>
          </w:p>
        </w:tc>
      </w:tr>
      <w:tr w:rsidR="00DA282A" w:rsidRPr="007B08C2" w14:paraId="6856994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CB8296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019995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1C12D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D0BAE7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43064A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F91D2F4" w14:textId="77777777" w:rsidR="00DA282A" w:rsidRPr="007B08C2" w:rsidRDefault="00DA282A" w:rsidP="00F1441D">
            <w:pPr>
              <w:rPr>
                <w:rFonts w:ascii="Arial Armenian" w:hAnsi="Arial Armenian" w:cs="Arial"/>
                <w:sz w:val="20"/>
                <w:szCs w:val="20"/>
              </w:rPr>
            </w:pPr>
          </w:p>
        </w:tc>
      </w:tr>
      <w:tr w:rsidR="00DA282A" w:rsidRPr="007B08C2" w14:paraId="1D97778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D43334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613EA2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0A206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89C13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FC75FC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EB269F2" w14:textId="77777777" w:rsidR="00DA282A" w:rsidRPr="007B08C2" w:rsidRDefault="00DA282A" w:rsidP="00F1441D">
            <w:pPr>
              <w:rPr>
                <w:rFonts w:ascii="Arial Armenian" w:hAnsi="Arial Armenian" w:cs="Arial"/>
                <w:sz w:val="20"/>
                <w:szCs w:val="20"/>
              </w:rPr>
            </w:pPr>
          </w:p>
        </w:tc>
      </w:tr>
      <w:tr w:rsidR="00DA282A" w:rsidRPr="007B08C2" w14:paraId="24A28042"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D05CD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128586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Сверление</w:t>
            </w:r>
            <w:r w:rsidRPr="007B08C2">
              <w:rPr>
                <w:rFonts w:ascii="Arial Armenian" w:hAnsi="Arial Armenian" w:cs="Arial"/>
                <w:sz w:val="16"/>
                <w:szCs w:val="16"/>
              </w:rPr>
              <w:t xml:space="preserve"> </w:t>
            </w:r>
            <w:r w:rsidRPr="007B08C2">
              <w:rPr>
                <w:rFonts w:ascii="Calibri" w:hAnsi="Calibri" w:cs="Calibri"/>
                <w:sz w:val="16"/>
                <w:szCs w:val="16"/>
              </w:rPr>
              <w:t>отверстий</w:t>
            </w:r>
            <w:r w:rsidRPr="007B08C2">
              <w:rPr>
                <w:rFonts w:ascii="Arial Armenian" w:hAnsi="Arial Armenian" w:cs="Arial"/>
                <w:sz w:val="16"/>
                <w:szCs w:val="16"/>
              </w:rPr>
              <w:t xml:space="preserve"> </w:t>
            </w:r>
            <w:r w:rsidRPr="007B08C2">
              <w:rPr>
                <w:rFonts w:ascii="Calibri" w:hAnsi="Calibri" w:cs="Calibri"/>
                <w:sz w:val="16"/>
                <w:szCs w:val="16"/>
              </w:rPr>
              <w:t>под</w:t>
            </w:r>
            <w:r w:rsidRPr="007B08C2">
              <w:rPr>
                <w:rFonts w:ascii="Arial Armenian" w:hAnsi="Arial Armenian" w:cs="Arial"/>
                <w:sz w:val="16"/>
                <w:szCs w:val="16"/>
              </w:rPr>
              <w:t xml:space="preserve"> </w:t>
            </w:r>
            <w:r w:rsidRPr="007B08C2">
              <w:rPr>
                <w:rFonts w:ascii="Calibri" w:hAnsi="Calibri" w:cs="Calibri"/>
                <w:sz w:val="16"/>
                <w:szCs w:val="16"/>
              </w:rPr>
              <w:t>анкеры</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 </w:t>
            </w:r>
            <w:r w:rsidRPr="007B08C2">
              <w:rPr>
                <w:rFonts w:ascii="Calibri" w:hAnsi="Calibri" w:cs="Calibri"/>
                <w:sz w:val="16"/>
                <w:szCs w:val="16"/>
              </w:rPr>
              <w:t>стенах</w:t>
            </w:r>
            <w:r w:rsidRPr="007B08C2">
              <w:rPr>
                <w:rFonts w:ascii="Arial Armenian" w:hAnsi="Arial Armenian" w:cs="Arial"/>
                <w:sz w:val="16"/>
                <w:szCs w:val="16"/>
              </w:rPr>
              <w:t xml:space="preserve"> 12</w:t>
            </w:r>
            <w:r w:rsidRPr="007B08C2">
              <w:rPr>
                <w:rFonts w:ascii="Calibri" w:hAnsi="Calibri" w:cs="Calibri"/>
                <w:sz w:val="16"/>
                <w:szCs w:val="16"/>
              </w:rPr>
              <w:t>мм</w:t>
            </w:r>
            <w:r w:rsidRPr="007B08C2">
              <w:rPr>
                <w:rFonts w:ascii="Arial Armenian" w:hAnsi="Arial Armenian" w:cs="Arial"/>
                <w:sz w:val="16"/>
                <w:szCs w:val="16"/>
              </w:rPr>
              <w:t>, L=20</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000000"/>
              <w:right w:val="single" w:sz="4" w:space="0" w:color="auto"/>
            </w:tcBorders>
            <w:vAlign w:val="center"/>
            <w:hideMark/>
          </w:tcPr>
          <w:p w14:paraId="277E4A0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Ñ³ï</w:t>
            </w:r>
            <w:r w:rsidRPr="007B08C2">
              <w:rPr>
                <w:rFonts w:ascii="Arial Armenian" w:hAnsi="Arial Armenian" w:cs="Arial"/>
                <w:sz w:val="16"/>
                <w:szCs w:val="16"/>
              </w:rPr>
              <w:br/>
            </w:r>
            <w:r w:rsidRPr="007B08C2">
              <w:rPr>
                <w:rFonts w:ascii="Calibri" w:hAnsi="Calibri" w:cs="Calibri"/>
                <w:sz w:val="16"/>
                <w:szCs w:val="16"/>
              </w:rPr>
              <w:t>шт</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32EA093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37</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771532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0,80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1910CB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29,48</w:t>
            </w:r>
          </w:p>
        </w:tc>
      </w:tr>
      <w:tr w:rsidR="00DA282A" w:rsidRPr="007B08C2" w14:paraId="02A8925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91F366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D76B96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1EB36FC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4D4B49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F2193C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62FCBC1" w14:textId="77777777" w:rsidR="00DA282A" w:rsidRPr="007B08C2" w:rsidRDefault="00DA282A" w:rsidP="00F1441D">
            <w:pPr>
              <w:rPr>
                <w:rFonts w:ascii="Arial Armenian" w:hAnsi="Arial Armenian" w:cs="Arial"/>
                <w:sz w:val="20"/>
                <w:szCs w:val="20"/>
              </w:rPr>
            </w:pPr>
          </w:p>
        </w:tc>
      </w:tr>
      <w:tr w:rsidR="00DA282A" w:rsidRPr="007B08C2" w14:paraId="0FA290F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803DF2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7951EE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ECE9FA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7D0154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4CBFF9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118CDF8" w14:textId="77777777" w:rsidR="00DA282A" w:rsidRPr="007B08C2" w:rsidRDefault="00DA282A" w:rsidP="00F1441D">
            <w:pPr>
              <w:rPr>
                <w:rFonts w:ascii="Arial Armenian" w:hAnsi="Arial Armenian" w:cs="Arial"/>
                <w:sz w:val="20"/>
                <w:szCs w:val="20"/>
              </w:rPr>
            </w:pPr>
          </w:p>
        </w:tc>
      </w:tr>
      <w:tr w:rsidR="00DA282A" w:rsidRPr="007B08C2" w14:paraId="51F7D8A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A9F2BF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766885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3890A6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B61166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6A5CA2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1493EB7" w14:textId="77777777" w:rsidR="00DA282A" w:rsidRPr="007B08C2" w:rsidRDefault="00DA282A" w:rsidP="00F1441D">
            <w:pPr>
              <w:rPr>
                <w:rFonts w:ascii="Arial Armenian" w:hAnsi="Arial Armenian" w:cs="Arial"/>
                <w:sz w:val="20"/>
                <w:szCs w:val="20"/>
              </w:rPr>
            </w:pPr>
          </w:p>
        </w:tc>
      </w:tr>
      <w:tr w:rsidR="00DA282A" w:rsidRPr="007B08C2" w14:paraId="376BB272"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40822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12</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41CCC33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Глубокая</w:t>
            </w:r>
            <w:r w:rsidRPr="007B08C2">
              <w:rPr>
                <w:rFonts w:ascii="Arial Armenian" w:hAnsi="Arial Armenian" w:cs="Arial"/>
                <w:sz w:val="16"/>
                <w:szCs w:val="16"/>
              </w:rPr>
              <w:t xml:space="preserve"> </w:t>
            </w:r>
            <w:r w:rsidRPr="007B08C2">
              <w:rPr>
                <w:rFonts w:ascii="Calibri" w:hAnsi="Calibri" w:cs="Calibri"/>
                <w:sz w:val="16"/>
                <w:szCs w:val="16"/>
              </w:rPr>
              <w:t>очистка</w:t>
            </w:r>
            <w:r w:rsidRPr="007B08C2">
              <w:rPr>
                <w:rFonts w:ascii="Arial Armenian" w:hAnsi="Arial Armenian" w:cs="Arial"/>
                <w:sz w:val="16"/>
                <w:szCs w:val="16"/>
              </w:rPr>
              <w:t xml:space="preserve"> </w:t>
            </w:r>
            <w:r w:rsidRPr="007B08C2">
              <w:rPr>
                <w:rFonts w:ascii="Calibri" w:hAnsi="Calibri" w:cs="Calibri"/>
                <w:sz w:val="16"/>
                <w:szCs w:val="16"/>
              </w:rPr>
              <w:t>каменной</w:t>
            </w:r>
            <w:r w:rsidRPr="007B08C2">
              <w:rPr>
                <w:rFonts w:ascii="Arial Armenian" w:hAnsi="Arial Armenian" w:cs="Arial"/>
                <w:sz w:val="16"/>
                <w:szCs w:val="16"/>
              </w:rPr>
              <w:t xml:space="preserve"> </w:t>
            </w:r>
            <w:r w:rsidRPr="007B08C2">
              <w:rPr>
                <w:rFonts w:ascii="Calibri" w:hAnsi="Calibri" w:cs="Calibri"/>
                <w:sz w:val="16"/>
                <w:szCs w:val="16"/>
              </w:rPr>
              <w:t>облицовки</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до</w:t>
            </w:r>
            <w:r w:rsidRPr="007B08C2">
              <w:rPr>
                <w:rFonts w:ascii="Arial Armenian" w:hAnsi="Arial Armenian" w:cs="Arial"/>
                <w:sz w:val="16"/>
                <w:szCs w:val="16"/>
              </w:rPr>
              <w:t xml:space="preserve"> 15 </w:t>
            </w:r>
            <w:r w:rsidRPr="007B08C2">
              <w:rPr>
                <w:rFonts w:ascii="Calibri" w:hAnsi="Calibri" w:cs="Calibri"/>
                <w:sz w:val="16"/>
                <w:szCs w:val="16"/>
              </w:rPr>
              <w:t>мм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69FAA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67C1EB8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61,20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575747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0,39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60275B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24,14</w:t>
            </w:r>
          </w:p>
        </w:tc>
      </w:tr>
      <w:tr w:rsidR="00DA282A" w:rsidRPr="007B08C2" w14:paraId="3A5A7DD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9A990A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391E932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004C7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782FA8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6D2D45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12883F0" w14:textId="77777777" w:rsidR="00DA282A" w:rsidRPr="007B08C2" w:rsidRDefault="00DA282A" w:rsidP="00F1441D">
            <w:pPr>
              <w:rPr>
                <w:rFonts w:ascii="Arial Armenian" w:hAnsi="Arial Armenian" w:cs="Arial"/>
                <w:sz w:val="20"/>
                <w:szCs w:val="20"/>
              </w:rPr>
            </w:pPr>
          </w:p>
        </w:tc>
      </w:tr>
      <w:tr w:rsidR="00DA282A" w:rsidRPr="007B08C2" w14:paraId="783C401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C9A20B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FE6834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47BA8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FCB7E4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CB803D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A793D94" w14:textId="77777777" w:rsidR="00DA282A" w:rsidRPr="007B08C2" w:rsidRDefault="00DA282A" w:rsidP="00F1441D">
            <w:pPr>
              <w:rPr>
                <w:rFonts w:ascii="Arial Armenian" w:hAnsi="Arial Armenian" w:cs="Arial"/>
                <w:sz w:val="20"/>
                <w:szCs w:val="20"/>
              </w:rPr>
            </w:pPr>
          </w:p>
        </w:tc>
      </w:tr>
      <w:tr w:rsidR="00DA282A" w:rsidRPr="007B08C2" w14:paraId="6473151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A74813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28DC50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CC007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43AE98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31D325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220EEBA" w14:textId="77777777" w:rsidR="00DA282A" w:rsidRPr="007B08C2" w:rsidRDefault="00DA282A" w:rsidP="00F1441D">
            <w:pPr>
              <w:rPr>
                <w:rFonts w:ascii="Arial Armenian" w:hAnsi="Arial Armenian" w:cs="Arial"/>
                <w:sz w:val="20"/>
                <w:szCs w:val="20"/>
              </w:rPr>
            </w:pPr>
          </w:p>
        </w:tc>
      </w:tr>
      <w:tr w:rsidR="00DA282A" w:rsidRPr="007B08C2" w14:paraId="4152B03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DFDAE3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78111BB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Обеспыливание</w:t>
            </w:r>
            <w:r w:rsidRPr="007B08C2">
              <w:rPr>
                <w:rFonts w:ascii="Arial Armenian" w:hAnsi="Arial Armenian" w:cs="Arial"/>
                <w:sz w:val="16"/>
                <w:szCs w:val="16"/>
              </w:rPr>
              <w:t xml:space="preserve"> </w:t>
            </w:r>
            <w:r w:rsidRPr="007B08C2">
              <w:rPr>
                <w:rFonts w:ascii="Calibri" w:hAnsi="Calibri" w:cs="Calibri"/>
                <w:sz w:val="16"/>
                <w:szCs w:val="16"/>
              </w:rPr>
              <w:t>поверхности</w:t>
            </w:r>
            <w:r w:rsidRPr="007B08C2">
              <w:rPr>
                <w:rFonts w:ascii="Arial Armenian" w:hAnsi="Arial Armenian" w:cs="Arial"/>
                <w:sz w:val="16"/>
                <w:szCs w:val="16"/>
              </w:rPr>
              <w:t xml:space="preserve"> </w:t>
            </w:r>
            <w:r w:rsidRPr="007B08C2">
              <w:rPr>
                <w:rFonts w:ascii="Calibri" w:hAnsi="Calibri" w:cs="Calibri"/>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60397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5D89F7F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61,2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0FB18E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0,22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BF7ED2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13,41</w:t>
            </w:r>
          </w:p>
        </w:tc>
      </w:tr>
      <w:tr w:rsidR="00DA282A" w:rsidRPr="007B08C2" w14:paraId="329ABE5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C3EF1C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35CEBAF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E81EE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1F6571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277D8A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ABF93ED" w14:textId="77777777" w:rsidR="00DA282A" w:rsidRPr="007B08C2" w:rsidRDefault="00DA282A" w:rsidP="00F1441D">
            <w:pPr>
              <w:rPr>
                <w:rFonts w:ascii="Arial Armenian" w:hAnsi="Arial Armenian" w:cs="Arial"/>
                <w:sz w:val="20"/>
                <w:szCs w:val="20"/>
              </w:rPr>
            </w:pPr>
          </w:p>
        </w:tc>
      </w:tr>
      <w:tr w:rsidR="00DA282A" w:rsidRPr="007B08C2" w14:paraId="547716E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5851F3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F0C6F3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B13FEE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925CC6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1FCDD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129322F" w14:textId="77777777" w:rsidR="00DA282A" w:rsidRPr="007B08C2" w:rsidRDefault="00DA282A" w:rsidP="00F1441D">
            <w:pPr>
              <w:rPr>
                <w:rFonts w:ascii="Arial Armenian" w:hAnsi="Arial Armenian" w:cs="Arial"/>
                <w:sz w:val="20"/>
                <w:szCs w:val="20"/>
              </w:rPr>
            </w:pPr>
          </w:p>
        </w:tc>
      </w:tr>
      <w:tr w:rsidR="00DA282A" w:rsidRPr="007B08C2" w14:paraId="59004E8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7B78AF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575C06A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077AFC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AA0065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821152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8351F58" w14:textId="77777777" w:rsidR="00DA282A" w:rsidRPr="007B08C2" w:rsidRDefault="00DA282A" w:rsidP="00F1441D">
            <w:pPr>
              <w:rPr>
                <w:rFonts w:ascii="Arial Armenian" w:hAnsi="Arial Armenian" w:cs="Arial"/>
                <w:sz w:val="20"/>
                <w:szCs w:val="20"/>
              </w:rPr>
            </w:pPr>
          </w:p>
        </w:tc>
      </w:tr>
      <w:tr w:rsidR="00DA282A" w:rsidRPr="007B08C2" w14:paraId="0B92E49F"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D18FE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318A31E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Мытье</w:t>
            </w:r>
            <w:r w:rsidRPr="007B08C2">
              <w:rPr>
                <w:rFonts w:ascii="Arial Armenian" w:hAnsi="Arial Armenian" w:cs="Arial"/>
                <w:sz w:val="16"/>
                <w:szCs w:val="16"/>
              </w:rPr>
              <w:t xml:space="preserve"> </w:t>
            </w:r>
            <w:r w:rsidRPr="007B08C2">
              <w:rPr>
                <w:rFonts w:ascii="Calibri" w:hAnsi="Calibri" w:cs="Calibri"/>
                <w:sz w:val="16"/>
                <w:szCs w:val="16"/>
              </w:rPr>
              <w:t>стен</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DA8A8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6A4DA62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61,2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FED177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0,89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5AAFC0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54,75</w:t>
            </w:r>
          </w:p>
        </w:tc>
      </w:tr>
      <w:tr w:rsidR="00DA282A" w:rsidRPr="007B08C2" w14:paraId="707ACAE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D595FF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8C31CB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03047E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742689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9B256B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9B6AF94" w14:textId="77777777" w:rsidR="00DA282A" w:rsidRPr="007B08C2" w:rsidRDefault="00DA282A" w:rsidP="00F1441D">
            <w:pPr>
              <w:rPr>
                <w:rFonts w:ascii="Arial Armenian" w:hAnsi="Arial Armenian" w:cs="Arial"/>
                <w:sz w:val="20"/>
                <w:szCs w:val="20"/>
              </w:rPr>
            </w:pPr>
          </w:p>
        </w:tc>
      </w:tr>
      <w:tr w:rsidR="00DA282A" w:rsidRPr="007B08C2" w14:paraId="7119A36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1C80A9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24A2B2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2654B4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305EF2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5B3CD5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DA0C60" w14:textId="77777777" w:rsidR="00DA282A" w:rsidRPr="007B08C2" w:rsidRDefault="00DA282A" w:rsidP="00F1441D">
            <w:pPr>
              <w:rPr>
                <w:rFonts w:ascii="Arial Armenian" w:hAnsi="Arial Armenian" w:cs="Arial"/>
                <w:sz w:val="20"/>
                <w:szCs w:val="20"/>
              </w:rPr>
            </w:pPr>
          </w:p>
        </w:tc>
      </w:tr>
      <w:tr w:rsidR="00DA282A" w:rsidRPr="007B08C2" w14:paraId="6E75BF9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F9F83A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58AB60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574DC1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F2D34A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448D42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8FF1FD9" w14:textId="77777777" w:rsidR="00DA282A" w:rsidRPr="007B08C2" w:rsidRDefault="00DA282A" w:rsidP="00F1441D">
            <w:pPr>
              <w:rPr>
                <w:rFonts w:ascii="Arial Armenian" w:hAnsi="Arial Armenian" w:cs="Arial"/>
                <w:sz w:val="20"/>
                <w:szCs w:val="20"/>
              </w:rPr>
            </w:pPr>
          </w:p>
        </w:tc>
      </w:tr>
      <w:tr w:rsidR="00DA282A" w:rsidRPr="007B08C2" w14:paraId="5478CC1F"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4301B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15</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43A5431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Усиление</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торкрет</w:t>
            </w:r>
            <w:r w:rsidRPr="007B08C2">
              <w:rPr>
                <w:rFonts w:ascii="Arial Armenian" w:hAnsi="Arial Armenian" w:cs="Arial"/>
                <w:sz w:val="16"/>
                <w:szCs w:val="16"/>
              </w:rPr>
              <w:t>-</w:t>
            </w:r>
            <w:r w:rsidRPr="007B08C2">
              <w:rPr>
                <w:rFonts w:ascii="Calibri" w:hAnsi="Calibri" w:cs="Calibri"/>
                <w:sz w:val="16"/>
                <w:szCs w:val="16"/>
              </w:rPr>
              <w:t>бетоном</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100 </w:t>
            </w:r>
            <w:r w:rsidRPr="007B08C2">
              <w:rPr>
                <w:rFonts w:ascii="Calibri" w:hAnsi="Calibri" w:cs="Calibri"/>
                <w:sz w:val="16"/>
                <w:szCs w:val="16"/>
              </w:rPr>
              <w:t>мм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0C788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177836A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61,2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9D537D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9,23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3CC6CD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564,71</w:t>
            </w:r>
          </w:p>
        </w:tc>
      </w:tr>
      <w:tr w:rsidR="00DA282A" w:rsidRPr="007B08C2" w14:paraId="65FF828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93BB4C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4293F9C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1E166C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F3108A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725F47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6214923" w14:textId="77777777" w:rsidR="00DA282A" w:rsidRPr="007B08C2" w:rsidRDefault="00DA282A" w:rsidP="00F1441D">
            <w:pPr>
              <w:rPr>
                <w:rFonts w:ascii="Arial Armenian" w:hAnsi="Arial Armenian" w:cs="Arial"/>
                <w:sz w:val="20"/>
                <w:szCs w:val="20"/>
              </w:rPr>
            </w:pPr>
          </w:p>
        </w:tc>
      </w:tr>
      <w:tr w:rsidR="00DA282A" w:rsidRPr="007B08C2" w14:paraId="48B8630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63E70F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47FC4D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4AF262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E585D7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F07A01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2963D3F" w14:textId="77777777" w:rsidR="00DA282A" w:rsidRPr="007B08C2" w:rsidRDefault="00DA282A" w:rsidP="00F1441D">
            <w:pPr>
              <w:rPr>
                <w:rFonts w:ascii="Arial Armenian" w:hAnsi="Arial Armenian" w:cs="Arial"/>
                <w:sz w:val="20"/>
                <w:szCs w:val="20"/>
              </w:rPr>
            </w:pPr>
          </w:p>
        </w:tc>
      </w:tr>
      <w:tr w:rsidR="00DA282A" w:rsidRPr="007B08C2" w14:paraId="01206FF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4BB751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6877E4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04F10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39F044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673681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46C12F7" w14:textId="77777777" w:rsidR="00DA282A" w:rsidRPr="007B08C2" w:rsidRDefault="00DA282A" w:rsidP="00F1441D">
            <w:pPr>
              <w:rPr>
                <w:rFonts w:ascii="Arial Armenian" w:hAnsi="Arial Armenian" w:cs="Arial"/>
                <w:sz w:val="20"/>
                <w:szCs w:val="20"/>
              </w:rPr>
            </w:pPr>
          </w:p>
        </w:tc>
      </w:tr>
      <w:tr w:rsidR="00DA282A" w:rsidRPr="007B08C2" w14:paraId="698B193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740F3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0378FC4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Монтаж</w:t>
            </w:r>
            <w:r w:rsidRPr="007B08C2">
              <w:rPr>
                <w:rFonts w:ascii="Arial Armenian" w:hAnsi="Arial Armenian" w:cs="Arial"/>
                <w:sz w:val="16"/>
                <w:szCs w:val="16"/>
              </w:rPr>
              <w:t xml:space="preserve"> </w:t>
            </w:r>
            <w:r w:rsidRPr="007B08C2">
              <w:rPr>
                <w:rFonts w:ascii="Calibri" w:hAnsi="Calibri" w:cs="Calibri"/>
                <w:sz w:val="16"/>
                <w:szCs w:val="16"/>
              </w:rPr>
              <w:t>арматуры</w:t>
            </w:r>
          </w:p>
        </w:tc>
        <w:tc>
          <w:tcPr>
            <w:tcW w:w="620" w:type="dxa"/>
            <w:vMerge w:val="restart"/>
            <w:tcBorders>
              <w:top w:val="nil"/>
              <w:left w:val="single" w:sz="4" w:space="0" w:color="auto"/>
              <w:bottom w:val="single" w:sz="4" w:space="0" w:color="000000"/>
              <w:right w:val="single" w:sz="4" w:space="0" w:color="auto"/>
            </w:tcBorders>
            <w:vAlign w:val="center"/>
            <w:hideMark/>
          </w:tcPr>
          <w:p w14:paraId="537273A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68CAA06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0,3917</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0799DF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138,84</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4ADC5D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54,39</w:t>
            </w:r>
          </w:p>
        </w:tc>
      </w:tr>
      <w:tr w:rsidR="00DA282A" w:rsidRPr="007B08C2" w14:paraId="58681A7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8539D4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5AC5E3D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4C2A5A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A596C0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393291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9BD5DB" w14:textId="77777777" w:rsidR="00DA282A" w:rsidRPr="007B08C2" w:rsidRDefault="00DA282A" w:rsidP="00F1441D">
            <w:pPr>
              <w:rPr>
                <w:rFonts w:ascii="Arial Armenian" w:hAnsi="Arial Armenian" w:cs="Arial"/>
                <w:sz w:val="20"/>
                <w:szCs w:val="20"/>
              </w:rPr>
            </w:pPr>
          </w:p>
        </w:tc>
      </w:tr>
      <w:tr w:rsidR="00DA282A" w:rsidRPr="007B08C2" w14:paraId="5ECFA95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CCCDE6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4A7D5A6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6020FB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821A15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D3779D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44A3B3E" w14:textId="77777777" w:rsidR="00DA282A" w:rsidRPr="007B08C2" w:rsidRDefault="00DA282A" w:rsidP="00F1441D">
            <w:pPr>
              <w:rPr>
                <w:rFonts w:ascii="Arial Armenian" w:hAnsi="Arial Armenian" w:cs="Arial"/>
                <w:sz w:val="20"/>
                <w:szCs w:val="20"/>
              </w:rPr>
            </w:pPr>
          </w:p>
        </w:tc>
      </w:tr>
      <w:tr w:rsidR="00DA282A" w:rsidRPr="007B08C2" w14:paraId="0240748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F9F629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0951BD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35A8FD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44C87B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7004D3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19F95BF" w14:textId="77777777" w:rsidR="00DA282A" w:rsidRPr="007B08C2" w:rsidRDefault="00DA282A" w:rsidP="00F1441D">
            <w:pPr>
              <w:rPr>
                <w:rFonts w:ascii="Arial Armenian" w:hAnsi="Arial Armenian" w:cs="Arial"/>
                <w:sz w:val="20"/>
                <w:szCs w:val="20"/>
              </w:rPr>
            </w:pPr>
          </w:p>
        </w:tc>
      </w:tr>
      <w:tr w:rsidR="00DA282A" w:rsidRPr="007B08C2" w14:paraId="5D8B137E"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C395C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17</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5356676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w:t>
            </w:r>
            <w:r w:rsidRPr="007B08C2">
              <w:rPr>
                <w:rFonts w:ascii="Arial Armenian" w:hAnsi="Arial Armenian" w:cs="Arial Armenian"/>
                <w:sz w:val="16"/>
                <w:szCs w:val="16"/>
              </w:rPr>
              <w:t>ö</w:t>
            </w:r>
            <w:r w:rsidRPr="007B08C2">
              <w:rPr>
                <w:rFonts w:ascii="Arial Armenian" w:hAnsi="Arial Armenian" w:cs="Arial"/>
                <w:sz w:val="16"/>
                <w:szCs w:val="16"/>
              </w:rPr>
              <w:t>10A500c</w:t>
            </w:r>
          </w:p>
        </w:tc>
        <w:tc>
          <w:tcPr>
            <w:tcW w:w="620" w:type="dxa"/>
            <w:vMerge w:val="restart"/>
            <w:tcBorders>
              <w:top w:val="nil"/>
              <w:left w:val="single" w:sz="4" w:space="0" w:color="auto"/>
              <w:bottom w:val="single" w:sz="4" w:space="0" w:color="000000"/>
              <w:right w:val="single" w:sz="4" w:space="0" w:color="auto"/>
            </w:tcBorders>
            <w:vAlign w:val="center"/>
            <w:hideMark/>
          </w:tcPr>
          <w:p w14:paraId="34CA0FD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46CDBB9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0,3852</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DA3451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B9E28A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149,66</w:t>
            </w:r>
          </w:p>
        </w:tc>
      </w:tr>
      <w:tr w:rsidR="00DA282A" w:rsidRPr="007B08C2" w14:paraId="5E255AE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B77ADC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9527F6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CEFC4D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55FBF0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53055A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A537111" w14:textId="77777777" w:rsidR="00DA282A" w:rsidRPr="007B08C2" w:rsidRDefault="00DA282A" w:rsidP="00F1441D">
            <w:pPr>
              <w:rPr>
                <w:rFonts w:ascii="Arial Armenian" w:hAnsi="Arial Armenian" w:cs="Arial"/>
                <w:sz w:val="20"/>
                <w:szCs w:val="20"/>
              </w:rPr>
            </w:pPr>
          </w:p>
        </w:tc>
      </w:tr>
      <w:tr w:rsidR="00DA282A" w:rsidRPr="007B08C2" w14:paraId="5DC9577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A1C9BC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16909E3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4512B96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A5EEC2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9637D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BE8D1E6" w14:textId="77777777" w:rsidR="00DA282A" w:rsidRPr="007B08C2" w:rsidRDefault="00DA282A" w:rsidP="00F1441D">
            <w:pPr>
              <w:rPr>
                <w:rFonts w:ascii="Arial Armenian" w:hAnsi="Arial Armenian" w:cs="Arial"/>
                <w:sz w:val="20"/>
                <w:szCs w:val="20"/>
              </w:rPr>
            </w:pPr>
          </w:p>
        </w:tc>
      </w:tr>
      <w:tr w:rsidR="00DA282A" w:rsidRPr="007B08C2" w14:paraId="34E0403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02E6F3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06C6C4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A83234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3ED572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33620E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E9929AA" w14:textId="77777777" w:rsidR="00DA282A" w:rsidRPr="007B08C2" w:rsidRDefault="00DA282A" w:rsidP="00F1441D">
            <w:pPr>
              <w:rPr>
                <w:rFonts w:ascii="Arial Armenian" w:hAnsi="Arial Armenian" w:cs="Arial"/>
                <w:sz w:val="20"/>
                <w:szCs w:val="20"/>
              </w:rPr>
            </w:pPr>
          </w:p>
        </w:tc>
      </w:tr>
      <w:tr w:rsidR="00DA282A" w:rsidRPr="007B08C2" w14:paraId="178AEF1E"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0D4A1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18</w:t>
            </w:r>
          </w:p>
        </w:tc>
        <w:tc>
          <w:tcPr>
            <w:tcW w:w="6732" w:type="dxa"/>
            <w:gridSpan w:val="2"/>
            <w:vMerge w:val="restart"/>
            <w:tcBorders>
              <w:top w:val="nil"/>
              <w:left w:val="single" w:sz="4" w:space="0" w:color="auto"/>
              <w:bottom w:val="single" w:sz="4" w:space="0" w:color="000000"/>
              <w:right w:val="single" w:sz="4" w:space="0" w:color="auto"/>
            </w:tcBorders>
            <w:vAlign w:val="center"/>
            <w:hideMark/>
          </w:tcPr>
          <w:p w14:paraId="0ADF22D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w:t>
            </w:r>
            <w:r w:rsidRPr="007B08C2">
              <w:rPr>
                <w:rFonts w:ascii="Arial Armenian" w:hAnsi="Arial Armenian" w:cs="Arial Armenian"/>
                <w:sz w:val="16"/>
                <w:szCs w:val="16"/>
              </w:rPr>
              <w:t>ö</w:t>
            </w:r>
            <w:r w:rsidRPr="007B08C2">
              <w:rPr>
                <w:rFonts w:ascii="Arial Armenian" w:hAnsi="Arial Armenian" w:cs="Arial"/>
                <w:sz w:val="16"/>
                <w:szCs w:val="16"/>
              </w:rPr>
              <w:t>12A500c</w:t>
            </w:r>
          </w:p>
        </w:tc>
        <w:tc>
          <w:tcPr>
            <w:tcW w:w="620" w:type="dxa"/>
            <w:vMerge w:val="restart"/>
            <w:tcBorders>
              <w:top w:val="nil"/>
              <w:left w:val="single" w:sz="4" w:space="0" w:color="auto"/>
              <w:bottom w:val="single" w:sz="4" w:space="0" w:color="000000"/>
              <w:right w:val="single" w:sz="4" w:space="0" w:color="auto"/>
            </w:tcBorders>
            <w:vAlign w:val="center"/>
            <w:hideMark/>
          </w:tcPr>
          <w:p w14:paraId="2D48D34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000000"/>
              <w:right w:val="single" w:sz="4" w:space="0" w:color="auto"/>
            </w:tcBorders>
            <w:noWrap/>
            <w:vAlign w:val="center"/>
            <w:hideMark/>
          </w:tcPr>
          <w:p w14:paraId="5DDDE23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0,0065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43D5F1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1766EF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2,53</w:t>
            </w:r>
          </w:p>
        </w:tc>
      </w:tr>
      <w:tr w:rsidR="00DA282A" w:rsidRPr="007B08C2" w14:paraId="788CDFC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804040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5D1B47E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AA1333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536B2D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E772D9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D1C7A4D" w14:textId="77777777" w:rsidR="00DA282A" w:rsidRPr="007B08C2" w:rsidRDefault="00DA282A" w:rsidP="00F1441D">
            <w:pPr>
              <w:rPr>
                <w:rFonts w:ascii="Arial Armenian" w:hAnsi="Arial Armenian" w:cs="Arial"/>
                <w:sz w:val="20"/>
                <w:szCs w:val="20"/>
              </w:rPr>
            </w:pPr>
          </w:p>
        </w:tc>
      </w:tr>
      <w:tr w:rsidR="00DA282A" w:rsidRPr="007B08C2" w14:paraId="575B8F7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F7175E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4EC45FE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EA003F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3BC5463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A2489C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6C53A55" w14:textId="77777777" w:rsidR="00DA282A" w:rsidRPr="007B08C2" w:rsidRDefault="00DA282A" w:rsidP="00F1441D">
            <w:pPr>
              <w:rPr>
                <w:rFonts w:ascii="Arial Armenian" w:hAnsi="Arial Armenian" w:cs="Arial"/>
                <w:sz w:val="20"/>
                <w:szCs w:val="20"/>
              </w:rPr>
            </w:pPr>
          </w:p>
        </w:tc>
      </w:tr>
      <w:tr w:rsidR="00DA282A" w:rsidRPr="007B08C2" w14:paraId="2E6FFD3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E9BB81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6F2783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EF9B2D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C4F919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390340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E28CDE7" w14:textId="77777777" w:rsidR="00DA282A" w:rsidRPr="007B08C2" w:rsidRDefault="00DA282A" w:rsidP="00F1441D">
            <w:pPr>
              <w:rPr>
                <w:rFonts w:ascii="Arial Armenian" w:hAnsi="Arial Armenian" w:cs="Arial"/>
                <w:sz w:val="20"/>
                <w:szCs w:val="20"/>
              </w:rPr>
            </w:pPr>
          </w:p>
        </w:tc>
      </w:tr>
      <w:tr w:rsidR="00DA282A" w:rsidRPr="007B08C2" w14:paraId="4EA9ACB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513EC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19</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CE158E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Обратная</w:t>
            </w:r>
            <w:r w:rsidRPr="007B08C2">
              <w:rPr>
                <w:rFonts w:ascii="Arial Armenian" w:hAnsi="Arial Armenian" w:cs="Arial"/>
                <w:sz w:val="16"/>
                <w:szCs w:val="16"/>
              </w:rPr>
              <w:t xml:space="preserve"> </w:t>
            </w:r>
            <w:r w:rsidRPr="007B08C2">
              <w:rPr>
                <w:rFonts w:ascii="Calibri" w:hAnsi="Calibri" w:cs="Calibri"/>
                <w:sz w:val="16"/>
                <w:szCs w:val="16"/>
              </w:rPr>
              <w:t>засыпка</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1CEAF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6DE28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16,47</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E988A7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1,69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D0407B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27,87</w:t>
            </w:r>
          </w:p>
        </w:tc>
      </w:tr>
      <w:tr w:rsidR="00DA282A" w:rsidRPr="007B08C2" w14:paraId="2FC0362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E538DD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6766FF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B31DC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A8AC94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9580B5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1B8206A" w14:textId="77777777" w:rsidR="00DA282A" w:rsidRPr="007B08C2" w:rsidRDefault="00DA282A" w:rsidP="00F1441D">
            <w:pPr>
              <w:rPr>
                <w:rFonts w:ascii="Arial Armenian" w:hAnsi="Arial Armenian" w:cs="Arial"/>
                <w:sz w:val="20"/>
                <w:szCs w:val="20"/>
              </w:rPr>
            </w:pPr>
          </w:p>
        </w:tc>
      </w:tr>
      <w:tr w:rsidR="00DA282A" w:rsidRPr="007B08C2" w14:paraId="0C1D904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BE995F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B2ACF8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67CA0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BD540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64DEF0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6D6DE5E" w14:textId="77777777" w:rsidR="00DA282A" w:rsidRPr="007B08C2" w:rsidRDefault="00DA282A" w:rsidP="00F1441D">
            <w:pPr>
              <w:rPr>
                <w:rFonts w:ascii="Arial Armenian" w:hAnsi="Arial Armenian" w:cs="Arial"/>
                <w:sz w:val="20"/>
                <w:szCs w:val="20"/>
              </w:rPr>
            </w:pPr>
          </w:p>
        </w:tc>
      </w:tr>
      <w:tr w:rsidR="00DA282A" w:rsidRPr="007B08C2" w14:paraId="347F381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535666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CA6A9D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0CE022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349D3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F7FBF5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DC3236" w14:textId="77777777" w:rsidR="00DA282A" w:rsidRPr="007B08C2" w:rsidRDefault="00DA282A" w:rsidP="00F1441D">
            <w:pPr>
              <w:rPr>
                <w:rFonts w:ascii="Arial Armenian" w:hAnsi="Arial Armenian" w:cs="Arial"/>
                <w:sz w:val="20"/>
                <w:szCs w:val="20"/>
              </w:rPr>
            </w:pPr>
          </w:p>
        </w:tc>
      </w:tr>
      <w:tr w:rsidR="00DA282A" w:rsidRPr="007B08C2" w14:paraId="5ABA91A1"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9737C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7437EF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вывоз</w:t>
            </w:r>
            <w:r w:rsidRPr="007B08C2">
              <w:rPr>
                <w:rFonts w:ascii="Arial Armenian" w:hAnsi="Arial Armenian" w:cs="Arial"/>
                <w:sz w:val="16"/>
                <w:szCs w:val="16"/>
              </w:rPr>
              <w:t xml:space="preserve"> </w:t>
            </w:r>
            <w:r w:rsidRPr="007B08C2">
              <w:rPr>
                <w:rFonts w:ascii="Calibri" w:hAnsi="Calibri" w:cs="Calibri"/>
                <w:sz w:val="16"/>
                <w:szCs w:val="16"/>
              </w:rPr>
              <w:t>строительного</w:t>
            </w:r>
            <w:r w:rsidRPr="007B08C2">
              <w:rPr>
                <w:rFonts w:ascii="Arial Armenian" w:hAnsi="Arial Armenian" w:cs="Arial"/>
                <w:sz w:val="16"/>
                <w:szCs w:val="16"/>
              </w:rPr>
              <w:t xml:space="preserve"> </w:t>
            </w:r>
            <w:r w:rsidRPr="007B08C2">
              <w:rPr>
                <w:rFonts w:ascii="Calibri" w:hAnsi="Calibri" w:cs="Calibri"/>
                <w:sz w:val="16"/>
                <w:szCs w:val="16"/>
              </w:rPr>
              <w:t>мусора</w:t>
            </w:r>
            <w:r w:rsidRPr="007B08C2">
              <w:rPr>
                <w:rFonts w:ascii="Arial Armenian" w:hAnsi="Arial Armenian" w:cs="Arial"/>
                <w:sz w:val="16"/>
                <w:szCs w:val="16"/>
              </w:rPr>
              <w:t xml:space="preserve">, </w:t>
            </w:r>
            <w:r w:rsidRPr="007B08C2">
              <w:rPr>
                <w:rFonts w:ascii="Calibri" w:hAnsi="Calibri" w:cs="Calibri"/>
                <w:sz w:val="16"/>
                <w:szCs w:val="16"/>
              </w:rPr>
              <w:t>погрузка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самосвалы</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транспорт</w:t>
            </w:r>
            <w:r w:rsidRPr="007B08C2">
              <w:rPr>
                <w:rFonts w:ascii="Arial Armenian" w:hAnsi="Arial Armenian" w:cs="Arial"/>
                <w:sz w:val="16"/>
                <w:szCs w:val="16"/>
              </w:rPr>
              <w:t xml:space="preserve"> 13 </w:t>
            </w:r>
            <w:r w:rsidRPr="007B08C2">
              <w:rPr>
                <w:rFonts w:ascii="Calibri" w:hAnsi="Calibri" w:cs="Calibri"/>
                <w:sz w:val="16"/>
                <w:szCs w:val="16"/>
              </w:rPr>
              <w:t>км</w:t>
            </w:r>
          </w:p>
        </w:tc>
        <w:tc>
          <w:tcPr>
            <w:tcW w:w="620" w:type="dxa"/>
            <w:vMerge w:val="restart"/>
            <w:tcBorders>
              <w:top w:val="nil"/>
              <w:left w:val="single" w:sz="4" w:space="0" w:color="auto"/>
              <w:bottom w:val="single" w:sz="4" w:space="0" w:color="000000"/>
              <w:right w:val="single" w:sz="4" w:space="0" w:color="auto"/>
            </w:tcBorders>
            <w:vAlign w:val="center"/>
            <w:hideMark/>
          </w:tcPr>
          <w:p w14:paraId="336ADA5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472B2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31,00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650229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B4B81A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144,73</w:t>
            </w:r>
          </w:p>
        </w:tc>
      </w:tr>
      <w:tr w:rsidR="00DA282A" w:rsidRPr="007B08C2" w14:paraId="1E8DF42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271A7C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D3E526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AEC6D2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25017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5B5C2A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8F8DEF4" w14:textId="77777777" w:rsidR="00DA282A" w:rsidRPr="007B08C2" w:rsidRDefault="00DA282A" w:rsidP="00F1441D">
            <w:pPr>
              <w:rPr>
                <w:rFonts w:ascii="Arial Armenian" w:hAnsi="Arial Armenian" w:cs="Arial"/>
                <w:sz w:val="20"/>
                <w:szCs w:val="20"/>
              </w:rPr>
            </w:pPr>
          </w:p>
        </w:tc>
      </w:tr>
      <w:tr w:rsidR="00DA282A" w:rsidRPr="007B08C2" w14:paraId="4E08279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6DC813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456F1C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686395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533EA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296C03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C59D9DF" w14:textId="77777777" w:rsidR="00DA282A" w:rsidRPr="007B08C2" w:rsidRDefault="00DA282A" w:rsidP="00F1441D">
            <w:pPr>
              <w:rPr>
                <w:rFonts w:ascii="Arial Armenian" w:hAnsi="Arial Armenian" w:cs="Arial"/>
                <w:sz w:val="20"/>
                <w:szCs w:val="20"/>
              </w:rPr>
            </w:pPr>
          </w:p>
        </w:tc>
      </w:tr>
      <w:tr w:rsidR="00DA282A" w:rsidRPr="007B08C2" w14:paraId="580CAEF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9E2B14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8B7D53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F7AC84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6292B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4A3CD3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B04F3E1" w14:textId="77777777" w:rsidR="00DA282A" w:rsidRPr="007B08C2" w:rsidRDefault="00DA282A" w:rsidP="00F1441D">
            <w:pPr>
              <w:rPr>
                <w:rFonts w:ascii="Arial Armenian" w:hAnsi="Arial Armenian" w:cs="Arial"/>
                <w:sz w:val="20"/>
                <w:szCs w:val="20"/>
              </w:rPr>
            </w:pPr>
          </w:p>
        </w:tc>
      </w:tr>
      <w:tr w:rsidR="00DA282A" w:rsidRPr="007B08C2" w14:paraId="5A1967F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A21F3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B944BC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Оштукатуривание</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цементно</w:t>
            </w:r>
            <w:r w:rsidRPr="007B08C2">
              <w:rPr>
                <w:rFonts w:ascii="Arial Armenian" w:hAnsi="Arial Armenian" w:cs="Arial"/>
                <w:sz w:val="16"/>
                <w:szCs w:val="16"/>
              </w:rPr>
              <w:t>-</w:t>
            </w:r>
            <w:r w:rsidRPr="007B08C2">
              <w:rPr>
                <w:rFonts w:ascii="Calibri" w:hAnsi="Calibri" w:cs="Calibri"/>
                <w:sz w:val="16"/>
                <w:szCs w:val="16"/>
              </w:rPr>
              <w:t>песчаным</w:t>
            </w:r>
            <w:r w:rsidRPr="007B08C2">
              <w:rPr>
                <w:rFonts w:ascii="Arial Armenian" w:hAnsi="Arial Armenian" w:cs="Arial"/>
                <w:sz w:val="16"/>
                <w:szCs w:val="16"/>
              </w:rPr>
              <w:t xml:space="preserve"> </w:t>
            </w:r>
            <w:r w:rsidRPr="007B08C2">
              <w:rPr>
                <w:rFonts w:ascii="Calibri" w:hAnsi="Calibri" w:cs="Calibri"/>
                <w:sz w:val="16"/>
                <w:szCs w:val="16"/>
              </w:rPr>
              <w:t>раствором</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 </w:t>
            </w:r>
            <w:r w:rsidRPr="007B08C2">
              <w:rPr>
                <w:rFonts w:ascii="Calibri" w:hAnsi="Calibri" w:cs="Calibri"/>
                <w:sz w:val="16"/>
                <w:szCs w:val="16"/>
              </w:rPr>
              <w:t>соотношении</w:t>
            </w:r>
            <w:r w:rsidRPr="007B08C2">
              <w:rPr>
                <w:rFonts w:ascii="Arial Armenian" w:hAnsi="Arial Armenian" w:cs="Arial"/>
                <w:sz w:val="16"/>
                <w:szCs w:val="16"/>
              </w:rPr>
              <w:t xml:space="preserve"> 1:3.</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2B361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C7817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49,0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FBEECB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A8C796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122,29</w:t>
            </w:r>
          </w:p>
        </w:tc>
      </w:tr>
      <w:tr w:rsidR="00DA282A" w:rsidRPr="007B08C2" w14:paraId="772DC6B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BB62D8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6FD296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29FEF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B279D4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9C897A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F7002F2" w14:textId="77777777" w:rsidR="00DA282A" w:rsidRPr="007B08C2" w:rsidRDefault="00DA282A" w:rsidP="00F1441D">
            <w:pPr>
              <w:rPr>
                <w:rFonts w:ascii="Arial Armenian" w:hAnsi="Arial Armenian" w:cs="Arial"/>
                <w:sz w:val="20"/>
                <w:szCs w:val="20"/>
              </w:rPr>
            </w:pPr>
          </w:p>
        </w:tc>
      </w:tr>
      <w:tr w:rsidR="00DA282A" w:rsidRPr="007B08C2" w14:paraId="378DC67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22E562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6AB8B4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0BFC3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CD78B6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40B6B3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51C3E45" w14:textId="77777777" w:rsidR="00DA282A" w:rsidRPr="007B08C2" w:rsidRDefault="00DA282A" w:rsidP="00F1441D">
            <w:pPr>
              <w:rPr>
                <w:rFonts w:ascii="Arial Armenian" w:hAnsi="Arial Armenian" w:cs="Arial"/>
                <w:sz w:val="20"/>
                <w:szCs w:val="20"/>
              </w:rPr>
            </w:pPr>
          </w:p>
        </w:tc>
      </w:tr>
      <w:tr w:rsidR="00DA282A" w:rsidRPr="007B08C2" w14:paraId="2B07903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504990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C707A4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210384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34CF6D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AA7066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AD64FA" w14:textId="77777777" w:rsidR="00DA282A" w:rsidRPr="007B08C2" w:rsidRDefault="00DA282A" w:rsidP="00F1441D">
            <w:pPr>
              <w:rPr>
                <w:rFonts w:ascii="Arial Armenian" w:hAnsi="Arial Armenian" w:cs="Arial"/>
                <w:sz w:val="20"/>
                <w:szCs w:val="20"/>
              </w:rPr>
            </w:pPr>
          </w:p>
        </w:tc>
      </w:tr>
      <w:tr w:rsidR="00DA282A" w:rsidRPr="007B08C2" w14:paraId="17296E44"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C33FC5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165AE6A" w14:textId="77777777" w:rsidR="00DA282A" w:rsidRPr="007B08C2" w:rsidRDefault="00DA282A" w:rsidP="00F1441D">
            <w:pPr>
              <w:rPr>
                <w:rFonts w:ascii="Arial Armenian" w:hAnsi="Arial Armenian" w:cs="Arial"/>
                <w:sz w:val="16"/>
                <w:szCs w:val="16"/>
              </w:rPr>
            </w:pPr>
            <w:r w:rsidRPr="007B08C2">
              <w:rPr>
                <w:rFonts w:ascii="Arial Armenian" w:hAnsi="Arial Armenian" w:cs="Arial"/>
                <w:b/>
                <w:bCs/>
                <w:sz w:val="16"/>
                <w:szCs w:val="16"/>
              </w:rPr>
              <w:br/>
            </w:r>
            <w:r w:rsidRPr="007B08C2">
              <w:rPr>
                <w:rFonts w:ascii="Calibri" w:hAnsi="Calibri" w:cs="Calibri"/>
                <w:sz w:val="16"/>
                <w:szCs w:val="16"/>
              </w:rPr>
              <w:t>Покраска</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фасадной</w:t>
            </w:r>
            <w:r w:rsidRPr="007B08C2">
              <w:rPr>
                <w:rFonts w:ascii="Arial Armenian" w:hAnsi="Arial Armenian" w:cs="Arial"/>
                <w:sz w:val="16"/>
                <w:szCs w:val="16"/>
              </w:rPr>
              <w:t xml:space="preserve"> </w:t>
            </w:r>
            <w:r w:rsidRPr="007B08C2">
              <w:rPr>
                <w:rFonts w:ascii="Calibri" w:hAnsi="Calibri" w:cs="Calibri"/>
                <w:sz w:val="16"/>
                <w:szCs w:val="16"/>
              </w:rPr>
              <w:t>краской</w:t>
            </w:r>
            <w:r w:rsidRPr="007B08C2">
              <w:rPr>
                <w:rFonts w:ascii="Arial Armenian" w:hAnsi="Arial Armenian" w:cs="Arial"/>
                <w:sz w:val="16"/>
                <w:szCs w:val="16"/>
              </w:rPr>
              <w:t xml:space="preserve"> /</w:t>
            </w:r>
            <w:r w:rsidRPr="007B08C2">
              <w:rPr>
                <w:rFonts w:ascii="Calibri" w:hAnsi="Calibri" w:cs="Calibri"/>
                <w:sz w:val="16"/>
                <w:szCs w:val="16"/>
              </w:rPr>
              <w:t>цвет</w:t>
            </w:r>
            <w:r w:rsidRPr="007B08C2">
              <w:rPr>
                <w:rFonts w:ascii="Arial Armenian" w:hAnsi="Arial Armenian" w:cs="Arial"/>
                <w:sz w:val="16"/>
                <w:szCs w:val="16"/>
              </w:rPr>
              <w:t xml:space="preserve"> </w:t>
            </w:r>
            <w:r w:rsidRPr="007B08C2">
              <w:rPr>
                <w:rFonts w:ascii="Calibri" w:hAnsi="Calibri" w:cs="Calibri"/>
                <w:sz w:val="16"/>
                <w:szCs w:val="16"/>
              </w:rPr>
              <w:t>согласовываем</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заказчиком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E0F38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EC0FF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49,0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F2C280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C07829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123,97</w:t>
            </w:r>
          </w:p>
        </w:tc>
      </w:tr>
      <w:tr w:rsidR="00DA282A" w:rsidRPr="007B08C2" w14:paraId="5C8FFA4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77DBE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03C056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9A8547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9BDA32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B2949B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9FEBC71" w14:textId="77777777" w:rsidR="00DA282A" w:rsidRPr="007B08C2" w:rsidRDefault="00DA282A" w:rsidP="00F1441D">
            <w:pPr>
              <w:rPr>
                <w:rFonts w:ascii="Arial Armenian" w:hAnsi="Arial Armenian" w:cs="Arial"/>
                <w:sz w:val="20"/>
                <w:szCs w:val="20"/>
              </w:rPr>
            </w:pPr>
          </w:p>
        </w:tc>
      </w:tr>
      <w:tr w:rsidR="00DA282A" w:rsidRPr="007B08C2" w14:paraId="66B1628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81CE6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0D870B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A688C1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7D270D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F3FFFC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54517DE" w14:textId="77777777" w:rsidR="00DA282A" w:rsidRPr="007B08C2" w:rsidRDefault="00DA282A" w:rsidP="00F1441D">
            <w:pPr>
              <w:rPr>
                <w:rFonts w:ascii="Arial Armenian" w:hAnsi="Arial Armenian" w:cs="Arial"/>
                <w:sz w:val="20"/>
                <w:szCs w:val="20"/>
              </w:rPr>
            </w:pPr>
          </w:p>
        </w:tc>
      </w:tr>
      <w:tr w:rsidR="00DA282A" w:rsidRPr="007B08C2" w14:paraId="15C0053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E1EE9A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2F6A67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5D650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8F859D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A9B405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100C631" w14:textId="77777777" w:rsidR="00DA282A" w:rsidRPr="007B08C2" w:rsidRDefault="00DA282A" w:rsidP="00F1441D">
            <w:pPr>
              <w:rPr>
                <w:rFonts w:ascii="Arial Armenian" w:hAnsi="Arial Armenian" w:cs="Arial"/>
                <w:sz w:val="20"/>
                <w:szCs w:val="20"/>
              </w:rPr>
            </w:pPr>
          </w:p>
        </w:tc>
      </w:tr>
      <w:tr w:rsidR="00DA282A" w:rsidRPr="007B08C2" w14:paraId="5F24A7D0"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293F5E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14D80BE"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5509E6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0D8BB8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259FC3CB"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7D271384"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5841,50</w:t>
            </w:r>
          </w:p>
        </w:tc>
      </w:tr>
      <w:tr w:rsidR="00DA282A" w:rsidRPr="007B08C2" w14:paraId="3514716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C46AFF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ED8F1D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C39D6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7A446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79EB792"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EF556EC" w14:textId="77777777" w:rsidR="00DA282A" w:rsidRPr="007B08C2" w:rsidRDefault="00DA282A" w:rsidP="00F1441D">
            <w:pPr>
              <w:rPr>
                <w:rFonts w:ascii="Arial Armenian" w:hAnsi="Arial Armenian" w:cs="Arial"/>
                <w:b/>
                <w:bCs/>
                <w:sz w:val="16"/>
                <w:szCs w:val="16"/>
              </w:rPr>
            </w:pPr>
          </w:p>
        </w:tc>
      </w:tr>
      <w:tr w:rsidR="00DA282A" w:rsidRPr="007B08C2" w14:paraId="74994A2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C4E615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5F83A6B"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E5D43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20A33E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C768939"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A7B3B28" w14:textId="77777777" w:rsidR="00DA282A" w:rsidRPr="007B08C2" w:rsidRDefault="00DA282A" w:rsidP="00F1441D">
            <w:pPr>
              <w:rPr>
                <w:rFonts w:ascii="Arial Armenian" w:hAnsi="Arial Armenian" w:cs="Arial"/>
                <w:b/>
                <w:bCs/>
                <w:sz w:val="16"/>
                <w:szCs w:val="16"/>
              </w:rPr>
            </w:pPr>
          </w:p>
        </w:tc>
      </w:tr>
      <w:tr w:rsidR="00DA282A" w:rsidRPr="007B08C2" w14:paraId="3FB39A5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7BE346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6ED077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E454FD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1456C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B52C7B1"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1C3CD9C" w14:textId="77777777" w:rsidR="00DA282A" w:rsidRPr="007B08C2" w:rsidRDefault="00DA282A" w:rsidP="00F1441D">
            <w:pPr>
              <w:rPr>
                <w:rFonts w:ascii="Arial Armenian" w:hAnsi="Arial Armenian" w:cs="Arial"/>
                <w:b/>
                <w:bCs/>
                <w:sz w:val="16"/>
                <w:szCs w:val="16"/>
              </w:rPr>
            </w:pPr>
          </w:p>
        </w:tc>
      </w:tr>
      <w:tr w:rsidR="00DA282A" w:rsidRPr="007B08C2" w14:paraId="40005DF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834A5B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6C63A77"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DBDD10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608E5A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E5F88B9"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20CCC25"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32,16%</w:t>
            </w:r>
          </w:p>
        </w:tc>
      </w:tr>
      <w:tr w:rsidR="00DA282A" w:rsidRPr="007B08C2" w14:paraId="26AB15C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92295B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ED77AE7"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92EAC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46901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41399F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F06E5CF" w14:textId="77777777" w:rsidR="00DA282A" w:rsidRPr="007B08C2" w:rsidRDefault="00DA282A" w:rsidP="00F1441D">
            <w:pPr>
              <w:rPr>
                <w:rFonts w:ascii="Arial Armenian" w:hAnsi="Arial Armenian" w:cs="Arial"/>
                <w:b/>
                <w:bCs/>
                <w:sz w:val="16"/>
                <w:szCs w:val="16"/>
              </w:rPr>
            </w:pPr>
          </w:p>
        </w:tc>
      </w:tr>
      <w:tr w:rsidR="00DA282A" w:rsidRPr="007B08C2" w14:paraId="02A5772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C70775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19F604E"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A3E7B6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A11344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10F461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1FF8531" w14:textId="77777777" w:rsidR="00DA282A" w:rsidRPr="007B08C2" w:rsidRDefault="00DA282A" w:rsidP="00F1441D">
            <w:pPr>
              <w:rPr>
                <w:rFonts w:ascii="Arial Armenian" w:hAnsi="Arial Armenian" w:cs="Arial"/>
                <w:b/>
                <w:bCs/>
                <w:sz w:val="16"/>
                <w:szCs w:val="16"/>
              </w:rPr>
            </w:pPr>
          </w:p>
        </w:tc>
      </w:tr>
      <w:tr w:rsidR="00DA282A" w:rsidRPr="007B08C2" w14:paraId="3D4EF93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0D9DE8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139B695"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1E5A0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D71A27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B720E3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1971D62" w14:textId="77777777" w:rsidR="00DA282A" w:rsidRPr="007B08C2" w:rsidRDefault="00DA282A" w:rsidP="00F1441D">
            <w:pPr>
              <w:rPr>
                <w:rFonts w:ascii="Arial Armenian" w:hAnsi="Arial Armenian" w:cs="Arial"/>
                <w:b/>
                <w:bCs/>
                <w:sz w:val="16"/>
                <w:szCs w:val="16"/>
              </w:rPr>
            </w:pPr>
          </w:p>
        </w:tc>
      </w:tr>
      <w:tr w:rsidR="00DA282A" w:rsidRPr="007B08C2" w14:paraId="2687C05F" w14:textId="77777777" w:rsidTr="00DA282A">
        <w:trPr>
          <w:trHeight w:val="615"/>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BA964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6250F72"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color w:val="FF0000"/>
                <w:sz w:val="16"/>
                <w:szCs w:val="16"/>
                <w:u w:val="single"/>
              </w:rPr>
              <w:br/>
            </w:r>
            <w:r w:rsidRPr="007B08C2">
              <w:rPr>
                <w:rFonts w:ascii="Calibri" w:hAnsi="Calibri" w:cs="Calibri"/>
                <w:b/>
                <w:bCs/>
                <w:sz w:val="16"/>
                <w:szCs w:val="16"/>
                <w:u w:val="single"/>
              </w:rPr>
              <w:t>Новая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подпорная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стена</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из</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ж</w:t>
            </w:r>
            <w:r w:rsidRPr="007B08C2">
              <w:rPr>
                <w:rFonts w:ascii="Arial Armenian" w:hAnsi="Arial Armenian" w:cs="Arial"/>
                <w:b/>
                <w:bCs/>
                <w:sz w:val="16"/>
                <w:szCs w:val="16"/>
                <w:u w:val="single"/>
              </w:rPr>
              <w:t>/</w:t>
            </w:r>
            <w:r w:rsidRPr="007B08C2">
              <w:rPr>
                <w:rFonts w:ascii="Calibri" w:hAnsi="Calibri" w:cs="Calibri"/>
                <w:b/>
                <w:bCs/>
                <w:sz w:val="16"/>
                <w:szCs w:val="16"/>
                <w:u w:val="single"/>
              </w:rPr>
              <w:t>бетона</w:t>
            </w:r>
            <w:r w:rsidRPr="007B08C2">
              <w:rPr>
                <w:rFonts w:ascii="Arial Armenian" w:hAnsi="Arial Armenian" w:cs="Arial"/>
                <w:b/>
                <w:bCs/>
                <w:sz w:val="16"/>
                <w:szCs w:val="16"/>
                <w:u w:val="single"/>
              </w:rPr>
              <w:br/>
              <w:t>/</w:t>
            </w:r>
            <w:r w:rsidRPr="007B08C2">
              <w:rPr>
                <w:rFonts w:ascii="Calibri" w:hAnsi="Calibri" w:cs="Calibri"/>
                <w:b/>
                <w:bCs/>
                <w:sz w:val="16"/>
                <w:szCs w:val="16"/>
                <w:u w:val="single"/>
              </w:rPr>
              <w:t>отсутствующая</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часть</w:t>
            </w:r>
            <w:r w:rsidRPr="007B08C2">
              <w:rPr>
                <w:rFonts w:ascii="Arial Armenian" w:hAnsi="Arial Armenian" w:cs="Arial"/>
                <w:b/>
                <w:bCs/>
                <w:sz w:val="16"/>
                <w:szCs w:val="16"/>
                <w:u w:val="single"/>
              </w:rPr>
              <w:t>/</w:t>
            </w:r>
            <w:r w:rsidRPr="007B08C2">
              <w:rPr>
                <w:rFonts w:ascii="Arial Armenian" w:hAnsi="Arial Armenian" w:cs="Arial"/>
                <w:b/>
                <w:bCs/>
                <w:sz w:val="16"/>
                <w:szCs w:val="16"/>
                <w:u w:val="single"/>
              </w:rPr>
              <w:br/>
            </w:r>
            <w:r w:rsidRPr="007B08C2">
              <w:rPr>
                <w:rFonts w:ascii="Calibri" w:hAnsi="Calibri" w:cs="Calibri"/>
                <w:b/>
                <w:bCs/>
                <w:sz w:val="16"/>
                <w:szCs w:val="16"/>
                <w:u w:val="single"/>
              </w:rPr>
              <w:t>Строительные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работы</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выполняйте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вручную</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чтобы</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не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повредить</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фундамент</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здания</w:t>
            </w:r>
            <w:r w:rsidRPr="007B08C2">
              <w:rPr>
                <w:rFonts w:ascii="Arial Armenian" w:hAnsi="Arial Armenian" w:cs="Arial"/>
                <w:b/>
                <w:bCs/>
                <w:sz w:val="16"/>
                <w:szCs w:val="16"/>
                <w:u w:val="single"/>
              </w:rPr>
              <w:t>.</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6CE4B7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32509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C4AF04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1F170F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20E50E87" w14:textId="77777777" w:rsidTr="00DA282A">
        <w:trPr>
          <w:trHeight w:val="615"/>
        </w:trPr>
        <w:tc>
          <w:tcPr>
            <w:tcW w:w="448" w:type="dxa"/>
            <w:vMerge/>
            <w:tcBorders>
              <w:top w:val="nil"/>
              <w:left w:val="single" w:sz="4" w:space="0" w:color="auto"/>
              <w:bottom w:val="single" w:sz="4" w:space="0" w:color="auto"/>
              <w:right w:val="single" w:sz="4" w:space="0" w:color="auto"/>
            </w:tcBorders>
            <w:vAlign w:val="center"/>
            <w:hideMark/>
          </w:tcPr>
          <w:p w14:paraId="40EBD40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2320761"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4451F13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A0018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3669DF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C7AA81" w14:textId="77777777" w:rsidR="00DA282A" w:rsidRPr="007B08C2" w:rsidRDefault="00DA282A" w:rsidP="00F1441D">
            <w:pPr>
              <w:rPr>
                <w:rFonts w:ascii="Arial Armenian" w:hAnsi="Arial Armenian" w:cs="Arial"/>
                <w:sz w:val="20"/>
                <w:szCs w:val="20"/>
              </w:rPr>
            </w:pPr>
          </w:p>
        </w:tc>
      </w:tr>
      <w:tr w:rsidR="00DA282A" w:rsidRPr="007B08C2" w14:paraId="135E4F92" w14:textId="77777777" w:rsidTr="00DA282A">
        <w:trPr>
          <w:trHeight w:val="615"/>
        </w:trPr>
        <w:tc>
          <w:tcPr>
            <w:tcW w:w="448" w:type="dxa"/>
            <w:vMerge/>
            <w:tcBorders>
              <w:top w:val="nil"/>
              <w:left w:val="single" w:sz="4" w:space="0" w:color="auto"/>
              <w:bottom w:val="single" w:sz="4" w:space="0" w:color="auto"/>
              <w:right w:val="single" w:sz="4" w:space="0" w:color="auto"/>
            </w:tcBorders>
            <w:vAlign w:val="center"/>
            <w:hideMark/>
          </w:tcPr>
          <w:p w14:paraId="0E6B079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B0F0EB0"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4BB33FD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6A4128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F67006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87874C" w14:textId="77777777" w:rsidR="00DA282A" w:rsidRPr="007B08C2" w:rsidRDefault="00DA282A" w:rsidP="00F1441D">
            <w:pPr>
              <w:rPr>
                <w:rFonts w:ascii="Arial Armenian" w:hAnsi="Arial Armenian" w:cs="Arial"/>
                <w:sz w:val="20"/>
                <w:szCs w:val="20"/>
              </w:rPr>
            </w:pPr>
          </w:p>
        </w:tc>
      </w:tr>
      <w:tr w:rsidR="00DA282A" w:rsidRPr="007B08C2" w14:paraId="0858C78A" w14:textId="77777777" w:rsidTr="00DA282A">
        <w:trPr>
          <w:trHeight w:val="615"/>
        </w:trPr>
        <w:tc>
          <w:tcPr>
            <w:tcW w:w="448" w:type="dxa"/>
            <w:vMerge/>
            <w:tcBorders>
              <w:top w:val="nil"/>
              <w:left w:val="single" w:sz="4" w:space="0" w:color="auto"/>
              <w:bottom w:val="single" w:sz="4" w:space="0" w:color="auto"/>
              <w:right w:val="single" w:sz="4" w:space="0" w:color="auto"/>
            </w:tcBorders>
            <w:vAlign w:val="center"/>
            <w:hideMark/>
          </w:tcPr>
          <w:p w14:paraId="241F492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F46A1C7"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33B9411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503A5A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7F64F9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F57DA27" w14:textId="77777777" w:rsidR="00DA282A" w:rsidRPr="007B08C2" w:rsidRDefault="00DA282A" w:rsidP="00F1441D">
            <w:pPr>
              <w:rPr>
                <w:rFonts w:ascii="Arial Armenian" w:hAnsi="Arial Armenian" w:cs="Arial"/>
                <w:sz w:val="20"/>
                <w:szCs w:val="20"/>
              </w:rPr>
            </w:pPr>
          </w:p>
        </w:tc>
      </w:tr>
      <w:tr w:rsidR="00DA282A" w:rsidRPr="007B08C2" w14:paraId="5F52D0CA"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EBA38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AEDDDF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вручную</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6A329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23921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28,3</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2A9326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FFFB1C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93,61</w:t>
            </w:r>
          </w:p>
        </w:tc>
      </w:tr>
      <w:tr w:rsidR="00DA282A" w:rsidRPr="007B08C2" w14:paraId="7588945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720BE8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E39550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87E975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80191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C4EEA8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A8759B0" w14:textId="77777777" w:rsidR="00DA282A" w:rsidRPr="007B08C2" w:rsidRDefault="00DA282A" w:rsidP="00F1441D">
            <w:pPr>
              <w:rPr>
                <w:rFonts w:ascii="Arial Armenian" w:hAnsi="Arial Armenian" w:cs="Arial"/>
                <w:sz w:val="20"/>
                <w:szCs w:val="20"/>
              </w:rPr>
            </w:pPr>
          </w:p>
        </w:tc>
      </w:tr>
      <w:tr w:rsidR="00DA282A" w:rsidRPr="007B08C2" w14:paraId="173B491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3AEF06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9492E0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77AC7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521317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5739E4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F8D351B" w14:textId="77777777" w:rsidR="00DA282A" w:rsidRPr="007B08C2" w:rsidRDefault="00DA282A" w:rsidP="00F1441D">
            <w:pPr>
              <w:rPr>
                <w:rFonts w:ascii="Arial Armenian" w:hAnsi="Arial Armenian" w:cs="Arial"/>
                <w:sz w:val="20"/>
                <w:szCs w:val="20"/>
              </w:rPr>
            </w:pPr>
          </w:p>
        </w:tc>
      </w:tr>
      <w:tr w:rsidR="00DA282A" w:rsidRPr="007B08C2" w14:paraId="3889C5E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870C48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93198C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BF340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83AF43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8B894F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C37822D" w14:textId="77777777" w:rsidR="00DA282A" w:rsidRPr="007B08C2" w:rsidRDefault="00DA282A" w:rsidP="00F1441D">
            <w:pPr>
              <w:rPr>
                <w:rFonts w:ascii="Arial Armenian" w:hAnsi="Arial Armenian" w:cs="Arial"/>
                <w:sz w:val="20"/>
                <w:szCs w:val="20"/>
              </w:rPr>
            </w:pPr>
          </w:p>
        </w:tc>
      </w:tr>
      <w:tr w:rsidR="00DA282A" w:rsidRPr="007B08C2" w14:paraId="2556DDD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79E25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16EC2E7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подготовительного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гравия</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C0754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B603F5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66BEED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9,52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5B7557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13,81</w:t>
            </w:r>
          </w:p>
        </w:tc>
      </w:tr>
      <w:tr w:rsidR="00DA282A" w:rsidRPr="007B08C2" w14:paraId="650EB31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0898DF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8184F8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AF4E6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B606C6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D2BD68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D2DA54" w14:textId="77777777" w:rsidR="00DA282A" w:rsidRPr="007B08C2" w:rsidRDefault="00DA282A" w:rsidP="00F1441D">
            <w:pPr>
              <w:rPr>
                <w:rFonts w:ascii="Arial Armenian" w:hAnsi="Arial Armenian" w:cs="Arial"/>
                <w:sz w:val="20"/>
                <w:szCs w:val="20"/>
              </w:rPr>
            </w:pPr>
          </w:p>
        </w:tc>
      </w:tr>
      <w:tr w:rsidR="00DA282A" w:rsidRPr="007B08C2" w14:paraId="4EB185E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FF851E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46A72F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C85C9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4B95135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1143F4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0CB9F77" w14:textId="77777777" w:rsidR="00DA282A" w:rsidRPr="007B08C2" w:rsidRDefault="00DA282A" w:rsidP="00F1441D">
            <w:pPr>
              <w:rPr>
                <w:rFonts w:ascii="Arial Armenian" w:hAnsi="Arial Armenian" w:cs="Arial"/>
                <w:sz w:val="20"/>
                <w:szCs w:val="20"/>
              </w:rPr>
            </w:pPr>
          </w:p>
        </w:tc>
      </w:tr>
      <w:tr w:rsidR="00DA282A" w:rsidRPr="007B08C2" w14:paraId="2EEC178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B6BABF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3CB0040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978BA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BD69E2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37F09E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BAAB4F0" w14:textId="77777777" w:rsidR="00DA282A" w:rsidRPr="007B08C2" w:rsidRDefault="00DA282A" w:rsidP="00F1441D">
            <w:pPr>
              <w:rPr>
                <w:rFonts w:ascii="Arial Armenian" w:hAnsi="Arial Armenian" w:cs="Arial"/>
                <w:sz w:val="20"/>
                <w:szCs w:val="20"/>
              </w:rPr>
            </w:pPr>
          </w:p>
        </w:tc>
      </w:tr>
      <w:tr w:rsidR="00DA282A" w:rsidRPr="007B08C2" w14:paraId="340D8C47"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4E922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B4A617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подготовительного</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7,5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894CD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55F30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959375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40,07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EAD291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58,11</w:t>
            </w:r>
          </w:p>
        </w:tc>
      </w:tr>
      <w:tr w:rsidR="00DA282A" w:rsidRPr="007B08C2" w14:paraId="1E0FBC8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6CB597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234ADC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FBB34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19EB5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566FB5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AC621E8" w14:textId="77777777" w:rsidR="00DA282A" w:rsidRPr="007B08C2" w:rsidRDefault="00DA282A" w:rsidP="00F1441D">
            <w:pPr>
              <w:rPr>
                <w:rFonts w:ascii="Arial Armenian" w:hAnsi="Arial Armenian" w:cs="Arial"/>
                <w:sz w:val="20"/>
                <w:szCs w:val="20"/>
              </w:rPr>
            </w:pPr>
          </w:p>
        </w:tc>
      </w:tr>
      <w:tr w:rsidR="00DA282A" w:rsidRPr="007B08C2" w14:paraId="6C46CC0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CC0CC5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B6B965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729F8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D5EF2D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E979C3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950CFF5" w14:textId="77777777" w:rsidR="00DA282A" w:rsidRPr="007B08C2" w:rsidRDefault="00DA282A" w:rsidP="00F1441D">
            <w:pPr>
              <w:rPr>
                <w:rFonts w:ascii="Arial Armenian" w:hAnsi="Arial Armenian" w:cs="Arial"/>
                <w:sz w:val="20"/>
                <w:szCs w:val="20"/>
              </w:rPr>
            </w:pPr>
          </w:p>
        </w:tc>
      </w:tr>
      <w:tr w:rsidR="00DA282A" w:rsidRPr="007B08C2" w14:paraId="5AE1A10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30D590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21DDF9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18D4D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AB170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C9F1AD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ED6A0C0" w14:textId="77777777" w:rsidR="00DA282A" w:rsidRPr="007B08C2" w:rsidRDefault="00DA282A" w:rsidP="00F1441D">
            <w:pPr>
              <w:rPr>
                <w:rFonts w:ascii="Arial Armenian" w:hAnsi="Arial Armenian" w:cs="Arial"/>
                <w:sz w:val="20"/>
                <w:szCs w:val="20"/>
              </w:rPr>
            </w:pPr>
          </w:p>
        </w:tc>
      </w:tr>
      <w:tr w:rsidR="00DA282A" w:rsidRPr="007B08C2" w14:paraId="521EA4F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EB0A4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FF6B20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Реализация</w:t>
            </w:r>
            <w:r w:rsidRPr="007B08C2">
              <w:rPr>
                <w:rFonts w:ascii="Arial Armenian" w:hAnsi="Arial Armenian" w:cs="Arial"/>
                <w:sz w:val="16"/>
                <w:szCs w:val="16"/>
              </w:rPr>
              <w:t xml:space="preserve"> </w:t>
            </w:r>
            <w:r w:rsidRPr="007B08C2">
              <w:rPr>
                <w:rFonts w:ascii="Calibri" w:hAnsi="Calibri" w:cs="Calibri"/>
                <w:sz w:val="16"/>
                <w:szCs w:val="16"/>
              </w:rPr>
              <w:t>железобетонных</w:t>
            </w:r>
            <w:r w:rsidRPr="007B08C2">
              <w:rPr>
                <w:rFonts w:ascii="Arial Armenian" w:hAnsi="Arial Armenian" w:cs="Arial"/>
                <w:sz w:val="16"/>
                <w:szCs w:val="16"/>
              </w:rPr>
              <w:t xml:space="preserve"> </w:t>
            </w:r>
            <w:r w:rsidRPr="007B08C2">
              <w:rPr>
                <w:rFonts w:ascii="Calibri" w:hAnsi="Calibri" w:cs="Calibri"/>
                <w:sz w:val="16"/>
                <w:szCs w:val="16"/>
              </w:rPr>
              <w:t>оснований</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-20,</w:t>
            </w:r>
            <w:r w:rsidRPr="007B08C2">
              <w:rPr>
                <w:rFonts w:ascii="Arial Armenian" w:hAnsi="Arial Armenian" w:cs="Arial"/>
                <w:sz w:val="16"/>
                <w:szCs w:val="16"/>
              </w:rPr>
              <w:br/>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гравием</w:t>
            </w:r>
            <w:r w:rsidRPr="007B08C2">
              <w:rPr>
                <w:rFonts w:ascii="Arial Armenian" w:hAnsi="Arial Armenian" w:cs="Arial"/>
                <w:sz w:val="16"/>
                <w:szCs w:val="16"/>
              </w:rPr>
              <w:t xml:space="preserve"> 20-40 </w:t>
            </w:r>
            <w:r w:rsidRPr="007B08C2">
              <w:rPr>
                <w:rFonts w:ascii="Calibri" w:hAnsi="Calibri" w:cs="Calibri"/>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191ED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CC03B6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7,25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5B495F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85,67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BEA2F2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621,10</w:t>
            </w:r>
          </w:p>
        </w:tc>
      </w:tr>
      <w:tr w:rsidR="00DA282A" w:rsidRPr="007B08C2" w14:paraId="29E38FC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CAC208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268B1B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577594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EA8ECD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193754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1064DCD" w14:textId="77777777" w:rsidR="00DA282A" w:rsidRPr="007B08C2" w:rsidRDefault="00DA282A" w:rsidP="00F1441D">
            <w:pPr>
              <w:rPr>
                <w:rFonts w:ascii="Arial Armenian" w:hAnsi="Arial Armenian" w:cs="Arial"/>
                <w:sz w:val="20"/>
                <w:szCs w:val="20"/>
              </w:rPr>
            </w:pPr>
          </w:p>
        </w:tc>
      </w:tr>
      <w:tr w:rsidR="00DA282A" w:rsidRPr="007B08C2" w14:paraId="114A921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10C5F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087D02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48405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FD8B52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7AA5C7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DA9AC7A" w14:textId="77777777" w:rsidR="00DA282A" w:rsidRPr="007B08C2" w:rsidRDefault="00DA282A" w:rsidP="00F1441D">
            <w:pPr>
              <w:rPr>
                <w:rFonts w:ascii="Arial Armenian" w:hAnsi="Arial Armenian" w:cs="Arial"/>
                <w:sz w:val="20"/>
                <w:szCs w:val="20"/>
              </w:rPr>
            </w:pPr>
          </w:p>
        </w:tc>
      </w:tr>
      <w:tr w:rsidR="00DA282A" w:rsidRPr="007B08C2" w14:paraId="3FCE5D5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4D3916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37D67A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CFEE9C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5A7AD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C2748E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A245B45" w14:textId="77777777" w:rsidR="00DA282A" w:rsidRPr="007B08C2" w:rsidRDefault="00DA282A" w:rsidP="00F1441D">
            <w:pPr>
              <w:rPr>
                <w:rFonts w:ascii="Arial Armenian" w:hAnsi="Arial Armenian" w:cs="Arial"/>
                <w:sz w:val="20"/>
                <w:szCs w:val="20"/>
              </w:rPr>
            </w:pPr>
          </w:p>
        </w:tc>
      </w:tr>
      <w:tr w:rsidR="00DA282A" w:rsidRPr="007B08C2" w14:paraId="1FE628F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E0262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423911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80DAF8"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5D32D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0,6461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F7508C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7DF630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251,03</w:t>
            </w:r>
          </w:p>
        </w:tc>
      </w:tr>
      <w:tr w:rsidR="00DA282A" w:rsidRPr="007B08C2" w14:paraId="0DBF059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BBE01B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353B01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C97B64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337A92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9618A0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F8D2E2" w14:textId="77777777" w:rsidR="00DA282A" w:rsidRPr="007B08C2" w:rsidRDefault="00DA282A" w:rsidP="00F1441D">
            <w:pPr>
              <w:rPr>
                <w:rFonts w:ascii="Arial Armenian" w:hAnsi="Arial Armenian" w:cs="Arial"/>
                <w:sz w:val="20"/>
                <w:szCs w:val="20"/>
              </w:rPr>
            </w:pPr>
          </w:p>
        </w:tc>
      </w:tr>
      <w:tr w:rsidR="00DA282A" w:rsidRPr="007B08C2" w14:paraId="68F67D2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44725E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88544B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AAE76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67BD44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78B5F5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8D470C1" w14:textId="77777777" w:rsidR="00DA282A" w:rsidRPr="007B08C2" w:rsidRDefault="00DA282A" w:rsidP="00F1441D">
            <w:pPr>
              <w:rPr>
                <w:rFonts w:ascii="Arial Armenian" w:hAnsi="Arial Armenian" w:cs="Arial"/>
                <w:sz w:val="20"/>
                <w:szCs w:val="20"/>
              </w:rPr>
            </w:pPr>
          </w:p>
        </w:tc>
      </w:tr>
      <w:tr w:rsidR="00DA282A" w:rsidRPr="007B08C2" w14:paraId="386EFF0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32BD6E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3E002F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DE3CD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FD08A5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E576EE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B46DBE8" w14:textId="77777777" w:rsidR="00DA282A" w:rsidRPr="007B08C2" w:rsidRDefault="00DA282A" w:rsidP="00F1441D">
            <w:pPr>
              <w:rPr>
                <w:rFonts w:ascii="Arial Armenian" w:hAnsi="Arial Armenian" w:cs="Arial"/>
                <w:sz w:val="20"/>
                <w:szCs w:val="20"/>
              </w:rPr>
            </w:pPr>
          </w:p>
        </w:tc>
      </w:tr>
      <w:tr w:rsidR="00DA282A" w:rsidRPr="007B08C2" w14:paraId="7DD3063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3AFF7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lastRenderedPageBreak/>
              <w:t>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3677A7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Катнка</w:t>
            </w:r>
            <w:r w:rsidRPr="007B08C2">
              <w:rPr>
                <w:rFonts w:ascii="Arial Armenian" w:hAnsi="Arial Armenian" w:cs="Arial"/>
                <w:sz w:val="16"/>
                <w:szCs w:val="16"/>
              </w:rPr>
              <w:t xml:space="preserve">  Al</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D1A882" w14:textId="77777777" w:rsidR="00DA282A" w:rsidRPr="007B08C2" w:rsidRDefault="00DA282A" w:rsidP="00F1441D">
            <w:pPr>
              <w:rPr>
                <w:rFonts w:ascii="Arial Armenian" w:hAnsi="Arial Armenian" w:cs="Arial"/>
                <w:sz w:val="16"/>
                <w:szCs w:val="16"/>
              </w:rPr>
            </w:pPr>
            <w:r w:rsidRPr="007B08C2">
              <w:rPr>
                <w:rFonts w:ascii="Arial" w:hAnsi="Arial" w:cs="Arial"/>
                <w:sz w:val="16"/>
                <w:szCs w:val="16"/>
              </w:rPr>
              <w:t>տն</w:t>
            </w:r>
            <w:r w:rsidRPr="007B08C2">
              <w:rPr>
                <w:rFonts w:ascii="Arial Armenian" w:hAnsi="Arial Armenian" w:cs="Arial"/>
                <w:sz w:val="16"/>
                <w:szCs w:val="16"/>
              </w:rPr>
              <w:br/>
            </w:r>
            <w:r w:rsidRPr="007B08C2">
              <w:rPr>
                <w:rFonts w:ascii="Calibri" w:hAnsi="Calibri" w:cs="Calibri"/>
                <w:sz w:val="16"/>
                <w:szCs w:val="16"/>
              </w:rP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3A3A1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0,00830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DD2C33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9990147"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3,30</w:t>
            </w:r>
          </w:p>
        </w:tc>
      </w:tr>
      <w:tr w:rsidR="00DA282A" w:rsidRPr="007B08C2" w14:paraId="69D23F0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3A33F5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8C16C6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67B08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EC55C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0A4981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56BF63D" w14:textId="77777777" w:rsidR="00DA282A" w:rsidRPr="007B08C2" w:rsidRDefault="00DA282A" w:rsidP="00F1441D">
            <w:pPr>
              <w:rPr>
                <w:rFonts w:ascii="Arial Armenian" w:hAnsi="Arial Armenian" w:cs="Arial"/>
                <w:sz w:val="20"/>
                <w:szCs w:val="20"/>
              </w:rPr>
            </w:pPr>
          </w:p>
        </w:tc>
      </w:tr>
      <w:tr w:rsidR="00DA282A" w:rsidRPr="007B08C2" w14:paraId="79E3502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1C7CFB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978B53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CBC92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2EFD6E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613FC3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7BF8879" w14:textId="77777777" w:rsidR="00DA282A" w:rsidRPr="007B08C2" w:rsidRDefault="00DA282A" w:rsidP="00F1441D">
            <w:pPr>
              <w:rPr>
                <w:rFonts w:ascii="Arial Armenian" w:hAnsi="Arial Armenian" w:cs="Arial"/>
                <w:sz w:val="20"/>
                <w:szCs w:val="20"/>
              </w:rPr>
            </w:pPr>
          </w:p>
        </w:tc>
      </w:tr>
      <w:tr w:rsidR="00DA282A" w:rsidRPr="007B08C2" w14:paraId="4BF0F7B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0873CA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F2F24B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E9F797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70371B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2E6F1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269B27C" w14:textId="77777777" w:rsidR="00DA282A" w:rsidRPr="007B08C2" w:rsidRDefault="00DA282A" w:rsidP="00F1441D">
            <w:pPr>
              <w:rPr>
                <w:rFonts w:ascii="Arial Armenian" w:hAnsi="Arial Armenian" w:cs="Arial"/>
                <w:sz w:val="20"/>
                <w:szCs w:val="20"/>
              </w:rPr>
            </w:pPr>
          </w:p>
        </w:tc>
      </w:tr>
      <w:tr w:rsidR="00DA282A" w:rsidRPr="007B08C2" w14:paraId="710996B3"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5B276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204708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Строительство</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ж</w:t>
            </w:r>
            <w:r w:rsidRPr="007B08C2">
              <w:rPr>
                <w:rFonts w:ascii="Arial Armenian" w:hAnsi="Arial Armenian" w:cs="Arial"/>
                <w:sz w:val="16"/>
                <w:szCs w:val="16"/>
              </w:rPr>
              <w:t>/</w:t>
            </w:r>
            <w:r w:rsidRPr="007B08C2">
              <w:rPr>
                <w:rFonts w:ascii="Calibri" w:hAnsi="Calibri" w:cs="Calibri"/>
                <w:sz w:val="16"/>
                <w:szCs w:val="16"/>
              </w:rPr>
              <w:t>б</w:t>
            </w:r>
            <w:r w:rsidRPr="007B08C2">
              <w:rPr>
                <w:rFonts w:ascii="Arial Armenian" w:hAnsi="Arial Armenian" w:cs="Arial"/>
                <w:sz w:val="16"/>
                <w:szCs w:val="16"/>
              </w:rPr>
              <w:t xml:space="preserve"> </w:t>
            </w:r>
            <w:r w:rsidRPr="007B08C2">
              <w:rPr>
                <w:rFonts w:ascii="Calibri" w:hAnsi="Calibri" w:cs="Calibri"/>
                <w:sz w:val="16"/>
                <w:szCs w:val="16"/>
              </w:rPr>
              <w:t>стенки</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бетона</w:t>
            </w:r>
            <w:r w:rsidRPr="007B08C2">
              <w:rPr>
                <w:rFonts w:ascii="Arial Armenian" w:hAnsi="Arial Armenian" w:cs="Arial"/>
                <w:sz w:val="16"/>
                <w:szCs w:val="16"/>
              </w:rPr>
              <w:t xml:space="preserve"> </w:t>
            </w:r>
            <w:r w:rsidRPr="007B08C2">
              <w:rPr>
                <w:rFonts w:ascii="Calibri" w:hAnsi="Calibri" w:cs="Calibri"/>
                <w:sz w:val="16"/>
                <w:szCs w:val="16"/>
              </w:rPr>
              <w:t>класса</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5E465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BE044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21,10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AB7BF62"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71,10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6360278"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1500,28</w:t>
            </w:r>
          </w:p>
        </w:tc>
      </w:tr>
      <w:tr w:rsidR="00DA282A" w:rsidRPr="007B08C2" w14:paraId="4AD2FAF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7E73A7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CBA3D7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D6044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070160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708ECE5"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C74E070" w14:textId="77777777" w:rsidR="00DA282A" w:rsidRPr="007B08C2" w:rsidRDefault="00DA282A" w:rsidP="00F1441D">
            <w:pPr>
              <w:rPr>
                <w:rFonts w:ascii="Arial Armenian" w:hAnsi="Arial Armenian" w:cs="Arial"/>
                <w:sz w:val="16"/>
                <w:szCs w:val="16"/>
              </w:rPr>
            </w:pPr>
          </w:p>
        </w:tc>
      </w:tr>
      <w:tr w:rsidR="00DA282A" w:rsidRPr="007B08C2" w14:paraId="6057D23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F273C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2506CE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6F1BC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88B7A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6FA0A7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16F27D4" w14:textId="77777777" w:rsidR="00DA282A" w:rsidRPr="007B08C2" w:rsidRDefault="00DA282A" w:rsidP="00F1441D">
            <w:pPr>
              <w:rPr>
                <w:rFonts w:ascii="Arial Armenian" w:hAnsi="Arial Armenian" w:cs="Arial"/>
                <w:sz w:val="16"/>
                <w:szCs w:val="16"/>
              </w:rPr>
            </w:pPr>
          </w:p>
        </w:tc>
      </w:tr>
      <w:tr w:rsidR="00DA282A" w:rsidRPr="007B08C2" w14:paraId="2FC9F8C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42999B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AFC0C9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7B5B9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17570D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175EE47"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42BFEF" w14:textId="77777777" w:rsidR="00DA282A" w:rsidRPr="007B08C2" w:rsidRDefault="00DA282A" w:rsidP="00F1441D">
            <w:pPr>
              <w:rPr>
                <w:rFonts w:ascii="Arial Armenian" w:hAnsi="Arial Armenian" w:cs="Arial"/>
                <w:sz w:val="16"/>
                <w:szCs w:val="16"/>
              </w:rPr>
            </w:pPr>
          </w:p>
        </w:tc>
      </w:tr>
      <w:tr w:rsidR="00DA282A" w:rsidRPr="007B08C2" w14:paraId="30E9D01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259140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E619E0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1F7659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B01AB9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20E09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A545912" w14:textId="77777777" w:rsidR="00DA282A" w:rsidRPr="007B08C2" w:rsidRDefault="00DA282A" w:rsidP="00F1441D">
            <w:pPr>
              <w:rPr>
                <w:rFonts w:ascii="Arial Armenian" w:hAnsi="Arial Armenian" w:cs="Arial"/>
                <w:sz w:val="16"/>
                <w:szCs w:val="16"/>
              </w:rPr>
            </w:pPr>
          </w:p>
        </w:tc>
      </w:tr>
      <w:tr w:rsidR="00DA282A" w:rsidRPr="007B08C2" w14:paraId="0B53E05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E015C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3B0924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A500c</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E90BA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270FFB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40F584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388,53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BBAE0E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625,53</w:t>
            </w:r>
          </w:p>
        </w:tc>
      </w:tr>
      <w:tr w:rsidR="00DA282A" w:rsidRPr="007B08C2" w14:paraId="1C86DDC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D1D68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C1EBA2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D73E5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80160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1D9024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D381B94" w14:textId="77777777" w:rsidR="00DA282A" w:rsidRPr="007B08C2" w:rsidRDefault="00DA282A" w:rsidP="00F1441D">
            <w:pPr>
              <w:rPr>
                <w:rFonts w:ascii="Arial Armenian" w:hAnsi="Arial Armenian" w:cs="Arial"/>
                <w:sz w:val="20"/>
                <w:szCs w:val="20"/>
              </w:rPr>
            </w:pPr>
          </w:p>
        </w:tc>
      </w:tr>
      <w:tr w:rsidR="00DA282A" w:rsidRPr="007B08C2" w14:paraId="1BF0E4A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CF7BDA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73310F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D1E022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344B39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DAB38A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CA9DF85" w14:textId="77777777" w:rsidR="00DA282A" w:rsidRPr="007B08C2" w:rsidRDefault="00DA282A" w:rsidP="00F1441D">
            <w:pPr>
              <w:rPr>
                <w:rFonts w:ascii="Arial Armenian" w:hAnsi="Arial Armenian" w:cs="Arial"/>
                <w:sz w:val="20"/>
                <w:szCs w:val="20"/>
              </w:rPr>
            </w:pPr>
          </w:p>
        </w:tc>
      </w:tr>
      <w:tr w:rsidR="00DA282A" w:rsidRPr="007B08C2" w14:paraId="1B4899D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37FE35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C4019F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31623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919C0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C1B1C9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724D693" w14:textId="77777777" w:rsidR="00DA282A" w:rsidRPr="007B08C2" w:rsidRDefault="00DA282A" w:rsidP="00F1441D">
            <w:pPr>
              <w:rPr>
                <w:rFonts w:ascii="Arial Armenian" w:hAnsi="Arial Armenian" w:cs="Arial"/>
                <w:sz w:val="20"/>
                <w:szCs w:val="20"/>
              </w:rPr>
            </w:pPr>
          </w:p>
        </w:tc>
      </w:tr>
      <w:tr w:rsidR="00DA282A" w:rsidRPr="007B08C2" w14:paraId="70A0BD07"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42E88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0DE926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Арматура</w:t>
            </w:r>
            <w:r w:rsidRPr="007B08C2">
              <w:rPr>
                <w:rFonts w:ascii="Arial Armenian" w:hAnsi="Arial Armenian" w:cs="Arial"/>
                <w:sz w:val="16"/>
                <w:szCs w:val="16"/>
              </w:rPr>
              <w:t xml:space="preserve"> AcI</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5A4393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33AFC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0,0980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EA182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397,08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CACEA2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38,91</w:t>
            </w:r>
          </w:p>
        </w:tc>
      </w:tr>
      <w:tr w:rsidR="00DA282A" w:rsidRPr="007B08C2" w14:paraId="0E90FF7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18098F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D7963C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F64CB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7E91C5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4F1CB2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B0AF621" w14:textId="77777777" w:rsidR="00DA282A" w:rsidRPr="007B08C2" w:rsidRDefault="00DA282A" w:rsidP="00F1441D">
            <w:pPr>
              <w:rPr>
                <w:rFonts w:ascii="Arial Armenian" w:hAnsi="Arial Armenian" w:cs="Arial"/>
                <w:sz w:val="20"/>
                <w:szCs w:val="20"/>
              </w:rPr>
            </w:pPr>
          </w:p>
        </w:tc>
      </w:tr>
      <w:tr w:rsidR="00DA282A" w:rsidRPr="007B08C2" w14:paraId="0C28623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BA664C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974341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FFAA2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0306D4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CDDB42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05446AF" w14:textId="77777777" w:rsidR="00DA282A" w:rsidRPr="007B08C2" w:rsidRDefault="00DA282A" w:rsidP="00F1441D">
            <w:pPr>
              <w:rPr>
                <w:rFonts w:ascii="Arial Armenian" w:hAnsi="Arial Armenian" w:cs="Arial"/>
                <w:sz w:val="20"/>
                <w:szCs w:val="20"/>
              </w:rPr>
            </w:pPr>
          </w:p>
        </w:tc>
      </w:tr>
      <w:tr w:rsidR="00DA282A" w:rsidRPr="007B08C2" w14:paraId="7CFFEAF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44DC6F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6D7589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6E3E5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659A2B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7C4E32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74A6B36" w14:textId="77777777" w:rsidR="00DA282A" w:rsidRPr="007B08C2" w:rsidRDefault="00DA282A" w:rsidP="00F1441D">
            <w:pPr>
              <w:rPr>
                <w:rFonts w:ascii="Arial Armenian" w:hAnsi="Arial Armenian" w:cs="Arial"/>
                <w:sz w:val="20"/>
                <w:szCs w:val="20"/>
              </w:rPr>
            </w:pPr>
          </w:p>
        </w:tc>
      </w:tr>
      <w:tr w:rsidR="00DA282A" w:rsidRPr="007B08C2" w14:paraId="729719A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E67C7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541E6F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Гидроизоляция</w:t>
            </w:r>
            <w:r w:rsidRPr="007B08C2">
              <w:rPr>
                <w:rFonts w:ascii="Arial Armenian" w:hAnsi="Arial Armenian" w:cs="Arial"/>
                <w:sz w:val="16"/>
                <w:szCs w:val="16"/>
              </w:rPr>
              <w:t xml:space="preserve"> </w:t>
            </w:r>
            <w:r w:rsidRPr="007B08C2">
              <w:rPr>
                <w:rFonts w:ascii="Calibri" w:hAnsi="Calibri" w:cs="Calibri"/>
                <w:sz w:val="16"/>
                <w:szCs w:val="16"/>
              </w:rPr>
              <w:t>двойным</w:t>
            </w:r>
            <w:r w:rsidRPr="007B08C2">
              <w:rPr>
                <w:rFonts w:ascii="Arial Armenian" w:hAnsi="Arial Armenian" w:cs="Arial"/>
                <w:sz w:val="16"/>
                <w:szCs w:val="16"/>
              </w:rPr>
              <w:t xml:space="preserve"> </w:t>
            </w:r>
            <w:r w:rsidRPr="007B08C2">
              <w:rPr>
                <w:rFonts w:ascii="Calibri" w:hAnsi="Calibri" w:cs="Calibri"/>
                <w:sz w:val="16"/>
                <w:szCs w:val="16"/>
              </w:rPr>
              <w:t>слоем</w:t>
            </w:r>
            <w:r w:rsidRPr="007B08C2">
              <w:rPr>
                <w:rFonts w:ascii="Arial Armenian" w:hAnsi="Arial Armenian" w:cs="Arial"/>
                <w:sz w:val="16"/>
                <w:szCs w:val="16"/>
              </w:rPr>
              <w:t xml:space="preserve"> </w:t>
            </w:r>
            <w:r w:rsidRPr="007B08C2">
              <w:rPr>
                <w:rFonts w:ascii="Calibri" w:hAnsi="Calibri" w:cs="Calibri"/>
                <w:sz w:val="16"/>
                <w:szCs w:val="16"/>
              </w:rPr>
              <w:t>горячего</w:t>
            </w:r>
            <w:r w:rsidRPr="007B08C2">
              <w:rPr>
                <w:rFonts w:ascii="Arial Armenian" w:hAnsi="Arial Armenian" w:cs="Arial"/>
                <w:sz w:val="16"/>
                <w:szCs w:val="16"/>
              </w:rPr>
              <w:t xml:space="preserve"> </w:t>
            </w:r>
            <w:r w:rsidRPr="007B08C2">
              <w:rPr>
                <w:rFonts w:ascii="Calibri" w:hAnsi="Calibri" w:cs="Calibri"/>
                <w:sz w:val="16"/>
                <w:szCs w:val="16"/>
              </w:rPr>
              <w:t>битум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46E76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29276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0DAC60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3EC12B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14,11</w:t>
            </w:r>
          </w:p>
        </w:tc>
      </w:tr>
      <w:tr w:rsidR="00DA282A" w:rsidRPr="007B08C2" w14:paraId="3107852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9C0D85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637669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6671CB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CC5C0B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97E3E4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B2762D5" w14:textId="77777777" w:rsidR="00DA282A" w:rsidRPr="007B08C2" w:rsidRDefault="00DA282A" w:rsidP="00F1441D">
            <w:pPr>
              <w:rPr>
                <w:rFonts w:ascii="Arial Armenian" w:hAnsi="Arial Armenian" w:cs="Arial"/>
                <w:sz w:val="20"/>
                <w:szCs w:val="20"/>
              </w:rPr>
            </w:pPr>
          </w:p>
        </w:tc>
      </w:tr>
      <w:tr w:rsidR="00DA282A" w:rsidRPr="007B08C2" w14:paraId="1200B01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88B37A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FE2D46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BFAC83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EDE945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BED51E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A6AE5DB" w14:textId="77777777" w:rsidR="00DA282A" w:rsidRPr="007B08C2" w:rsidRDefault="00DA282A" w:rsidP="00F1441D">
            <w:pPr>
              <w:rPr>
                <w:rFonts w:ascii="Arial Armenian" w:hAnsi="Arial Armenian" w:cs="Arial"/>
                <w:sz w:val="20"/>
                <w:szCs w:val="20"/>
              </w:rPr>
            </w:pPr>
          </w:p>
        </w:tc>
      </w:tr>
      <w:tr w:rsidR="00DA282A" w:rsidRPr="007B08C2" w14:paraId="5B21D66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F71332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4C4719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F4611C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2414F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945519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3583CD0" w14:textId="77777777" w:rsidR="00DA282A" w:rsidRPr="007B08C2" w:rsidRDefault="00DA282A" w:rsidP="00F1441D">
            <w:pPr>
              <w:rPr>
                <w:rFonts w:ascii="Arial Armenian" w:hAnsi="Arial Armenian" w:cs="Arial"/>
                <w:sz w:val="20"/>
                <w:szCs w:val="20"/>
              </w:rPr>
            </w:pPr>
          </w:p>
        </w:tc>
      </w:tr>
      <w:tr w:rsidR="00DA282A" w:rsidRPr="007B08C2" w14:paraId="1E3BB5F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2BC56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641B86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Обратная</w:t>
            </w:r>
            <w:r w:rsidRPr="007B08C2">
              <w:rPr>
                <w:rFonts w:ascii="Arial Armenian" w:hAnsi="Arial Armenian" w:cs="Arial"/>
                <w:sz w:val="16"/>
                <w:szCs w:val="16"/>
              </w:rPr>
              <w:t xml:space="preserve"> </w:t>
            </w:r>
            <w:r w:rsidRPr="007B08C2">
              <w:rPr>
                <w:rFonts w:ascii="Calibri" w:hAnsi="Calibri" w:cs="Calibri"/>
                <w:sz w:val="16"/>
                <w:szCs w:val="16"/>
              </w:rPr>
              <w:t>засыпка</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4CC83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A9129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11,69</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F3AD7F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1,69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F7BDF8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19,79</w:t>
            </w:r>
          </w:p>
        </w:tc>
      </w:tr>
      <w:tr w:rsidR="00DA282A" w:rsidRPr="007B08C2" w14:paraId="65FBFC0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3C139E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6D6EC9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404EE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420B8A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658E7B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BBE136D" w14:textId="77777777" w:rsidR="00DA282A" w:rsidRPr="007B08C2" w:rsidRDefault="00DA282A" w:rsidP="00F1441D">
            <w:pPr>
              <w:rPr>
                <w:rFonts w:ascii="Arial Armenian" w:hAnsi="Arial Armenian" w:cs="Arial"/>
                <w:sz w:val="20"/>
                <w:szCs w:val="20"/>
              </w:rPr>
            </w:pPr>
          </w:p>
        </w:tc>
      </w:tr>
      <w:tr w:rsidR="00DA282A" w:rsidRPr="007B08C2" w14:paraId="6343398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F01C5E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211414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B02E46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9018E4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BBAFBB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F56E2B0" w14:textId="77777777" w:rsidR="00DA282A" w:rsidRPr="007B08C2" w:rsidRDefault="00DA282A" w:rsidP="00F1441D">
            <w:pPr>
              <w:rPr>
                <w:rFonts w:ascii="Arial Armenian" w:hAnsi="Arial Armenian" w:cs="Arial"/>
                <w:sz w:val="20"/>
                <w:szCs w:val="20"/>
              </w:rPr>
            </w:pPr>
          </w:p>
        </w:tc>
      </w:tr>
      <w:tr w:rsidR="00DA282A" w:rsidRPr="007B08C2" w14:paraId="68620AA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503B83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ABF796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EA0AF8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57A520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0A92EF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7C309E" w14:textId="77777777" w:rsidR="00DA282A" w:rsidRPr="007B08C2" w:rsidRDefault="00DA282A" w:rsidP="00F1441D">
            <w:pPr>
              <w:rPr>
                <w:rFonts w:ascii="Arial Armenian" w:hAnsi="Arial Armenian" w:cs="Arial"/>
                <w:sz w:val="20"/>
                <w:szCs w:val="20"/>
              </w:rPr>
            </w:pPr>
          </w:p>
        </w:tc>
      </w:tr>
      <w:tr w:rsidR="00DA282A" w:rsidRPr="007B08C2" w14:paraId="79A13B7E"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3F2F5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707D67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вывоз</w:t>
            </w:r>
            <w:r w:rsidRPr="007B08C2">
              <w:rPr>
                <w:rFonts w:ascii="Arial Armenian" w:hAnsi="Arial Armenian" w:cs="Arial"/>
                <w:sz w:val="16"/>
                <w:szCs w:val="16"/>
              </w:rPr>
              <w:t xml:space="preserve"> </w:t>
            </w:r>
            <w:r w:rsidRPr="007B08C2">
              <w:rPr>
                <w:rFonts w:ascii="Calibri" w:hAnsi="Calibri" w:cs="Calibri"/>
                <w:sz w:val="16"/>
                <w:szCs w:val="16"/>
              </w:rPr>
              <w:t>строительного</w:t>
            </w:r>
            <w:r w:rsidRPr="007B08C2">
              <w:rPr>
                <w:rFonts w:ascii="Arial Armenian" w:hAnsi="Arial Armenian" w:cs="Arial"/>
                <w:sz w:val="16"/>
                <w:szCs w:val="16"/>
              </w:rPr>
              <w:t xml:space="preserve"> </w:t>
            </w:r>
            <w:r w:rsidRPr="007B08C2">
              <w:rPr>
                <w:rFonts w:ascii="Calibri" w:hAnsi="Calibri" w:cs="Calibri"/>
                <w:sz w:val="16"/>
                <w:szCs w:val="16"/>
              </w:rPr>
              <w:t>мусора</w:t>
            </w:r>
            <w:r w:rsidRPr="007B08C2">
              <w:rPr>
                <w:rFonts w:ascii="Arial Armenian" w:hAnsi="Arial Armenian" w:cs="Arial"/>
                <w:sz w:val="16"/>
                <w:szCs w:val="16"/>
              </w:rPr>
              <w:t xml:space="preserve">, </w:t>
            </w:r>
            <w:r w:rsidRPr="007B08C2">
              <w:rPr>
                <w:rFonts w:ascii="Calibri" w:hAnsi="Calibri" w:cs="Calibri"/>
                <w:sz w:val="16"/>
                <w:szCs w:val="16"/>
              </w:rPr>
              <w:t>погрузка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самосвалы</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транспорт</w:t>
            </w:r>
            <w:r w:rsidRPr="007B08C2">
              <w:rPr>
                <w:rFonts w:ascii="Arial Armenian" w:hAnsi="Arial Armenian" w:cs="Arial"/>
                <w:sz w:val="16"/>
                <w:szCs w:val="16"/>
              </w:rPr>
              <w:t xml:space="preserve"> 13 </w:t>
            </w:r>
            <w:r w:rsidRPr="007B08C2">
              <w:rPr>
                <w:rFonts w:ascii="Calibri" w:hAnsi="Calibri" w:cs="Calibri"/>
                <w:sz w:val="16"/>
                <w:szCs w:val="16"/>
              </w:rPr>
              <w:t>км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2BADC4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A2971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22,01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98A553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AF5253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102,76</w:t>
            </w:r>
          </w:p>
        </w:tc>
      </w:tr>
      <w:tr w:rsidR="00DA282A" w:rsidRPr="007B08C2" w14:paraId="3204A1C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974376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A7F24B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AB1663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2AA1F1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378C06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A791418" w14:textId="77777777" w:rsidR="00DA282A" w:rsidRPr="007B08C2" w:rsidRDefault="00DA282A" w:rsidP="00F1441D">
            <w:pPr>
              <w:rPr>
                <w:rFonts w:ascii="Arial Armenian" w:hAnsi="Arial Armenian" w:cs="Arial"/>
                <w:sz w:val="20"/>
                <w:szCs w:val="20"/>
              </w:rPr>
            </w:pPr>
          </w:p>
        </w:tc>
      </w:tr>
      <w:tr w:rsidR="00DA282A" w:rsidRPr="007B08C2" w14:paraId="5F332C6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6C0217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3CFE27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92EBC3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0F7D93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F55964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174216E" w14:textId="77777777" w:rsidR="00DA282A" w:rsidRPr="007B08C2" w:rsidRDefault="00DA282A" w:rsidP="00F1441D">
            <w:pPr>
              <w:rPr>
                <w:rFonts w:ascii="Arial Armenian" w:hAnsi="Arial Armenian" w:cs="Arial"/>
                <w:sz w:val="20"/>
                <w:szCs w:val="20"/>
              </w:rPr>
            </w:pPr>
          </w:p>
        </w:tc>
      </w:tr>
      <w:tr w:rsidR="00DA282A" w:rsidRPr="007B08C2" w14:paraId="60F75F4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93C965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4612C4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EC660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11EF6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11A47B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83E16A3" w14:textId="77777777" w:rsidR="00DA282A" w:rsidRPr="007B08C2" w:rsidRDefault="00DA282A" w:rsidP="00F1441D">
            <w:pPr>
              <w:rPr>
                <w:rFonts w:ascii="Arial Armenian" w:hAnsi="Arial Armenian" w:cs="Arial"/>
                <w:sz w:val="20"/>
                <w:szCs w:val="20"/>
              </w:rPr>
            </w:pPr>
          </w:p>
        </w:tc>
      </w:tr>
      <w:tr w:rsidR="00DA282A" w:rsidRPr="007B08C2" w14:paraId="6F3CFE87"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0F0E7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5ABE09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Прокладка</w:t>
            </w:r>
            <w:r w:rsidRPr="007B08C2">
              <w:rPr>
                <w:rFonts w:ascii="Arial Armenian" w:hAnsi="Arial Armenian" w:cs="Arial"/>
                <w:sz w:val="16"/>
                <w:szCs w:val="16"/>
              </w:rPr>
              <w:t xml:space="preserve"> </w:t>
            </w:r>
            <w:r w:rsidRPr="007B08C2">
              <w:rPr>
                <w:rFonts w:ascii="Calibri" w:hAnsi="Calibri" w:cs="Calibri"/>
                <w:sz w:val="16"/>
                <w:szCs w:val="16"/>
              </w:rPr>
              <w:t>трубопровода</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полиэтиленовых</w:t>
            </w:r>
            <w:r w:rsidRPr="007B08C2">
              <w:rPr>
                <w:rFonts w:ascii="Arial Armenian" w:hAnsi="Arial Armenian" w:cs="Arial"/>
                <w:sz w:val="16"/>
                <w:szCs w:val="16"/>
              </w:rPr>
              <w:t xml:space="preserve"> </w:t>
            </w:r>
            <w:r w:rsidRPr="007B08C2">
              <w:rPr>
                <w:rFonts w:ascii="Calibri" w:hAnsi="Calibri" w:cs="Calibri"/>
                <w:sz w:val="16"/>
                <w:szCs w:val="16"/>
              </w:rPr>
              <w:t>труб</w:t>
            </w:r>
            <w:r w:rsidRPr="007B08C2">
              <w:rPr>
                <w:rFonts w:ascii="Arial Armenian" w:hAnsi="Arial Armenian" w:cs="Arial"/>
                <w:sz w:val="16"/>
                <w:szCs w:val="16"/>
              </w:rPr>
              <w:br/>
              <w:t>/</w:t>
            </w:r>
            <w:r w:rsidRPr="007B08C2">
              <w:rPr>
                <w:rFonts w:ascii="Calibri" w:hAnsi="Calibri" w:cs="Calibri"/>
                <w:sz w:val="16"/>
                <w:szCs w:val="16"/>
              </w:rPr>
              <w:t>дренаж</w:t>
            </w:r>
            <w:r w:rsidRPr="007B08C2">
              <w:rPr>
                <w:rFonts w:ascii="Arial Armenian" w:hAnsi="Arial Armenian" w:cs="Arial"/>
                <w:sz w:val="16"/>
                <w:szCs w:val="16"/>
              </w:rPr>
              <w:t xml:space="preserve"> </w:t>
            </w:r>
            <w:r w:rsidRPr="007B08C2">
              <w:rPr>
                <w:rFonts w:ascii="Calibri" w:hAnsi="Calibri" w:cs="Calibri"/>
                <w:sz w:val="16"/>
                <w:szCs w:val="16"/>
              </w:rPr>
              <w:t>подпорной</w:t>
            </w:r>
            <w:r w:rsidRPr="007B08C2">
              <w:rPr>
                <w:rFonts w:ascii="Arial Armenian" w:hAnsi="Arial Armenian" w:cs="Arial"/>
                <w:sz w:val="16"/>
                <w:szCs w:val="16"/>
              </w:rPr>
              <w:t xml:space="preserve"> </w:t>
            </w:r>
            <w:r w:rsidRPr="007B08C2">
              <w:rPr>
                <w:rFonts w:ascii="Calibri" w:hAnsi="Calibri" w:cs="Calibri"/>
                <w:sz w:val="16"/>
                <w:szCs w:val="16"/>
              </w:rPr>
              <w:t>стенки</w:t>
            </w:r>
            <w:r w:rsidRPr="007B08C2">
              <w:rPr>
                <w:rFonts w:ascii="Arial Armenian" w:hAnsi="Arial Armenian" w:cs="Arial"/>
                <w:sz w:val="16"/>
                <w:szCs w:val="16"/>
              </w:rPr>
              <w:t>/ d=63</w:t>
            </w:r>
            <w:r w:rsidRPr="007B08C2">
              <w:rPr>
                <w:rFonts w:ascii="Calibri" w:hAnsi="Calibri" w:cs="Calibri"/>
                <w:sz w:val="16"/>
                <w:szCs w:val="16"/>
              </w:rPr>
              <w:t>х</w:t>
            </w:r>
            <w:r w:rsidRPr="007B08C2">
              <w:rPr>
                <w:rFonts w:ascii="Arial Armenian" w:hAnsi="Arial Armenian" w:cs="Arial"/>
                <w:sz w:val="16"/>
                <w:szCs w:val="16"/>
              </w:rPr>
              <w:t>5,8</w:t>
            </w:r>
            <w:r w:rsidRPr="007B08C2">
              <w:rPr>
                <w:rFonts w:ascii="Calibri" w:hAnsi="Calibri" w:cs="Calibri"/>
                <w:sz w:val="16"/>
                <w:szCs w:val="16"/>
              </w:rPr>
              <w:t>мм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D42BD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A2C44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250A44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2,27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ABBBC8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3,41</w:t>
            </w:r>
          </w:p>
        </w:tc>
      </w:tr>
      <w:tr w:rsidR="00DA282A" w:rsidRPr="007B08C2" w14:paraId="386B9A0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1FD7FA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517C26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B8A9A6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F51395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A1221C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4A71209" w14:textId="77777777" w:rsidR="00DA282A" w:rsidRPr="007B08C2" w:rsidRDefault="00DA282A" w:rsidP="00F1441D">
            <w:pPr>
              <w:rPr>
                <w:rFonts w:ascii="Arial Armenian" w:hAnsi="Arial Armenian" w:cs="Arial"/>
                <w:sz w:val="20"/>
                <w:szCs w:val="20"/>
              </w:rPr>
            </w:pPr>
          </w:p>
        </w:tc>
      </w:tr>
      <w:tr w:rsidR="00DA282A" w:rsidRPr="007B08C2" w14:paraId="0B7A34B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301695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8341F0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972E4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CD63DD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21047B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59BF7B2" w14:textId="77777777" w:rsidR="00DA282A" w:rsidRPr="007B08C2" w:rsidRDefault="00DA282A" w:rsidP="00F1441D">
            <w:pPr>
              <w:rPr>
                <w:rFonts w:ascii="Arial Armenian" w:hAnsi="Arial Armenian" w:cs="Arial"/>
                <w:sz w:val="20"/>
                <w:szCs w:val="20"/>
              </w:rPr>
            </w:pPr>
          </w:p>
        </w:tc>
      </w:tr>
      <w:tr w:rsidR="00DA282A" w:rsidRPr="007B08C2" w14:paraId="6518498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A4450A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9D6F52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87B4E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F33022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2E6EAB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FC71FB6" w14:textId="77777777" w:rsidR="00DA282A" w:rsidRPr="007B08C2" w:rsidRDefault="00DA282A" w:rsidP="00F1441D">
            <w:pPr>
              <w:rPr>
                <w:rFonts w:ascii="Arial Armenian" w:hAnsi="Arial Armenian" w:cs="Arial"/>
                <w:sz w:val="20"/>
                <w:szCs w:val="20"/>
              </w:rPr>
            </w:pPr>
          </w:p>
        </w:tc>
      </w:tr>
      <w:tr w:rsidR="00DA282A" w:rsidRPr="007B08C2" w14:paraId="0A79AF51"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FCAAE8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D95E74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Геотекстиль</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AD75DC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36396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11,4</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243B85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0,45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B02EE3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5,11</w:t>
            </w:r>
          </w:p>
        </w:tc>
      </w:tr>
      <w:tr w:rsidR="00DA282A" w:rsidRPr="007B08C2" w14:paraId="309B41F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947692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399D5E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FAF1B5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BB8A31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5554BB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447C69C" w14:textId="77777777" w:rsidR="00DA282A" w:rsidRPr="007B08C2" w:rsidRDefault="00DA282A" w:rsidP="00F1441D">
            <w:pPr>
              <w:rPr>
                <w:rFonts w:ascii="Arial Armenian" w:hAnsi="Arial Armenian" w:cs="Arial"/>
                <w:sz w:val="20"/>
                <w:szCs w:val="20"/>
              </w:rPr>
            </w:pPr>
          </w:p>
        </w:tc>
      </w:tr>
      <w:tr w:rsidR="00DA282A" w:rsidRPr="007B08C2" w14:paraId="257C970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F3F4F4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AD1B58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A2EE31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CB201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29B867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382A18D" w14:textId="77777777" w:rsidR="00DA282A" w:rsidRPr="007B08C2" w:rsidRDefault="00DA282A" w:rsidP="00F1441D">
            <w:pPr>
              <w:rPr>
                <w:rFonts w:ascii="Arial Armenian" w:hAnsi="Arial Armenian" w:cs="Arial"/>
                <w:sz w:val="20"/>
                <w:szCs w:val="20"/>
              </w:rPr>
            </w:pPr>
          </w:p>
        </w:tc>
      </w:tr>
      <w:tr w:rsidR="00DA282A" w:rsidRPr="007B08C2" w14:paraId="09C9403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7B9FA1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4BB764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6B577A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BC373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19FAC0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5982B7E" w14:textId="77777777" w:rsidR="00DA282A" w:rsidRPr="007B08C2" w:rsidRDefault="00DA282A" w:rsidP="00F1441D">
            <w:pPr>
              <w:rPr>
                <w:rFonts w:ascii="Arial Armenian" w:hAnsi="Arial Armenian" w:cs="Arial"/>
                <w:sz w:val="20"/>
                <w:szCs w:val="20"/>
              </w:rPr>
            </w:pPr>
          </w:p>
        </w:tc>
      </w:tr>
      <w:tr w:rsidR="00DA282A" w:rsidRPr="007B08C2" w14:paraId="085D4A5B"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B2383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15</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382401A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слоя</w:t>
            </w:r>
            <w:r w:rsidRPr="007B08C2">
              <w:rPr>
                <w:rFonts w:ascii="Arial Armenian" w:hAnsi="Arial Armenian" w:cs="Arial"/>
                <w:sz w:val="16"/>
                <w:szCs w:val="16"/>
              </w:rPr>
              <w:t xml:space="preserve"> </w:t>
            </w:r>
            <w:r w:rsidRPr="007B08C2">
              <w:rPr>
                <w:rFonts w:ascii="Calibri" w:hAnsi="Calibri" w:cs="Calibri"/>
                <w:sz w:val="16"/>
                <w:szCs w:val="16"/>
              </w:rPr>
              <w:t>щебня</w:t>
            </w:r>
            <w:r w:rsidRPr="007B08C2">
              <w:rPr>
                <w:rFonts w:ascii="Arial Armenian" w:hAnsi="Arial Armenian" w:cs="Arial"/>
                <w:sz w:val="16"/>
                <w:szCs w:val="16"/>
              </w:rPr>
              <w:t xml:space="preserve"> 40-70 </w:t>
            </w:r>
            <w:r w:rsidRPr="007B08C2">
              <w:rPr>
                <w:rFonts w:ascii="Calibri" w:hAnsi="Calibri" w:cs="Calibri"/>
                <w:sz w:val="16"/>
                <w:szCs w:val="16"/>
              </w:rPr>
              <w:t>мм</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5F614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E2451F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26A254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9,52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D253B3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13,14</w:t>
            </w:r>
          </w:p>
        </w:tc>
      </w:tr>
      <w:tr w:rsidR="00DA282A" w:rsidRPr="007B08C2" w14:paraId="600E9C6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DFA405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482A3F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2DA1A3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42CB31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1DFE7B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C8B683" w14:textId="77777777" w:rsidR="00DA282A" w:rsidRPr="007B08C2" w:rsidRDefault="00DA282A" w:rsidP="00F1441D">
            <w:pPr>
              <w:rPr>
                <w:rFonts w:ascii="Arial Armenian" w:hAnsi="Arial Armenian" w:cs="Arial"/>
                <w:sz w:val="20"/>
                <w:szCs w:val="20"/>
              </w:rPr>
            </w:pPr>
          </w:p>
        </w:tc>
      </w:tr>
      <w:tr w:rsidR="00DA282A" w:rsidRPr="007B08C2" w14:paraId="4BEEBA5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93DD7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2A3C5D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FEAB2D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9DC7A4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A4B3C1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34D6A2C" w14:textId="77777777" w:rsidR="00DA282A" w:rsidRPr="007B08C2" w:rsidRDefault="00DA282A" w:rsidP="00F1441D">
            <w:pPr>
              <w:rPr>
                <w:rFonts w:ascii="Arial Armenian" w:hAnsi="Arial Armenian" w:cs="Arial"/>
                <w:sz w:val="20"/>
                <w:szCs w:val="20"/>
              </w:rPr>
            </w:pPr>
          </w:p>
        </w:tc>
      </w:tr>
      <w:tr w:rsidR="00DA282A" w:rsidRPr="007B08C2" w14:paraId="33646B6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06FFA8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02EA996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D0C037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0EEFB6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B2E735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00C4FF6" w14:textId="77777777" w:rsidR="00DA282A" w:rsidRPr="007B08C2" w:rsidRDefault="00DA282A" w:rsidP="00F1441D">
            <w:pPr>
              <w:rPr>
                <w:rFonts w:ascii="Arial Armenian" w:hAnsi="Arial Armenian" w:cs="Arial"/>
                <w:sz w:val="20"/>
                <w:szCs w:val="20"/>
              </w:rPr>
            </w:pPr>
          </w:p>
        </w:tc>
      </w:tr>
      <w:tr w:rsidR="00DA282A" w:rsidRPr="007B08C2" w14:paraId="566E0D8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7942D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D06AFB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Прокладка</w:t>
            </w:r>
            <w:r w:rsidRPr="007B08C2">
              <w:rPr>
                <w:rFonts w:ascii="Arial Armenian" w:hAnsi="Arial Armenian" w:cs="Arial"/>
                <w:sz w:val="16"/>
                <w:szCs w:val="16"/>
              </w:rPr>
              <w:t xml:space="preserve"> </w:t>
            </w:r>
            <w:r w:rsidRPr="007B08C2">
              <w:rPr>
                <w:rFonts w:ascii="Calibri" w:hAnsi="Calibri" w:cs="Calibri"/>
                <w:sz w:val="16"/>
                <w:szCs w:val="16"/>
              </w:rPr>
              <w:t>трубопровода</w:t>
            </w:r>
            <w:r w:rsidRPr="007B08C2">
              <w:rPr>
                <w:rFonts w:ascii="Arial Armenian" w:hAnsi="Arial Armenian" w:cs="Arial"/>
                <w:sz w:val="16"/>
                <w:szCs w:val="16"/>
              </w:rPr>
              <w:t xml:space="preserve"> </w:t>
            </w:r>
            <w:r w:rsidRPr="007B08C2">
              <w:rPr>
                <w:rFonts w:ascii="Calibri" w:hAnsi="Calibri" w:cs="Calibri"/>
                <w:sz w:val="16"/>
                <w:szCs w:val="16"/>
              </w:rPr>
              <w:t>из</w:t>
            </w:r>
            <w:r w:rsidRPr="007B08C2">
              <w:rPr>
                <w:rFonts w:ascii="Arial Armenian" w:hAnsi="Arial Armenian" w:cs="Arial"/>
                <w:sz w:val="16"/>
                <w:szCs w:val="16"/>
              </w:rPr>
              <w:t xml:space="preserve"> </w:t>
            </w:r>
            <w:r w:rsidRPr="007B08C2">
              <w:rPr>
                <w:rFonts w:ascii="Calibri" w:hAnsi="Calibri" w:cs="Calibri"/>
                <w:sz w:val="16"/>
                <w:szCs w:val="16"/>
              </w:rPr>
              <w:t>полиэтиленовых</w:t>
            </w:r>
            <w:r w:rsidRPr="007B08C2">
              <w:rPr>
                <w:rFonts w:ascii="Arial Armenian" w:hAnsi="Arial Armenian" w:cs="Arial"/>
                <w:sz w:val="16"/>
                <w:szCs w:val="16"/>
              </w:rPr>
              <w:t xml:space="preserve"> </w:t>
            </w:r>
            <w:r w:rsidRPr="007B08C2">
              <w:rPr>
                <w:rFonts w:ascii="Calibri" w:hAnsi="Calibri" w:cs="Calibri"/>
                <w:sz w:val="16"/>
                <w:szCs w:val="16"/>
              </w:rPr>
              <w:t>труб</w:t>
            </w:r>
            <w:r w:rsidRPr="007B08C2">
              <w:rPr>
                <w:rFonts w:ascii="Arial Armenian" w:hAnsi="Arial Armenian" w:cs="Arial"/>
                <w:sz w:val="16"/>
                <w:szCs w:val="16"/>
              </w:rPr>
              <w:t>/</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отверстием</w:t>
            </w:r>
            <w:r w:rsidRPr="007B08C2">
              <w:rPr>
                <w:rFonts w:ascii="Arial Armenian" w:hAnsi="Arial Armenian" w:cs="Arial"/>
                <w:sz w:val="16"/>
                <w:szCs w:val="16"/>
              </w:rPr>
              <w:t>/ d=110</w:t>
            </w:r>
            <w:r w:rsidRPr="007B08C2">
              <w:rPr>
                <w:rFonts w:ascii="Calibri" w:hAnsi="Calibri" w:cs="Calibri"/>
                <w:sz w:val="16"/>
                <w:szCs w:val="16"/>
              </w:rPr>
              <w:t>х</w:t>
            </w:r>
            <w:r w:rsidRPr="007B08C2">
              <w:rPr>
                <w:rFonts w:ascii="Arial Armenian" w:hAnsi="Arial Armenian" w:cs="Arial"/>
                <w:sz w:val="16"/>
                <w:szCs w:val="16"/>
              </w:rPr>
              <w:t>5,3</w:t>
            </w:r>
            <w:r w:rsidRPr="007B08C2">
              <w:rPr>
                <w:rFonts w:ascii="Calibri" w:hAnsi="Calibri" w:cs="Calibri"/>
                <w:sz w:val="16"/>
                <w:szCs w:val="16"/>
              </w:rPr>
              <w:t>мм</w:t>
            </w:r>
            <w:r w:rsidRPr="007B08C2">
              <w:rPr>
                <w:rFonts w:ascii="Arial Armenian" w:hAnsi="Arial Armenian" w:cs="Arial"/>
                <w:sz w:val="16"/>
                <w:szCs w:val="16"/>
              </w:rPr>
              <w:t xml:space="preserve">, </w:t>
            </w:r>
            <w:r w:rsidRPr="007B08C2">
              <w:rPr>
                <w:rFonts w:ascii="Calibri" w:hAnsi="Calibri" w:cs="Calibri"/>
                <w:sz w:val="16"/>
                <w:szCs w:val="16"/>
              </w:rPr>
              <w:t>давление</w:t>
            </w:r>
            <w:r w:rsidRPr="007B08C2">
              <w:rPr>
                <w:rFonts w:ascii="Arial Armenian" w:hAnsi="Arial Armenian" w:cs="Arial"/>
                <w:sz w:val="16"/>
                <w:szCs w:val="16"/>
              </w:rPr>
              <w:t xml:space="preserve"> 8,0</w:t>
            </w:r>
            <w:r w:rsidRPr="007B08C2">
              <w:rPr>
                <w:rFonts w:ascii="Calibri" w:hAnsi="Calibri" w:cs="Calibri"/>
                <w:sz w:val="16"/>
                <w:szCs w:val="16"/>
              </w:rPr>
              <w:t>атм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90B9E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F37CCD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ABB629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1C179E4"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20,11</w:t>
            </w:r>
          </w:p>
        </w:tc>
      </w:tr>
      <w:tr w:rsidR="00DA282A" w:rsidRPr="007B08C2" w14:paraId="4CBB6E0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709A48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7F9702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750B9A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EEFE11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39AEE8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9BD42E0" w14:textId="77777777" w:rsidR="00DA282A" w:rsidRPr="007B08C2" w:rsidRDefault="00DA282A" w:rsidP="00F1441D">
            <w:pPr>
              <w:rPr>
                <w:rFonts w:ascii="Arial Armenian" w:hAnsi="Arial Armenian" w:cs="Arial"/>
                <w:sz w:val="20"/>
                <w:szCs w:val="20"/>
              </w:rPr>
            </w:pPr>
          </w:p>
        </w:tc>
      </w:tr>
      <w:tr w:rsidR="00DA282A" w:rsidRPr="007B08C2" w14:paraId="7D4528D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D79F16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A2E6F2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6B259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8E572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B1E3E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1802CD9" w14:textId="77777777" w:rsidR="00DA282A" w:rsidRPr="007B08C2" w:rsidRDefault="00DA282A" w:rsidP="00F1441D">
            <w:pPr>
              <w:rPr>
                <w:rFonts w:ascii="Arial Armenian" w:hAnsi="Arial Armenian" w:cs="Arial"/>
                <w:sz w:val="20"/>
                <w:szCs w:val="20"/>
              </w:rPr>
            </w:pPr>
          </w:p>
        </w:tc>
      </w:tr>
      <w:tr w:rsidR="00DA282A" w:rsidRPr="007B08C2" w14:paraId="3649C28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13CC02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2A4A8B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E8E9F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F657EA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3B7B9A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A5A53B3" w14:textId="77777777" w:rsidR="00DA282A" w:rsidRPr="007B08C2" w:rsidRDefault="00DA282A" w:rsidP="00F1441D">
            <w:pPr>
              <w:rPr>
                <w:rFonts w:ascii="Arial Armenian" w:hAnsi="Arial Armenian" w:cs="Arial"/>
                <w:sz w:val="20"/>
                <w:szCs w:val="20"/>
              </w:rPr>
            </w:pPr>
          </w:p>
        </w:tc>
      </w:tr>
      <w:tr w:rsidR="00DA282A" w:rsidRPr="007B08C2" w14:paraId="583B0761"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B9BB3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E4F3F6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Оштукатуривание</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цементно</w:t>
            </w:r>
            <w:r w:rsidRPr="007B08C2">
              <w:rPr>
                <w:rFonts w:ascii="Arial Armenian" w:hAnsi="Arial Armenian" w:cs="Arial"/>
                <w:sz w:val="16"/>
                <w:szCs w:val="16"/>
              </w:rPr>
              <w:t>-</w:t>
            </w:r>
            <w:r w:rsidRPr="007B08C2">
              <w:rPr>
                <w:rFonts w:ascii="Calibri" w:hAnsi="Calibri" w:cs="Calibri"/>
                <w:sz w:val="16"/>
                <w:szCs w:val="16"/>
              </w:rPr>
              <w:t>песчаным</w:t>
            </w:r>
            <w:r w:rsidRPr="007B08C2">
              <w:rPr>
                <w:rFonts w:ascii="Arial Armenian" w:hAnsi="Arial Armenian" w:cs="Arial"/>
                <w:sz w:val="16"/>
                <w:szCs w:val="16"/>
              </w:rPr>
              <w:t xml:space="preserve"> </w:t>
            </w:r>
            <w:r w:rsidRPr="007B08C2">
              <w:rPr>
                <w:rFonts w:ascii="Calibri" w:hAnsi="Calibri" w:cs="Calibri"/>
                <w:sz w:val="16"/>
                <w:szCs w:val="16"/>
              </w:rPr>
              <w:t>раствором</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 xml:space="preserve"> </w:t>
            </w:r>
            <w:r w:rsidRPr="007B08C2">
              <w:rPr>
                <w:rFonts w:ascii="Calibri" w:hAnsi="Calibri" w:cs="Calibri"/>
                <w:sz w:val="16"/>
                <w:szCs w:val="16"/>
              </w:rPr>
              <w:t>соотношении</w:t>
            </w:r>
            <w:r w:rsidRPr="007B08C2">
              <w:rPr>
                <w:rFonts w:ascii="Arial Armenian" w:hAnsi="Arial Armenian" w:cs="Arial"/>
                <w:sz w:val="16"/>
                <w:szCs w:val="16"/>
              </w:rPr>
              <w:t xml:space="preserve"> 1:3.</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41701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7642B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34,8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1E9C22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FC9B53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86,85</w:t>
            </w:r>
          </w:p>
        </w:tc>
      </w:tr>
      <w:tr w:rsidR="00DA282A" w:rsidRPr="007B08C2" w14:paraId="7B7A337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B96F7B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9AB164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3819A8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E12CC0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229A98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35914A8" w14:textId="77777777" w:rsidR="00DA282A" w:rsidRPr="007B08C2" w:rsidRDefault="00DA282A" w:rsidP="00F1441D">
            <w:pPr>
              <w:rPr>
                <w:rFonts w:ascii="Arial Armenian" w:hAnsi="Arial Armenian" w:cs="Arial"/>
                <w:sz w:val="20"/>
                <w:szCs w:val="20"/>
              </w:rPr>
            </w:pPr>
          </w:p>
        </w:tc>
      </w:tr>
      <w:tr w:rsidR="00DA282A" w:rsidRPr="007B08C2" w14:paraId="628B526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16470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3AFEB3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DFEA6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31806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9181F2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6EE671" w14:textId="77777777" w:rsidR="00DA282A" w:rsidRPr="007B08C2" w:rsidRDefault="00DA282A" w:rsidP="00F1441D">
            <w:pPr>
              <w:rPr>
                <w:rFonts w:ascii="Arial Armenian" w:hAnsi="Arial Armenian" w:cs="Arial"/>
                <w:sz w:val="20"/>
                <w:szCs w:val="20"/>
              </w:rPr>
            </w:pPr>
          </w:p>
        </w:tc>
      </w:tr>
      <w:tr w:rsidR="00DA282A" w:rsidRPr="007B08C2" w14:paraId="4D8222B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5E4C24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3FD487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D141E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D980B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72B27B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D9EBB3E" w14:textId="77777777" w:rsidR="00DA282A" w:rsidRPr="007B08C2" w:rsidRDefault="00DA282A" w:rsidP="00F1441D">
            <w:pPr>
              <w:rPr>
                <w:rFonts w:ascii="Arial Armenian" w:hAnsi="Arial Armenian" w:cs="Arial"/>
                <w:sz w:val="20"/>
                <w:szCs w:val="20"/>
              </w:rPr>
            </w:pPr>
          </w:p>
        </w:tc>
      </w:tr>
      <w:tr w:rsidR="00DA282A" w:rsidRPr="007B08C2" w14:paraId="08A2F04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7AEDF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18</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B07357B" w14:textId="77777777" w:rsidR="00DA282A" w:rsidRPr="007B08C2" w:rsidRDefault="00DA282A" w:rsidP="00F1441D">
            <w:pPr>
              <w:rPr>
                <w:rFonts w:ascii="Arial Armenian" w:hAnsi="Arial Armenian" w:cs="Arial"/>
                <w:sz w:val="16"/>
                <w:szCs w:val="16"/>
              </w:rPr>
            </w:pPr>
            <w:r w:rsidRPr="007B08C2">
              <w:rPr>
                <w:rFonts w:ascii="Arial Armenian" w:hAnsi="Arial Armenian" w:cs="Arial"/>
                <w:b/>
                <w:bCs/>
                <w:sz w:val="16"/>
                <w:szCs w:val="16"/>
              </w:rPr>
              <w:br/>
            </w:r>
            <w:r w:rsidRPr="007B08C2">
              <w:rPr>
                <w:rFonts w:ascii="Calibri" w:hAnsi="Calibri" w:cs="Calibri"/>
                <w:sz w:val="16"/>
                <w:szCs w:val="16"/>
              </w:rPr>
              <w:t>Покраска</w:t>
            </w:r>
            <w:r w:rsidRPr="007B08C2">
              <w:rPr>
                <w:rFonts w:ascii="Arial Armenian" w:hAnsi="Arial Armenian" w:cs="Arial"/>
                <w:sz w:val="16"/>
                <w:szCs w:val="16"/>
              </w:rPr>
              <w:t xml:space="preserve"> </w:t>
            </w:r>
            <w:r w:rsidRPr="007B08C2">
              <w:rPr>
                <w:rFonts w:ascii="Calibri" w:hAnsi="Calibri" w:cs="Calibri"/>
                <w:sz w:val="16"/>
                <w:szCs w:val="16"/>
              </w:rPr>
              <w:t>стен</w:t>
            </w:r>
            <w:r w:rsidRPr="007B08C2">
              <w:rPr>
                <w:rFonts w:ascii="Arial Armenian" w:hAnsi="Arial Armenian" w:cs="Arial"/>
                <w:sz w:val="16"/>
                <w:szCs w:val="16"/>
              </w:rPr>
              <w:t xml:space="preserve"> </w:t>
            </w:r>
            <w:r w:rsidRPr="007B08C2">
              <w:rPr>
                <w:rFonts w:ascii="Calibri" w:hAnsi="Calibri" w:cs="Calibri"/>
                <w:sz w:val="16"/>
                <w:szCs w:val="16"/>
              </w:rPr>
              <w:t>фасадной</w:t>
            </w:r>
            <w:r w:rsidRPr="007B08C2">
              <w:rPr>
                <w:rFonts w:ascii="Arial Armenian" w:hAnsi="Arial Armenian" w:cs="Arial"/>
                <w:sz w:val="16"/>
                <w:szCs w:val="16"/>
              </w:rPr>
              <w:t xml:space="preserve"> </w:t>
            </w:r>
            <w:r w:rsidRPr="007B08C2">
              <w:rPr>
                <w:rFonts w:ascii="Calibri" w:hAnsi="Calibri" w:cs="Calibri"/>
                <w:sz w:val="16"/>
                <w:szCs w:val="16"/>
              </w:rPr>
              <w:t>краской</w:t>
            </w:r>
            <w:r w:rsidRPr="007B08C2">
              <w:rPr>
                <w:rFonts w:ascii="Arial Armenian" w:hAnsi="Arial Armenian" w:cs="Arial"/>
                <w:sz w:val="16"/>
                <w:szCs w:val="16"/>
              </w:rPr>
              <w:t xml:space="preserve"> /</w:t>
            </w:r>
            <w:r w:rsidRPr="007B08C2">
              <w:rPr>
                <w:rFonts w:ascii="Calibri" w:hAnsi="Calibri" w:cs="Calibri"/>
                <w:sz w:val="16"/>
                <w:szCs w:val="16"/>
              </w:rPr>
              <w:t>цвет</w:t>
            </w:r>
            <w:r w:rsidRPr="007B08C2">
              <w:rPr>
                <w:rFonts w:ascii="Arial Armenian" w:hAnsi="Arial Armenian" w:cs="Arial"/>
                <w:sz w:val="16"/>
                <w:szCs w:val="16"/>
              </w:rPr>
              <w:t xml:space="preserve"> </w:t>
            </w:r>
            <w:r w:rsidRPr="007B08C2">
              <w:rPr>
                <w:rFonts w:ascii="Calibri" w:hAnsi="Calibri" w:cs="Calibri"/>
                <w:sz w:val="16"/>
                <w:szCs w:val="16"/>
              </w:rPr>
              <w:t>согласовываем</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заказчиком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9B7DF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3CFF4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34,8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519C1EC"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8315BF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88,04</w:t>
            </w:r>
          </w:p>
        </w:tc>
      </w:tr>
      <w:tr w:rsidR="00DA282A" w:rsidRPr="007B08C2" w14:paraId="57A2860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DE86E7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8E2BE8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B4C95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9BF4B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90773E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F769CC" w14:textId="77777777" w:rsidR="00DA282A" w:rsidRPr="007B08C2" w:rsidRDefault="00DA282A" w:rsidP="00F1441D">
            <w:pPr>
              <w:rPr>
                <w:rFonts w:ascii="Arial Armenian" w:hAnsi="Arial Armenian" w:cs="Arial"/>
                <w:sz w:val="20"/>
                <w:szCs w:val="20"/>
              </w:rPr>
            </w:pPr>
          </w:p>
        </w:tc>
      </w:tr>
      <w:tr w:rsidR="00DA282A" w:rsidRPr="007B08C2" w14:paraId="4A906F91"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0FBDED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9A05EA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85B2AB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83963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F2671A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0E2096E" w14:textId="77777777" w:rsidR="00DA282A" w:rsidRPr="007B08C2" w:rsidRDefault="00DA282A" w:rsidP="00F1441D">
            <w:pPr>
              <w:rPr>
                <w:rFonts w:ascii="Arial Armenian" w:hAnsi="Arial Armenian" w:cs="Arial"/>
                <w:sz w:val="20"/>
                <w:szCs w:val="20"/>
              </w:rPr>
            </w:pPr>
          </w:p>
        </w:tc>
      </w:tr>
      <w:tr w:rsidR="00DA282A" w:rsidRPr="007B08C2" w14:paraId="24BD629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214E6C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6E5C5E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7E6A49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645BF2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CC303C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0749D25" w14:textId="77777777" w:rsidR="00DA282A" w:rsidRPr="007B08C2" w:rsidRDefault="00DA282A" w:rsidP="00F1441D">
            <w:pPr>
              <w:rPr>
                <w:rFonts w:ascii="Arial Armenian" w:hAnsi="Arial Armenian" w:cs="Arial"/>
                <w:sz w:val="20"/>
                <w:szCs w:val="20"/>
              </w:rPr>
            </w:pPr>
          </w:p>
        </w:tc>
      </w:tr>
      <w:tr w:rsidR="00DA282A" w:rsidRPr="007B08C2" w14:paraId="40FAD10D"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7C260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19</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05CAC47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Реализация</w:t>
            </w:r>
            <w:r w:rsidRPr="007B08C2">
              <w:rPr>
                <w:rFonts w:ascii="Arial Armenian" w:hAnsi="Arial Armenian" w:cs="Arial"/>
                <w:sz w:val="16"/>
                <w:szCs w:val="16"/>
              </w:rPr>
              <w:t xml:space="preserve"> </w:t>
            </w:r>
            <w:r w:rsidRPr="007B08C2">
              <w:rPr>
                <w:rFonts w:ascii="Calibri" w:hAnsi="Calibri" w:cs="Calibri"/>
                <w:sz w:val="16"/>
                <w:szCs w:val="16"/>
              </w:rPr>
              <w:t>металлических</w:t>
            </w:r>
            <w:r w:rsidRPr="007B08C2">
              <w:rPr>
                <w:rFonts w:ascii="Arial Armenian" w:hAnsi="Arial Armenian" w:cs="Arial"/>
                <w:sz w:val="16"/>
                <w:szCs w:val="16"/>
              </w:rPr>
              <w:t xml:space="preserve"> </w:t>
            </w:r>
            <w:r w:rsidRPr="007B08C2">
              <w:rPr>
                <w:rFonts w:ascii="Calibri" w:hAnsi="Calibri" w:cs="Calibri"/>
                <w:sz w:val="16"/>
                <w:szCs w:val="16"/>
              </w:rPr>
              <w:t>перил</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двойной</w:t>
            </w:r>
            <w:r w:rsidRPr="007B08C2">
              <w:rPr>
                <w:rFonts w:ascii="Arial Armenian" w:hAnsi="Arial Armenian" w:cs="Arial"/>
                <w:sz w:val="16"/>
                <w:szCs w:val="16"/>
              </w:rPr>
              <w:t xml:space="preserve"> </w:t>
            </w:r>
            <w:r w:rsidRPr="007B08C2">
              <w:rPr>
                <w:rFonts w:ascii="Calibri" w:hAnsi="Calibri" w:cs="Calibri"/>
                <w:sz w:val="16"/>
                <w:szCs w:val="16"/>
              </w:rPr>
              <w:t>масляной</w:t>
            </w:r>
            <w:r w:rsidRPr="007B08C2">
              <w:rPr>
                <w:rFonts w:ascii="Arial Armenian" w:hAnsi="Arial Armenian" w:cs="Arial"/>
                <w:sz w:val="16"/>
                <w:szCs w:val="16"/>
              </w:rPr>
              <w:t xml:space="preserve"> </w:t>
            </w:r>
            <w:r w:rsidRPr="007B08C2">
              <w:rPr>
                <w:rFonts w:ascii="Calibri" w:hAnsi="Calibri" w:cs="Calibri"/>
                <w:sz w:val="16"/>
                <w:szCs w:val="16"/>
              </w:rPr>
              <w:t>покраской</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DFC36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95711E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C57284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13,57</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6B0355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81,43</w:t>
            </w:r>
          </w:p>
        </w:tc>
      </w:tr>
      <w:tr w:rsidR="00DA282A" w:rsidRPr="007B08C2" w14:paraId="52A2895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132AB0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3FD7F41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ABB502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EFE941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78387A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BF8CB78" w14:textId="77777777" w:rsidR="00DA282A" w:rsidRPr="007B08C2" w:rsidRDefault="00DA282A" w:rsidP="00F1441D">
            <w:pPr>
              <w:rPr>
                <w:rFonts w:ascii="Arial Armenian" w:hAnsi="Arial Armenian" w:cs="Arial"/>
                <w:sz w:val="20"/>
                <w:szCs w:val="20"/>
              </w:rPr>
            </w:pPr>
          </w:p>
        </w:tc>
      </w:tr>
      <w:tr w:rsidR="00DA282A" w:rsidRPr="007B08C2" w14:paraId="6684A2F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07BCB2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82CD33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AF7BC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592BA3B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A34359C"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F9A03A" w14:textId="77777777" w:rsidR="00DA282A" w:rsidRPr="007B08C2" w:rsidRDefault="00DA282A" w:rsidP="00F1441D">
            <w:pPr>
              <w:rPr>
                <w:rFonts w:ascii="Arial Armenian" w:hAnsi="Arial Armenian" w:cs="Arial"/>
                <w:sz w:val="20"/>
                <w:szCs w:val="20"/>
              </w:rPr>
            </w:pPr>
          </w:p>
        </w:tc>
      </w:tr>
      <w:tr w:rsidR="00DA282A" w:rsidRPr="007B08C2" w14:paraId="64927FA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96CCC0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DDBEA6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8BC64A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E6E68C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CB796A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A1A78A0" w14:textId="77777777" w:rsidR="00DA282A" w:rsidRPr="007B08C2" w:rsidRDefault="00DA282A" w:rsidP="00F1441D">
            <w:pPr>
              <w:rPr>
                <w:rFonts w:ascii="Arial Armenian" w:hAnsi="Arial Armenian" w:cs="Arial"/>
                <w:sz w:val="20"/>
                <w:szCs w:val="20"/>
              </w:rPr>
            </w:pPr>
          </w:p>
        </w:tc>
      </w:tr>
      <w:tr w:rsidR="00DA282A" w:rsidRPr="007B08C2" w14:paraId="6A7AE10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338B28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112635CC"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1EA888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D84B6C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765B7D0"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44948CE"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3640,42</w:t>
            </w:r>
          </w:p>
        </w:tc>
      </w:tr>
      <w:tr w:rsidR="00DA282A" w:rsidRPr="007B08C2" w14:paraId="04285F3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7187DE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1A1BF29"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2F57F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4F8BC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B24FB3"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A849E9" w14:textId="77777777" w:rsidR="00DA282A" w:rsidRPr="007B08C2" w:rsidRDefault="00DA282A" w:rsidP="00F1441D">
            <w:pPr>
              <w:rPr>
                <w:rFonts w:ascii="Arial Armenian" w:hAnsi="Arial Armenian" w:cs="Arial"/>
                <w:b/>
                <w:bCs/>
                <w:sz w:val="16"/>
                <w:szCs w:val="16"/>
              </w:rPr>
            </w:pPr>
          </w:p>
        </w:tc>
      </w:tr>
      <w:tr w:rsidR="00DA282A" w:rsidRPr="007B08C2" w14:paraId="7939681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BD9863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2FEBF88"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0665D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7D29F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EBEEEAB"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DD6EC70" w14:textId="77777777" w:rsidR="00DA282A" w:rsidRPr="007B08C2" w:rsidRDefault="00DA282A" w:rsidP="00F1441D">
            <w:pPr>
              <w:rPr>
                <w:rFonts w:ascii="Arial Armenian" w:hAnsi="Arial Armenian" w:cs="Arial"/>
                <w:b/>
                <w:bCs/>
                <w:sz w:val="16"/>
                <w:szCs w:val="16"/>
              </w:rPr>
            </w:pPr>
          </w:p>
        </w:tc>
      </w:tr>
      <w:tr w:rsidR="00DA282A" w:rsidRPr="007B08C2" w14:paraId="7AF39386"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A5C222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B976207"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9865E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8B4EE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95FB069"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6FFB5F0" w14:textId="77777777" w:rsidR="00DA282A" w:rsidRPr="007B08C2" w:rsidRDefault="00DA282A" w:rsidP="00F1441D">
            <w:pPr>
              <w:rPr>
                <w:rFonts w:ascii="Arial Armenian" w:hAnsi="Arial Armenian" w:cs="Arial"/>
                <w:b/>
                <w:bCs/>
                <w:sz w:val="16"/>
                <w:szCs w:val="16"/>
              </w:rPr>
            </w:pPr>
          </w:p>
        </w:tc>
      </w:tr>
      <w:tr w:rsidR="00DA282A" w:rsidRPr="007B08C2" w14:paraId="0DAF0469"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6F65A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59AA555"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8C5919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E6FDE7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4B58E10"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417BCB4"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20,04%</w:t>
            </w:r>
          </w:p>
        </w:tc>
      </w:tr>
      <w:tr w:rsidR="00DA282A" w:rsidRPr="007B08C2" w14:paraId="1C851FC7"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E48DA6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BEF8C58"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FE7C72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9D05CC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983A21F"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9EF4DB6" w14:textId="77777777" w:rsidR="00DA282A" w:rsidRPr="007B08C2" w:rsidRDefault="00DA282A" w:rsidP="00F1441D">
            <w:pPr>
              <w:rPr>
                <w:rFonts w:ascii="Arial Armenian" w:hAnsi="Arial Armenian" w:cs="Arial"/>
                <w:b/>
                <w:bCs/>
                <w:sz w:val="16"/>
                <w:szCs w:val="16"/>
              </w:rPr>
            </w:pPr>
          </w:p>
        </w:tc>
      </w:tr>
      <w:tr w:rsidR="00DA282A" w:rsidRPr="007B08C2" w14:paraId="29A14C82"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A20D4E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894AA4A"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A55A2D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254D04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AC7C44E"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CC2D63B" w14:textId="77777777" w:rsidR="00DA282A" w:rsidRPr="007B08C2" w:rsidRDefault="00DA282A" w:rsidP="00F1441D">
            <w:pPr>
              <w:rPr>
                <w:rFonts w:ascii="Arial Armenian" w:hAnsi="Arial Armenian" w:cs="Arial"/>
                <w:b/>
                <w:bCs/>
                <w:sz w:val="16"/>
                <w:szCs w:val="16"/>
              </w:rPr>
            </w:pPr>
          </w:p>
        </w:tc>
      </w:tr>
      <w:tr w:rsidR="00DA282A" w:rsidRPr="007B08C2" w14:paraId="621B7BD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C00DE1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855AB91"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9A3B9E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91EF5A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3C21C39"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8C17E69" w14:textId="77777777" w:rsidR="00DA282A" w:rsidRPr="007B08C2" w:rsidRDefault="00DA282A" w:rsidP="00F1441D">
            <w:pPr>
              <w:rPr>
                <w:rFonts w:ascii="Arial Armenian" w:hAnsi="Arial Armenian" w:cs="Arial"/>
                <w:b/>
                <w:bCs/>
                <w:sz w:val="16"/>
                <w:szCs w:val="16"/>
              </w:rPr>
            </w:pPr>
          </w:p>
        </w:tc>
      </w:tr>
      <w:tr w:rsidR="00DA282A" w:rsidRPr="007B08C2" w14:paraId="4E97918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6A4D4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0229D44" w14:textId="77777777" w:rsidR="00DA282A" w:rsidRPr="007B08C2" w:rsidRDefault="00DA282A" w:rsidP="00F1441D">
            <w:pPr>
              <w:jc w:val="center"/>
              <w:rPr>
                <w:rFonts w:ascii="Arial Armenian" w:hAnsi="Arial Armenian" w:cs="Arial"/>
                <w:b/>
                <w:bCs/>
                <w:sz w:val="16"/>
                <w:szCs w:val="16"/>
                <w:u w:val="single"/>
              </w:rPr>
            </w:pPr>
            <w:r w:rsidRPr="007B08C2">
              <w:rPr>
                <w:rFonts w:ascii="Arial Armenian" w:hAnsi="Arial Armenian" w:cs="Arial"/>
                <w:b/>
                <w:bCs/>
                <w:sz w:val="16"/>
                <w:szCs w:val="16"/>
                <w:u w:val="single"/>
              </w:rPr>
              <w:br/>
            </w:r>
            <w:r w:rsidRPr="007B08C2">
              <w:rPr>
                <w:rFonts w:ascii="Calibri" w:hAnsi="Calibri" w:cs="Calibri"/>
                <w:b/>
                <w:bCs/>
                <w:sz w:val="16"/>
                <w:szCs w:val="16"/>
                <w:u w:val="single"/>
              </w:rPr>
              <w:t>Другие</w:t>
            </w:r>
            <w:r w:rsidRPr="007B08C2">
              <w:rPr>
                <w:rFonts w:ascii="Arial Armenian" w:hAnsi="Arial Armenian" w:cs="Arial"/>
                <w:b/>
                <w:bCs/>
                <w:sz w:val="16"/>
                <w:szCs w:val="16"/>
                <w:u w:val="single"/>
              </w:rPr>
              <w:t xml:space="preserve"> </w:t>
            </w:r>
            <w:r w:rsidRPr="007B08C2">
              <w:rPr>
                <w:rFonts w:ascii="Calibri" w:hAnsi="Calibri" w:cs="Calibri"/>
                <w:b/>
                <w:bCs/>
                <w:sz w:val="16"/>
                <w:szCs w:val="16"/>
                <w:u w:val="single"/>
              </w:rPr>
              <w:t>работы</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F80DB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32574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B4A408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A9AC57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1F19C46F"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7B77DB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55F288E"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6EA39D3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D3015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AE7A05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2FF818E" w14:textId="77777777" w:rsidR="00DA282A" w:rsidRPr="007B08C2" w:rsidRDefault="00DA282A" w:rsidP="00F1441D">
            <w:pPr>
              <w:rPr>
                <w:rFonts w:ascii="Arial Armenian" w:hAnsi="Arial Armenian" w:cs="Arial"/>
                <w:sz w:val="20"/>
                <w:szCs w:val="20"/>
              </w:rPr>
            </w:pPr>
          </w:p>
        </w:tc>
      </w:tr>
      <w:tr w:rsidR="00DA282A" w:rsidRPr="007B08C2" w14:paraId="7C9F695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A91915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D82B915"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1B03571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30B59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9B3507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F222984" w14:textId="77777777" w:rsidR="00DA282A" w:rsidRPr="007B08C2" w:rsidRDefault="00DA282A" w:rsidP="00F1441D">
            <w:pPr>
              <w:rPr>
                <w:rFonts w:ascii="Arial Armenian" w:hAnsi="Arial Armenian" w:cs="Arial"/>
                <w:sz w:val="20"/>
                <w:szCs w:val="20"/>
              </w:rPr>
            </w:pPr>
          </w:p>
        </w:tc>
      </w:tr>
      <w:tr w:rsidR="00DA282A" w:rsidRPr="007B08C2" w14:paraId="31BB173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A993E3F"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3F5B24E" w14:textId="77777777" w:rsidR="00DA282A" w:rsidRPr="007B08C2" w:rsidRDefault="00DA282A" w:rsidP="00F1441D">
            <w:pPr>
              <w:rPr>
                <w:rFonts w:ascii="Arial Armenian" w:hAnsi="Arial Armenian" w:cs="Arial"/>
                <w:b/>
                <w:bCs/>
                <w:sz w:val="16"/>
                <w:szCs w:val="16"/>
                <w:u w:val="single"/>
              </w:rPr>
            </w:pPr>
          </w:p>
        </w:tc>
        <w:tc>
          <w:tcPr>
            <w:tcW w:w="620" w:type="dxa"/>
            <w:vMerge/>
            <w:tcBorders>
              <w:top w:val="nil"/>
              <w:left w:val="single" w:sz="4" w:space="0" w:color="auto"/>
              <w:bottom w:val="single" w:sz="4" w:space="0" w:color="000000"/>
              <w:right w:val="single" w:sz="4" w:space="0" w:color="auto"/>
            </w:tcBorders>
            <w:vAlign w:val="center"/>
            <w:hideMark/>
          </w:tcPr>
          <w:p w14:paraId="73C635B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08D14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B526CF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42BDC9B" w14:textId="77777777" w:rsidR="00DA282A" w:rsidRPr="007B08C2" w:rsidRDefault="00DA282A" w:rsidP="00F1441D">
            <w:pPr>
              <w:rPr>
                <w:rFonts w:ascii="Arial Armenian" w:hAnsi="Arial Armenian" w:cs="Arial"/>
                <w:sz w:val="20"/>
                <w:szCs w:val="20"/>
              </w:rPr>
            </w:pPr>
          </w:p>
        </w:tc>
      </w:tr>
      <w:tr w:rsidR="00DA282A" w:rsidRPr="007B08C2" w14:paraId="251C1E6A"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176DBA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7D51F0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Бетонирование</w:t>
            </w:r>
            <w:r w:rsidRPr="007B08C2">
              <w:rPr>
                <w:rFonts w:ascii="Arial Armenian" w:hAnsi="Arial Armenian" w:cs="Arial"/>
                <w:sz w:val="16"/>
                <w:szCs w:val="16"/>
              </w:rPr>
              <w:t xml:space="preserve"> </w:t>
            </w:r>
            <w:r w:rsidRPr="007B08C2">
              <w:rPr>
                <w:rFonts w:ascii="Calibri" w:hAnsi="Calibri" w:cs="Calibri"/>
                <w:sz w:val="16"/>
                <w:szCs w:val="16"/>
              </w:rPr>
              <w:t>перед</w:t>
            </w:r>
            <w:r w:rsidRPr="007B08C2">
              <w:rPr>
                <w:rFonts w:ascii="Arial Armenian" w:hAnsi="Arial Armenian" w:cs="Arial"/>
                <w:sz w:val="16"/>
                <w:szCs w:val="16"/>
              </w:rPr>
              <w:t xml:space="preserve"> </w:t>
            </w:r>
            <w:r w:rsidRPr="007B08C2">
              <w:rPr>
                <w:rFonts w:ascii="Calibri" w:hAnsi="Calibri" w:cs="Calibri"/>
                <w:sz w:val="16"/>
                <w:szCs w:val="16"/>
              </w:rPr>
              <w:t>магазином</w:t>
            </w:r>
            <w:r w:rsidRPr="007B08C2">
              <w:rPr>
                <w:rFonts w:ascii="Arial Armenian" w:hAnsi="Arial Armenian" w:cs="Arial"/>
                <w:sz w:val="16"/>
                <w:szCs w:val="16"/>
              </w:rPr>
              <w:t xml:space="preserve"> </w:t>
            </w:r>
            <w:r w:rsidRPr="007B08C2">
              <w:rPr>
                <w:rFonts w:ascii="Calibri" w:hAnsi="Calibri" w:cs="Calibri"/>
                <w:sz w:val="16"/>
                <w:szCs w:val="16"/>
              </w:rPr>
              <w:t>бетоном</w:t>
            </w:r>
            <w:r w:rsidRPr="007B08C2">
              <w:rPr>
                <w:rFonts w:ascii="Arial Armenian" w:hAnsi="Arial Armenian" w:cs="Arial"/>
                <w:sz w:val="16"/>
                <w:szCs w:val="16"/>
              </w:rPr>
              <w:t xml:space="preserve"> </w:t>
            </w:r>
            <w:r w:rsidRPr="007B08C2">
              <w:rPr>
                <w:rFonts w:ascii="Calibri" w:hAnsi="Calibri" w:cs="Calibri"/>
                <w:sz w:val="16"/>
                <w:szCs w:val="16"/>
              </w:rPr>
              <w:t>марки</w:t>
            </w:r>
            <w:r w:rsidRPr="007B08C2">
              <w:rPr>
                <w:rFonts w:ascii="Arial Armenian" w:hAnsi="Arial Armenian" w:cs="Arial"/>
                <w:sz w:val="16"/>
                <w:szCs w:val="16"/>
              </w:rPr>
              <w:t xml:space="preserve"> </w:t>
            </w:r>
            <w:r w:rsidRPr="007B08C2">
              <w:rPr>
                <w:rFonts w:ascii="Calibri" w:hAnsi="Calibri" w:cs="Calibri"/>
                <w:sz w:val="16"/>
                <w:szCs w:val="16"/>
              </w:rPr>
              <w:t>В</w:t>
            </w:r>
            <w:r w:rsidRPr="007B08C2">
              <w:rPr>
                <w:rFonts w:ascii="Arial Armenian" w:hAnsi="Arial Armenian" w:cs="Arial"/>
                <w:sz w:val="16"/>
                <w:szCs w:val="16"/>
              </w:rPr>
              <w:t>15.</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146AD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854B55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3,85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4BCC92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56,11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97CD59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216,03</w:t>
            </w:r>
          </w:p>
        </w:tc>
      </w:tr>
      <w:tr w:rsidR="00DA282A" w:rsidRPr="007B08C2" w14:paraId="543D26E8"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2C7805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A92FCB7"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3F5EF6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CEDB35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60696C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5D33FA3" w14:textId="77777777" w:rsidR="00DA282A" w:rsidRPr="007B08C2" w:rsidRDefault="00DA282A" w:rsidP="00F1441D">
            <w:pPr>
              <w:rPr>
                <w:rFonts w:ascii="Arial Armenian" w:hAnsi="Arial Armenian" w:cs="Arial"/>
                <w:sz w:val="20"/>
                <w:szCs w:val="20"/>
              </w:rPr>
            </w:pPr>
          </w:p>
        </w:tc>
      </w:tr>
      <w:tr w:rsidR="00DA282A" w:rsidRPr="007B08C2" w14:paraId="175C93C9"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90A723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0CB887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B3ED55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48BF0A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79B31E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7D5FD20" w14:textId="77777777" w:rsidR="00DA282A" w:rsidRPr="007B08C2" w:rsidRDefault="00DA282A" w:rsidP="00F1441D">
            <w:pPr>
              <w:rPr>
                <w:rFonts w:ascii="Arial Armenian" w:hAnsi="Arial Armenian" w:cs="Arial"/>
                <w:sz w:val="20"/>
                <w:szCs w:val="20"/>
              </w:rPr>
            </w:pPr>
          </w:p>
        </w:tc>
      </w:tr>
      <w:tr w:rsidR="00DA282A" w:rsidRPr="007B08C2" w14:paraId="705A6B93"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559E53B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5FEA18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4883A5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9323A0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6E9CB8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231ECE9" w14:textId="77777777" w:rsidR="00DA282A" w:rsidRPr="007B08C2" w:rsidRDefault="00DA282A" w:rsidP="00F1441D">
            <w:pPr>
              <w:rPr>
                <w:rFonts w:ascii="Arial Armenian" w:hAnsi="Arial Armenian" w:cs="Arial"/>
                <w:sz w:val="20"/>
                <w:szCs w:val="20"/>
              </w:rPr>
            </w:pPr>
          </w:p>
        </w:tc>
      </w:tr>
      <w:tr w:rsidR="00DA282A" w:rsidRPr="007B08C2" w14:paraId="19EC6959"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7DDEAC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778592C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Обработка</w:t>
            </w:r>
            <w:r w:rsidRPr="007B08C2">
              <w:rPr>
                <w:rFonts w:ascii="Arial Armenian" w:hAnsi="Arial Armenian" w:cs="Arial"/>
                <w:sz w:val="16"/>
                <w:szCs w:val="16"/>
              </w:rPr>
              <w:t xml:space="preserve"> </w:t>
            </w:r>
            <w:r w:rsidRPr="007B08C2">
              <w:rPr>
                <w:rFonts w:ascii="Calibri" w:hAnsi="Calibri" w:cs="Calibri"/>
                <w:sz w:val="16"/>
                <w:szCs w:val="16"/>
              </w:rPr>
              <w:t>земли</w:t>
            </w:r>
            <w:r w:rsidRPr="007B08C2">
              <w:rPr>
                <w:rFonts w:ascii="Arial Armenian" w:hAnsi="Arial Armenian" w:cs="Arial"/>
                <w:sz w:val="16"/>
                <w:szCs w:val="16"/>
              </w:rPr>
              <w:t xml:space="preserve"> III </w:t>
            </w:r>
            <w:r w:rsidRPr="007B08C2">
              <w:rPr>
                <w:rFonts w:ascii="Calibri" w:hAnsi="Calibri" w:cs="Calibri"/>
                <w:sz w:val="16"/>
                <w:szCs w:val="16"/>
              </w:rPr>
              <w:t>степени</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работы</w:t>
            </w:r>
            <w:r w:rsidRPr="007B08C2">
              <w:rPr>
                <w:rFonts w:ascii="Arial Armenian" w:hAnsi="Arial Armenian" w:cs="Arial"/>
                <w:sz w:val="16"/>
                <w:szCs w:val="16"/>
              </w:rPr>
              <w:t xml:space="preserve"> </w:t>
            </w:r>
            <w:r w:rsidRPr="007B08C2">
              <w:rPr>
                <w:rFonts w:ascii="Calibri" w:hAnsi="Calibri" w:cs="Calibri"/>
                <w:sz w:val="16"/>
                <w:szCs w:val="16"/>
              </w:rPr>
              <w:t>по</w:t>
            </w:r>
            <w:r w:rsidRPr="007B08C2">
              <w:rPr>
                <w:rFonts w:ascii="Arial Armenian" w:hAnsi="Arial Armenian" w:cs="Arial"/>
                <w:sz w:val="16"/>
                <w:szCs w:val="16"/>
              </w:rPr>
              <w:t xml:space="preserve"> </w:t>
            </w:r>
            <w:r w:rsidRPr="007B08C2">
              <w:rPr>
                <w:rFonts w:ascii="Calibri" w:hAnsi="Calibri" w:cs="Calibri"/>
                <w:sz w:val="16"/>
                <w:szCs w:val="16"/>
              </w:rPr>
              <w:t>укрытию</w:t>
            </w:r>
            <w:r w:rsidRPr="007B08C2">
              <w:rPr>
                <w:rFonts w:ascii="Arial Armenian" w:hAnsi="Arial Armenian" w:cs="Arial"/>
                <w:sz w:val="16"/>
                <w:szCs w:val="16"/>
              </w:rPr>
              <w:t xml:space="preserve"> </w:t>
            </w:r>
            <w:r w:rsidRPr="007B08C2">
              <w:rPr>
                <w:rFonts w:ascii="Calibri" w:hAnsi="Calibri" w:cs="Calibri"/>
                <w:sz w:val="16"/>
                <w:szCs w:val="16"/>
              </w:rPr>
              <w:t>кабеля</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5E155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64CA0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37,50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3A71CD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3,31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D0A946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124,22</w:t>
            </w:r>
          </w:p>
        </w:tc>
      </w:tr>
      <w:tr w:rsidR="00DA282A" w:rsidRPr="007B08C2" w14:paraId="5FA5CC50"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1D922FB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C3D0B5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CE8171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CAA01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E6BE72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C8E7184" w14:textId="77777777" w:rsidR="00DA282A" w:rsidRPr="007B08C2" w:rsidRDefault="00DA282A" w:rsidP="00F1441D">
            <w:pPr>
              <w:rPr>
                <w:rFonts w:ascii="Arial Armenian" w:hAnsi="Arial Armenian" w:cs="Arial"/>
                <w:sz w:val="20"/>
                <w:szCs w:val="20"/>
              </w:rPr>
            </w:pPr>
          </w:p>
        </w:tc>
      </w:tr>
      <w:tr w:rsidR="00DA282A" w:rsidRPr="007B08C2" w14:paraId="48B92421"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769C0076"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9CAA22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DBCAD8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5A06A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ABF3DF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5B91721" w14:textId="77777777" w:rsidR="00DA282A" w:rsidRPr="007B08C2" w:rsidRDefault="00DA282A" w:rsidP="00F1441D">
            <w:pPr>
              <w:rPr>
                <w:rFonts w:ascii="Arial Armenian" w:hAnsi="Arial Armenian" w:cs="Arial"/>
                <w:sz w:val="20"/>
                <w:szCs w:val="20"/>
              </w:rPr>
            </w:pPr>
          </w:p>
        </w:tc>
      </w:tr>
      <w:tr w:rsidR="00DA282A" w:rsidRPr="007B08C2" w14:paraId="386BA5D1"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01ABE95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B23A944"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21567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3FE1B7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671A6F0"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11E09D2" w14:textId="77777777" w:rsidR="00DA282A" w:rsidRPr="007B08C2" w:rsidRDefault="00DA282A" w:rsidP="00F1441D">
            <w:pPr>
              <w:rPr>
                <w:rFonts w:ascii="Arial Armenian" w:hAnsi="Arial Armenian" w:cs="Arial"/>
                <w:sz w:val="20"/>
                <w:szCs w:val="20"/>
              </w:rPr>
            </w:pPr>
          </w:p>
        </w:tc>
      </w:tr>
      <w:tr w:rsidR="00DA282A" w:rsidRPr="007B08C2" w14:paraId="7FE7270A"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4C5055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569A55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Подготовка</w:t>
            </w:r>
            <w:r w:rsidRPr="007B08C2">
              <w:rPr>
                <w:rFonts w:ascii="Arial Armenian" w:hAnsi="Arial Armenian" w:cs="Arial"/>
                <w:sz w:val="16"/>
                <w:szCs w:val="16"/>
              </w:rPr>
              <w:t xml:space="preserve"> </w:t>
            </w:r>
            <w:r w:rsidRPr="007B08C2">
              <w:rPr>
                <w:rFonts w:ascii="Calibri" w:hAnsi="Calibri" w:cs="Calibri"/>
                <w:sz w:val="16"/>
                <w:szCs w:val="16"/>
              </w:rPr>
              <w:t>постеля</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F95EF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BDDBF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50,00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3AC543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0,34</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527B8BE"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17,25</w:t>
            </w:r>
          </w:p>
        </w:tc>
      </w:tr>
      <w:tr w:rsidR="00DA282A" w:rsidRPr="007B08C2" w14:paraId="442E1E41"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61D1988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0D6450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239F7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A8BA3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FFBEBA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E8C3730" w14:textId="77777777" w:rsidR="00DA282A" w:rsidRPr="007B08C2" w:rsidRDefault="00DA282A" w:rsidP="00F1441D">
            <w:pPr>
              <w:rPr>
                <w:rFonts w:ascii="Arial Armenian" w:hAnsi="Arial Armenian" w:cs="Arial"/>
                <w:sz w:val="20"/>
                <w:szCs w:val="20"/>
              </w:rPr>
            </w:pPr>
          </w:p>
        </w:tc>
      </w:tr>
      <w:tr w:rsidR="00DA282A" w:rsidRPr="007B08C2" w14:paraId="7BBEC19F"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84B7A1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29742A2"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FE413D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DB35B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3A98AC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A3E869A" w14:textId="77777777" w:rsidR="00DA282A" w:rsidRPr="007B08C2" w:rsidRDefault="00DA282A" w:rsidP="00F1441D">
            <w:pPr>
              <w:rPr>
                <w:rFonts w:ascii="Arial Armenian" w:hAnsi="Arial Armenian" w:cs="Arial"/>
                <w:sz w:val="20"/>
                <w:szCs w:val="20"/>
              </w:rPr>
            </w:pPr>
          </w:p>
        </w:tc>
      </w:tr>
      <w:tr w:rsidR="00DA282A" w:rsidRPr="007B08C2" w14:paraId="30BEC6DC"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6016DE6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85E258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D364C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ECEA00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7DE161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E03541E" w14:textId="77777777" w:rsidR="00DA282A" w:rsidRPr="007B08C2" w:rsidRDefault="00DA282A" w:rsidP="00F1441D">
            <w:pPr>
              <w:rPr>
                <w:rFonts w:ascii="Arial Armenian" w:hAnsi="Arial Armenian" w:cs="Arial"/>
                <w:sz w:val="20"/>
                <w:szCs w:val="20"/>
              </w:rPr>
            </w:pPr>
          </w:p>
        </w:tc>
      </w:tr>
      <w:tr w:rsidR="00DA282A" w:rsidRPr="007B08C2" w14:paraId="339BC841"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1DFB61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lastRenderedPageBreak/>
              <w:t>4</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E599E3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Песок</w:t>
            </w:r>
            <w:r w:rsidRPr="007B08C2">
              <w:rPr>
                <w:rFonts w:ascii="Arial Armenian" w:hAnsi="Arial Armenian" w:cs="Arial"/>
                <w:sz w:val="16"/>
                <w:szCs w:val="16"/>
              </w:rPr>
              <w:t>/</w:t>
            </w:r>
            <w:r w:rsidRPr="007B08C2">
              <w:rPr>
                <w:rFonts w:ascii="Calibri" w:hAnsi="Calibri" w:cs="Calibri"/>
                <w:sz w:val="16"/>
                <w:szCs w:val="16"/>
              </w:rPr>
              <w:t>нижний</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верхний</w:t>
            </w:r>
            <w:r w:rsidRPr="007B08C2">
              <w:rPr>
                <w:rFonts w:ascii="Arial Armenian" w:hAnsi="Arial Armenian" w:cs="Arial"/>
                <w:sz w:val="16"/>
                <w:szCs w:val="16"/>
              </w:rPr>
              <w:t xml:space="preserve"> </w:t>
            </w:r>
            <w:r w:rsidRPr="007B08C2">
              <w:rPr>
                <w:rFonts w:ascii="Calibri" w:hAnsi="Calibri" w:cs="Calibri"/>
                <w:sz w:val="16"/>
                <w:szCs w:val="16"/>
              </w:rPr>
              <w:t>защитный</w:t>
            </w:r>
            <w:r w:rsidRPr="007B08C2">
              <w:rPr>
                <w:rFonts w:ascii="Arial Armenian" w:hAnsi="Arial Armenian" w:cs="Arial"/>
                <w:sz w:val="16"/>
                <w:szCs w:val="16"/>
              </w:rPr>
              <w:t xml:space="preserve"> </w:t>
            </w:r>
            <w:r w:rsidRPr="007B08C2">
              <w:rPr>
                <w:rFonts w:ascii="Calibri" w:hAnsi="Calibri" w:cs="Calibri"/>
                <w:sz w:val="16"/>
                <w:szCs w:val="16"/>
              </w:rPr>
              <w:t>слой</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16B81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A0E84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4,31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8FACB6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5,91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858D97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25,45</w:t>
            </w:r>
          </w:p>
        </w:tc>
      </w:tr>
      <w:tr w:rsidR="00DA282A" w:rsidRPr="007B08C2" w14:paraId="56CD1846"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7A5E428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D2AF18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7FF88B"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6ED10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956B06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DBAEAC4" w14:textId="77777777" w:rsidR="00DA282A" w:rsidRPr="007B08C2" w:rsidRDefault="00DA282A" w:rsidP="00F1441D">
            <w:pPr>
              <w:rPr>
                <w:rFonts w:ascii="Arial Armenian" w:hAnsi="Arial Armenian" w:cs="Arial"/>
                <w:sz w:val="20"/>
                <w:szCs w:val="20"/>
              </w:rPr>
            </w:pPr>
          </w:p>
        </w:tc>
      </w:tr>
      <w:tr w:rsidR="00DA282A" w:rsidRPr="007B08C2" w14:paraId="0A1ABDBC"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152922A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6241A3E"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0F9CB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BFC947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3D86D9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0F174CD" w14:textId="77777777" w:rsidR="00DA282A" w:rsidRPr="007B08C2" w:rsidRDefault="00DA282A" w:rsidP="00F1441D">
            <w:pPr>
              <w:rPr>
                <w:rFonts w:ascii="Arial Armenian" w:hAnsi="Arial Armenian" w:cs="Arial"/>
                <w:sz w:val="20"/>
                <w:szCs w:val="20"/>
              </w:rPr>
            </w:pPr>
          </w:p>
        </w:tc>
      </w:tr>
      <w:tr w:rsidR="00DA282A" w:rsidRPr="007B08C2" w14:paraId="6B73B15A"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EED7FE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851B4D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1944F3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1B09F8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FE55CC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D262559" w14:textId="77777777" w:rsidR="00DA282A" w:rsidRPr="007B08C2" w:rsidRDefault="00DA282A" w:rsidP="00F1441D">
            <w:pPr>
              <w:rPr>
                <w:rFonts w:ascii="Arial Armenian" w:hAnsi="Arial Armenian" w:cs="Arial"/>
                <w:sz w:val="20"/>
                <w:szCs w:val="20"/>
              </w:rPr>
            </w:pPr>
          </w:p>
        </w:tc>
      </w:tr>
      <w:tr w:rsidR="00DA282A" w:rsidRPr="007B08C2" w14:paraId="13DDE478"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067CAC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8DBCCC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Монтаж</w:t>
            </w:r>
            <w:r w:rsidRPr="007B08C2">
              <w:rPr>
                <w:rFonts w:ascii="Arial Armenian" w:hAnsi="Arial Armenian" w:cs="Arial"/>
                <w:sz w:val="16"/>
                <w:szCs w:val="16"/>
              </w:rPr>
              <w:t xml:space="preserve"> </w:t>
            </w:r>
            <w:r w:rsidRPr="007B08C2">
              <w:rPr>
                <w:rFonts w:ascii="Calibri" w:hAnsi="Calibri" w:cs="Calibri"/>
                <w:sz w:val="16"/>
                <w:szCs w:val="16"/>
              </w:rPr>
              <w:t>защитной</w:t>
            </w:r>
            <w:r w:rsidRPr="007B08C2">
              <w:rPr>
                <w:rFonts w:ascii="Arial Armenian" w:hAnsi="Arial Armenian" w:cs="Arial"/>
                <w:sz w:val="16"/>
                <w:szCs w:val="16"/>
              </w:rPr>
              <w:t>/</w:t>
            </w:r>
            <w:r w:rsidRPr="007B08C2">
              <w:rPr>
                <w:rFonts w:ascii="Calibri" w:hAnsi="Calibri" w:cs="Calibri"/>
                <w:sz w:val="16"/>
                <w:szCs w:val="16"/>
              </w:rPr>
              <w:t>предупреждающей</w:t>
            </w:r>
            <w:r w:rsidRPr="007B08C2">
              <w:rPr>
                <w:rFonts w:ascii="Arial Armenian" w:hAnsi="Arial Armenian" w:cs="Arial"/>
                <w:sz w:val="16"/>
                <w:szCs w:val="16"/>
              </w:rPr>
              <w:t>/</w:t>
            </w:r>
            <w:r w:rsidRPr="007B08C2">
              <w:rPr>
                <w:rFonts w:ascii="Calibri" w:hAnsi="Calibri" w:cs="Calibri"/>
                <w:sz w:val="16"/>
                <w:szCs w:val="16"/>
              </w:rPr>
              <w:t>ленты</w:t>
            </w:r>
            <w:r w:rsidRPr="007B08C2">
              <w:rPr>
                <w:rFonts w:ascii="Arial Armenian" w:hAnsi="Arial Armenian" w:cs="Arial"/>
                <w:sz w:val="16"/>
                <w:szCs w:val="16"/>
              </w:rPr>
              <w:t xml:space="preserve"> </w:t>
            </w:r>
            <w:r w:rsidRPr="007B08C2">
              <w:rPr>
                <w:rFonts w:ascii="Calibri" w:hAnsi="Calibri" w:cs="Calibri"/>
                <w:sz w:val="16"/>
                <w:szCs w:val="16"/>
              </w:rPr>
              <w:t>шириной</w:t>
            </w:r>
            <w:r w:rsidRPr="007B08C2">
              <w:rPr>
                <w:rFonts w:ascii="Arial Armenian" w:hAnsi="Arial Armenian" w:cs="Arial"/>
                <w:sz w:val="16"/>
                <w:szCs w:val="16"/>
              </w:rPr>
              <w:t xml:space="preserve"> 300 </w:t>
            </w:r>
            <w:r w:rsidRPr="007B08C2">
              <w:rPr>
                <w:rFonts w:ascii="Calibri" w:hAnsi="Calibri" w:cs="Calibri"/>
                <w:sz w:val="16"/>
                <w:szCs w:val="16"/>
              </w:rPr>
              <w:t>мм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4AB70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rPr>
              <w:br/>
            </w:r>
            <w:r w:rsidRPr="007B08C2">
              <w:rPr>
                <w:rFonts w:ascii="Calibri" w:hAnsi="Calibri" w:cs="Calibri"/>
                <w:sz w:val="16"/>
                <w:szCs w:val="16"/>
              </w:rPr>
              <w:t>пм</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5C096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50,00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9E2161B"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0,44</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76C12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21,99</w:t>
            </w:r>
          </w:p>
        </w:tc>
      </w:tr>
      <w:tr w:rsidR="00DA282A" w:rsidRPr="007B08C2" w14:paraId="31AD14D3"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292928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C0B409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6B8F57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0AE64B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D5ADC6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1C65B66" w14:textId="77777777" w:rsidR="00DA282A" w:rsidRPr="007B08C2" w:rsidRDefault="00DA282A" w:rsidP="00F1441D">
            <w:pPr>
              <w:rPr>
                <w:rFonts w:ascii="Arial Armenian" w:hAnsi="Arial Armenian" w:cs="Arial"/>
                <w:sz w:val="20"/>
                <w:szCs w:val="20"/>
              </w:rPr>
            </w:pPr>
          </w:p>
        </w:tc>
      </w:tr>
      <w:tr w:rsidR="00DA282A" w:rsidRPr="007B08C2" w14:paraId="6A77EA15"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5804A20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4C9641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1206B1"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97BEE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38418B5"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DB4C1B5" w14:textId="77777777" w:rsidR="00DA282A" w:rsidRPr="007B08C2" w:rsidRDefault="00DA282A" w:rsidP="00F1441D">
            <w:pPr>
              <w:rPr>
                <w:rFonts w:ascii="Arial Armenian" w:hAnsi="Arial Armenian" w:cs="Arial"/>
                <w:sz w:val="20"/>
                <w:szCs w:val="20"/>
              </w:rPr>
            </w:pPr>
          </w:p>
        </w:tc>
      </w:tr>
      <w:tr w:rsidR="00DA282A" w:rsidRPr="007B08C2" w14:paraId="1E63B38E"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155C23B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AD2CF2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462542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B422F9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529414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ABAE157" w14:textId="77777777" w:rsidR="00DA282A" w:rsidRPr="007B08C2" w:rsidRDefault="00DA282A" w:rsidP="00F1441D">
            <w:pPr>
              <w:rPr>
                <w:rFonts w:ascii="Arial Armenian" w:hAnsi="Arial Armenian" w:cs="Arial"/>
                <w:sz w:val="20"/>
                <w:szCs w:val="20"/>
              </w:rPr>
            </w:pPr>
          </w:p>
        </w:tc>
      </w:tr>
      <w:tr w:rsidR="00DA282A" w:rsidRPr="007B08C2" w14:paraId="563CC426"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1EC061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6B32A8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засыпки</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С</w:t>
            </w:r>
            <w:r w:rsidRPr="007B08C2">
              <w:rPr>
                <w:rFonts w:ascii="Arial Armenian" w:hAnsi="Arial Armenian" w:cs="Arial"/>
                <w:sz w:val="16"/>
                <w:szCs w:val="16"/>
              </w:rPr>
              <w:t xml:space="preserve"> </w:t>
            </w:r>
            <w:r w:rsidRPr="007B08C2">
              <w:rPr>
                <w:rFonts w:ascii="Calibri" w:hAnsi="Calibri" w:cs="Calibri"/>
                <w:sz w:val="16"/>
                <w:szCs w:val="16"/>
              </w:rPr>
              <w:t>механизмом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72518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AEB0D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29,87</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6C3DBB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0,08</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2CFBAC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2,33</w:t>
            </w:r>
          </w:p>
        </w:tc>
      </w:tr>
      <w:tr w:rsidR="00DA282A" w:rsidRPr="007B08C2" w14:paraId="39E357C2"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743DC29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05E0993"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2A1F83D"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ABCF99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EC06F1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771F57C" w14:textId="77777777" w:rsidR="00DA282A" w:rsidRPr="007B08C2" w:rsidRDefault="00DA282A" w:rsidP="00F1441D">
            <w:pPr>
              <w:rPr>
                <w:rFonts w:ascii="Arial Armenian" w:hAnsi="Arial Armenian" w:cs="Arial"/>
                <w:sz w:val="20"/>
                <w:szCs w:val="20"/>
              </w:rPr>
            </w:pPr>
          </w:p>
        </w:tc>
      </w:tr>
      <w:tr w:rsidR="00DA282A" w:rsidRPr="007B08C2" w14:paraId="2BE7E6CA"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61AA92C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7CDCC4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23E1B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498173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9BF164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2C6B3AD" w14:textId="77777777" w:rsidR="00DA282A" w:rsidRPr="007B08C2" w:rsidRDefault="00DA282A" w:rsidP="00F1441D">
            <w:pPr>
              <w:rPr>
                <w:rFonts w:ascii="Arial Armenian" w:hAnsi="Arial Armenian" w:cs="Arial"/>
                <w:sz w:val="20"/>
                <w:szCs w:val="20"/>
              </w:rPr>
            </w:pPr>
          </w:p>
        </w:tc>
      </w:tr>
      <w:tr w:rsidR="00DA282A" w:rsidRPr="007B08C2" w14:paraId="3DF38607"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7A8D9F4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6248D6F"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352B3F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CEDFF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9742E9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92C923F" w14:textId="77777777" w:rsidR="00DA282A" w:rsidRPr="007B08C2" w:rsidRDefault="00DA282A" w:rsidP="00F1441D">
            <w:pPr>
              <w:rPr>
                <w:rFonts w:ascii="Arial Armenian" w:hAnsi="Arial Armenian" w:cs="Arial"/>
                <w:sz w:val="20"/>
                <w:szCs w:val="20"/>
              </w:rPr>
            </w:pPr>
          </w:p>
        </w:tc>
      </w:tr>
      <w:tr w:rsidR="00DA282A" w:rsidRPr="007B08C2" w14:paraId="166ABE39"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69A03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7</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93470D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Обратная</w:t>
            </w:r>
            <w:r w:rsidRPr="007B08C2">
              <w:rPr>
                <w:rFonts w:ascii="Arial Armenian" w:hAnsi="Arial Armenian" w:cs="Arial"/>
                <w:sz w:val="16"/>
                <w:szCs w:val="16"/>
              </w:rPr>
              <w:t xml:space="preserve"> </w:t>
            </w:r>
            <w:r w:rsidRPr="007B08C2">
              <w:rPr>
                <w:rFonts w:ascii="Calibri" w:hAnsi="Calibri" w:cs="Calibri"/>
                <w:sz w:val="16"/>
                <w:szCs w:val="16"/>
              </w:rPr>
              <w:t>засыпка</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трамбовкой</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D9C28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09318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33,19</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7BECD01"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1,69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DCB96F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56,17</w:t>
            </w:r>
          </w:p>
        </w:tc>
      </w:tr>
      <w:tr w:rsidR="00DA282A" w:rsidRPr="007B08C2" w14:paraId="406A3BDE"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1810514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50B9A1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9242BA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BAB1C0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E5E1BA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B575524" w14:textId="77777777" w:rsidR="00DA282A" w:rsidRPr="007B08C2" w:rsidRDefault="00DA282A" w:rsidP="00F1441D">
            <w:pPr>
              <w:rPr>
                <w:rFonts w:ascii="Arial Armenian" w:hAnsi="Arial Armenian" w:cs="Arial"/>
                <w:sz w:val="20"/>
                <w:szCs w:val="20"/>
              </w:rPr>
            </w:pPr>
          </w:p>
        </w:tc>
      </w:tr>
      <w:tr w:rsidR="00DA282A" w:rsidRPr="007B08C2" w14:paraId="58D54500"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6877BC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6A5649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2114ED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D09B73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8C591A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E720FCE" w14:textId="77777777" w:rsidR="00DA282A" w:rsidRPr="007B08C2" w:rsidRDefault="00DA282A" w:rsidP="00F1441D">
            <w:pPr>
              <w:rPr>
                <w:rFonts w:ascii="Arial Armenian" w:hAnsi="Arial Armenian" w:cs="Arial"/>
                <w:sz w:val="20"/>
                <w:szCs w:val="20"/>
              </w:rPr>
            </w:pPr>
          </w:p>
        </w:tc>
      </w:tr>
      <w:tr w:rsidR="00DA282A" w:rsidRPr="007B08C2" w14:paraId="1219759C"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08C4F1D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67D5FC1"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2CF228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F6BECA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A62C68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A679059" w14:textId="77777777" w:rsidR="00DA282A" w:rsidRPr="007B08C2" w:rsidRDefault="00DA282A" w:rsidP="00F1441D">
            <w:pPr>
              <w:rPr>
                <w:rFonts w:ascii="Arial Armenian" w:hAnsi="Arial Armenian" w:cs="Arial"/>
                <w:sz w:val="20"/>
                <w:szCs w:val="20"/>
              </w:rPr>
            </w:pPr>
          </w:p>
        </w:tc>
      </w:tr>
      <w:tr w:rsidR="00DA282A" w:rsidRPr="007B08C2" w14:paraId="00FE2F53"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5C19BE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8</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1F8658D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погрузка</w:t>
            </w:r>
            <w:r w:rsidRPr="007B08C2">
              <w:rPr>
                <w:rFonts w:ascii="Arial Armenian" w:hAnsi="Arial Armenian" w:cs="Arial"/>
                <w:sz w:val="16"/>
                <w:szCs w:val="16"/>
              </w:rPr>
              <w:t xml:space="preserve"> </w:t>
            </w:r>
            <w:r w:rsidRPr="007B08C2">
              <w:rPr>
                <w:rFonts w:ascii="Calibri" w:hAnsi="Calibri" w:cs="Calibri"/>
                <w:sz w:val="16"/>
                <w:szCs w:val="16"/>
              </w:rPr>
              <w:t>строительного</w:t>
            </w:r>
            <w:r w:rsidRPr="007B08C2">
              <w:rPr>
                <w:rFonts w:ascii="Arial Armenian" w:hAnsi="Arial Armenian" w:cs="Arial"/>
                <w:sz w:val="16"/>
                <w:szCs w:val="16"/>
              </w:rPr>
              <w:t xml:space="preserve">  </w:t>
            </w:r>
            <w:r w:rsidRPr="007B08C2">
              <w:rPr>
                <w:rFonts w:ascii="Calibri" w:hAnsi="Calibri" w:cs="Calibri"/>
                <w:sz w:val="16"/>
                <w:szCs w:val="16"/>
              </w:rPr>
              <w:t>мусора</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лишнего</w:t>
            </w:r>
            <w:r w:rsidRPr="007B08C2">
              <w:rPr>
                <w:rFonts w:ascii="Arial Armenian" w:hAnsi="Arial Armenian" w:cs="Arial"/>
                <w:sz w:val="16"/>
                <w:szCs w:val="16"/>
              </w:rPr>
              <w:t xml:space="preserve"> </w:t>
            </w:r>
            <w:r w:rsidRPr="007B08C2">
              <w:rPr>
                <w:rFonts w:ascii="Calibri" w:hAnsi="Calibri" w:cs="Calibri"/>
                <w:sz w:val="16"/>
                <w:szCs w:val="16"/>
              </w:rPr>
              <w:t>грунта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самосвалы</w:t>
            </w:r>
            <w:r w:rsidRPr="007B08C2">
              <w:rPr>
                <w:rFonts w:ascii="Arial Armenian" w:hAnsi="Arial Armenian" w:cs="Arial"/>
                <w:sz w:val="16"/>
                <w:szCs w:val="16"/>
              </w:rPr>
              <w:t xml:space="preserve"> </w:t>
            </w:r>
            <w:r w:rsidRPr="007B08C2">
              <w:rPr>
                <w:rFonts w:ascii="Calibri" w:hAnsi="Calibri" w:cs="Calibri"/>
                <w:sz w:val="16"/>
                <w:szCs w:val="16"/>
              </w:rPr>
              <w:t>и</w:t>
            </w:r>
            <w:r w:rsidRPr="007B08C2">
              <w:rPr>
                <w:rFonts w:ascii="Arial Armenian" w:hAnsi="Arial Armenian" w:cs="Arial"/>
                <w:sz w:val="16"/>
                <w:szCs w:val="16"/>
              </w:rPr>
              <w:t xml:space="preserve"> </w:t>
            </w:r>
            <w:r w:rsidRPr="007B08C2">
              <w:rPr>
                <w:rFonts w:ascii="Calibri" w:hAnsi="Calibri" w:cs="Calibri"/>
                <w:sz w:val="16"/>
                <w:szCs w:val="16"/>
              </w:rPr>
              <w:t>транспортировка</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расстояние</w:t>
            </w:r>
            <w:r w:rsidRPr="007B08C2">
              <w:rPr>
                <w:rFonts w:ascii="Arial Armenian" w:hAnsi="Arial Armenian" w:cs="Arial"/>
                <w:sz w:val="16"/>
                <w:szCs w:val="16"/>
              </w:rPr>
              <w:t xml:space="preserve"> </w:t>
            </w:r>
            <w:r w:rsidRPr="007B08C2">
              <w:rPr>
                <w:rFonts w:ascii="Calibri" w:hAnsi="Calibri" w:cs="Calibri"/>
                <w:sz w:val="16"/>
                <w:szCs w:val="16"/>
              </w:rPr>
              <w:t>до</w:t>
            </w:r>
            <w:r w:rsidRPr="007B08C2">
              <w:rPr>
                <w:rFonts w:ascii="Arial Armenian" w:hAnsi="Arial Armenian" w:cs="Arial"/>
                <w:sz w:val="16"/>
                <w:szCs w:val="16"/>
              </w:rPr>
              <w:t xml:space="preserve"> 13 </w:t>
            </w:r>
            <w:r w:rsidRPr="007B08C2">
              <w:rPr>
                <w:rFonts w:ascii="Calibri" w:hAnsi="Calibri" w:cs="Calibri"/>
                <w:sz w:val="16"/>
                <w:szCs w:val="16"/>
              </w:rPr>
              <w:t>км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0AEFE0"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EA1079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6,81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2AD13E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4,64</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4E2846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31,59</w:t>
            </w:r>
          </w:p>
        </w:tc>
      </w:tr>
      <w:tr w:rsidR="00DA282A" w:rsidRPr="007B08C2" w14:paraId="06BEA155"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26A36B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FC1700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2AF3C3A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64A6A11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77F04B9"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EE51E0D" w14:textId="77777777" w:rsidR="00DA282A" w:rsidRPr="007B08C2" w:rsidRDefault="00DA282A" w:rsidP="00F1441D">
            <w:pPr>
              <w:rPr>
                <w:rFonts w:ascii="Arial Armenian" w:hAnsi="Arial Armenian" w:cs="Arial"/>
                <w:sz w:val="20"/>
                <w:szCs w:val="20"/>
              </w:rPr>
            </w:pPr>
          </w:p>
        </w:tc>
      </w:tr>
      <w:tr w:rsidR="00DA282A" w:rsidRPr="007B08C2" w14:paraId="2899F268"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5A3FEDB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618FED1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98729C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15A8765"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908E7D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5B2D4C9" w14:textId="77777777" w:rsidR="00DA282A" w:rsidRPr="007B08C2" w:rsidRDefault="00DA282A" w:rsidP="00F1441D">
            <w:pPr>
              <w:rPr>
                <w:rFonts w:ascii="Arial Armenian" w:hAnsi="Arial Armenian" w:cs="Arial"/>
                <w:sz w:val="20"/>
                <w:szCs w:val="20"/>
              </w:rPr>
            </w:pPr>
          </w:p>
        </w:tc>
      </w:tr>
      <w:tr w:rsidR="00DA282A" w:rsidRPr="007B08C2" w14:paraId="7904B499"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4F5579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432E5DED"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4D622A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05FCBE3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C1ABB8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899A2BB" w14:textId="77777777" w:rsidR="00DA282A" w:rsidRPr="007B08C2" w:rsidRDefault="00DA282A" w:rsidP="00F1441D">
            <w:pPr>
              <w:rPr>
                <w:rFonts w:ascii="Arial Armenian" w:hAnsi="Arial Armenian" w:cs="Arial"/>
                <w:sz w:val="20"/>
                <w:szCs w:val="20"/>
              </w:rPr>
            </w:pPr>
          </w:p>
        </w:tc>
      </w:tr>
      <w:tr w:rsidR="00DA282A" w:rsidRPr="007B08C2" w14:paraId="62D42BDC"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4915B8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9</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7710CF5" w14:textId="77777777" w:rsidR="00DA282A" w:rsidRPr="007B08C2" w:rsidRDefault="00DA282A" w:rsidP="00F1441D">
            <w:pPr>
              <w:rPr>
                <w:rFonts w:ascii="Arial" w:hAnsi="Arial" w:cs="Arial"/>
                <w:sz w:val="16"/>
                <w:szCs w:val="16"/>
              </w:rPr>
            </w:pPr>
            <w:r w:rsidRPr="007B08C2">
              <w:rPr>
                <w:rFonts w:ascii="Arial" w:hAnsi="Arial" w:cs="Arial"/>
                <w:sz w:val="16"/>
                <w:szCs w:val="16"/>
              </w:rPr>
              <w:br/>
              <w:t>Обработка почвы 2-ой категории экскаватором, погрузка на самосвалы /для засыпки//для корректировки участка/</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0ACE5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9B00C7" w14:textId="77777777" w:rsidR="00DA282A" w:rsidRPr="007B08C2" w:rsidRDefault="00DA282A" w:rsidP="00F1441D">
            <w:pPr>
              <w:rPr>
                <w:rFonts w:ascii="Arial" w:hAnsi="Arial" w:cs="Arial"/>
                <w:sz w:val="16"/>
                <w:szCs w:val="16"/>
              </w:rPr>
            </w:pPr>
            <w:r w:rsidRPr="007B08C2">
              <w:rPr>
                <w:rFonts w:ascii="Arial" w:hAnsi="Arial" w:cs="Arial"/>
                <w:sz w:val="16"/>
                <w:szCs w:val="16"/>
              </w:rPr>
              <w:t>185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979A0F7"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0,65</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A21194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121,10</w:t>
            </w:r>
          </w:p>
        </w:tc>
      </w:tr>
      <w:tr w:rsidR="00DA282A" w:rsidRPr="007B08C2" w14:paraId="21E2709F"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00A37A0E"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A8E2A7A"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B00576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726AC0E"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1A360C3"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3C40436" w14:textId="77777777" w:rsidR="00DA282A" w:rsidRPr="007B08C2" w:rsidRDefault="00DA282A" w:rsidP="00F1441D">
            <w:pPr>
              <w:rPr>
                <w:rFonts w:ascii="Arial Armenian" w:hAnsi="Arial Armenian" w:cs="Arial"/>
                <w:sz w:val="20"/>
                <w:szCs w:val="20"/>
              </w:rPr>
            </w:pPr>
          </w:p>
        </w:tc>
      </w:tr>
      <w:tr w:rsidR="00DA282A" w:rsidRPr="007B08C2" w14:paraId="2671408C"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070757E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FC43872"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5B64D1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DB89033"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C80BF61"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23AD7B1" w14:textId="77777777" w:rsidR="00DA282A" w:rsidRPr="007B08C2" w:rsidRDefault="00DA282A" w:rsidP="00F1441D">
            <w:pPr>
              <w:rPr>
                <w:rFonts w:ascii="Arial Armenian" w:hAnsi="Arial Armenian" w:cs="Arial"/>
                <w:sz w:val="20"/>
                <w:szCs w:val="20"/>
              </w:rPr>
            </w:pPr>
          </w:p>
        </w:tc>
      </w:tr>
      <w:tr w:rsidR="00DA282A" w:rsidRPr="007B08C2" w14:paraId="64FF714E"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61C60AE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59C70A6"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5D9A3D0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1246CF9"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D7532B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4289C42" w14:textId="77777777" w:rsidR="00DA282A" w:rsidRPr="007B08C2" w:rsidRDefault="00DA282A" w:rsidP="00F1441D">
            <w:pPr>
              <w:rPr>
                <w:rFonts w:ascii="Arial Armenian" w:hAnsi="Arial Armenian" w:cs="Arial"/>
                <w:sz w:val="20"/>
                <w:szCs w:val="20"/>
              </w:rPr>
            </w:pPr>
          </w:p>
        </w:tc>
      </w:tr>
      <w:tr w:rsidR="00DA282A" w:rsidRPr="007B08C2" w14:paraId="282AE6DD"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6AABBA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10</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4EEE4C0A" w14:textId="77777777" w:rsidR="00DA282A" w:rsidRPr="007B08C2" w:rsidRDefault="00DA282A" w:rsidP="00F1441D">
            <w:pPr>
              <w:rPr>
                <w:rFonts w:ascii="Arial" w:hAnsi="Arial" w:cs="Arial"/>
                <w:sz w:val="16"/>
                <w:szCs w:val="16"/>
              </w:rPr>
            </w:pPr>
            <w:r w:rsidRPr="007B08C2">
              <w:rPr>
                <w:rFonts w:ascii="Arial" w:hAnsi="Arial" w:cs="Arial"/>
                <w:sz w:val="16"/>
                <w:szCs w:val="16"/>
              </w:rPr>
              <w:br/>
              <w:t>Грунт</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E7E8F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E0EA3A" w14:textId="77777777" w:rsidR="00DA282A" w:rsidRPr="007B08C2" w:rsidRDefault="00DA282A" w:rsidP="00F1441D">
            <w:pPr>
              <w:rPr>
                <w:rFonts w:ascii="Arial" w:hAnsi="Arial" w:cs="Arial"/>
                <w:sz w:val="16"/>
                <w:szCs w:val="16"/>
              </w:rPr>
            </w:pPr>
            <w:r w:rsidRPr="007B08C2">
              <w:rPr>
                <w:rFonts w:ascii="Arial" w:hAnsi="Arial" w:cs="Arial"/>
                <w:sz w:val="16"/>
                <w:szCs w:val="16"/>
              </w:rPr>
              <w:t>185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4868A2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2,53</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86E3D1A"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467,88</w:t>
            </w:r>
          </w:p>
        </w:tc>
      </w:tr>
      <w:tr w:rsidR="00DA282A" w:rsidRPr="007B08C2" w14:paraId="2679ECDB"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10E76CA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93FF745"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5FDD92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6815549"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AB1A55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C21C471" w14:textId="77777777" w:rsidR="00DA282A" w:rsidRPr="007B08C2" w:rsidRDefault="00DA282A" w:rsidP="00F1441D">
            <w:pPr>
              <w:rPr>
                <w:rFonts w:ascii="Arial Armenian" w:hAnsi="Arial Armenian" w:cs="Arial"/>
                <w:sz w:val="20"/>
                <w:szCs w:val="20"/>
              </w:rPr>
            </w:pPr>
          </w:p>
        </w:tc>
      </w:tr>
      <w:tr w:rsidR="00DA282A" w:rsidRPr="007B08C2" w14:paraId="5DE1D191"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2E80642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E8FEB4A"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4240A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2B777E1"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37E961B"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A515976" w14:textId="77777777" w:rsidR="00DA282A" w:rsidRPr="007B08C2" w:rsidRDefault="00DA282A" w:rsidP="00F1441D">
            <w:pPr>
              <w:rPr>
                <w:rFonts w:ascii="Arial Armenian" w:hAnsi="Arial Armenian" w:cs="Arial"/>
                <w:sz w:val="20"/>
                <w:szCs w:val="20"/>
              </w:rPr>
            </w:pPr>
          </w:p>
        </w:tc>
      </w:tr>
      <w:tr w:rsidR="00DA282A" w:rsidRPr="007B08C2" w14:paraId="1F152AEF"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B318F6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7563EB2"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2B0374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D45D8D6"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B9C8A7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F78F9D5" w14:textId="77777777" w:rsidR="00DA282A" w:rsidRPr="007B08C2" w:rsidRDefault="00DA282A" w:rsidP="00F1441D">
            <w:pPr>
              <w:rPr>
                <w:rFonts w:ascii="Arial Armenian" w:hAnsi="Arial Armenian" w:cs="Arial"/>
                <w:sz w:val="20"/>
                <w:szCs w:val="20"/>
              </w:rPr>
            </w:pPr>
          </w:p>
        </w:tc>
      </w:tr>
      <w:tr w:rsidR="00DA282A" w:rsidRPr="007B08C2" w14:paraId="3A99E7FC"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A1CE26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11263927" w14:textId="77777777" w:rsidR="00DA282A" w:rsidRPr="007B08C2" w:rsidRDefault="00DA282A" w:rsidP="00F1441D">
            <w:pPr>
              <w:rPr>
                <w:rFonts w:ascii="Arial" w:hAnsi="Arial" w:cs="Arial"/>
                <w:sz w:val="16"/>
                <w:szCs w:val="16"/>
              </w:rPr>
            </w:pPr>
            <w:r w:rsidRPr="007B08C2">
              <w:rPr>
                <w:rFonts w:ascii="Arial" w:hAnsi="Arial" w:cs="Arial"/>
                <w:sz w:val="16"/>
                <w:szCs w:val="16"/>
              </w:rPr>
              <w:br/>
              <w:t>транспорт грунта от 13 км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6B3555" w14:textId="77777777" w:rsidR="00DA282A" w:rsidRPr="007B08C2" w:rsidRDefault="00DA282A" w:rsidP="00F1441D">
            <w:pPr>
              <w:rPr>
                <w:rFonts w:ascii="Arial" w:hAnsi="Arial" w:cs="Arial"/>
                <w:sz w:val="16"/>
                <w:szCs w:val="16"/>
              </w:rPr>
            </w:pPr>
            <w:r w:rsidRPr="007B08C2">
              <w:rPr>
                <w:rFonts w:ascii="Arial" w:hAnsi="Arial" w:cs="Arial"/>
                <w:sz w:val="16"/>
                <w:szCs w:val="16"/>
              </w:rPr>
              <w:t>տն</w:t>
            </w:r>
            <w:r w:rsidRPr="007B08C2">
              <w:rPr>
                <w:rFonts w:ascii="Arial" w:hAnsi="Arial" w:cs="Arial"/>
                <w:sz w:val="16"/>
                <w:szCs w:val="16"/>
              </w:rPr>
              <w:br/>
              <w:t>тн</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E9BF24" w14:textId="77777777" w:rsidR="00DA282A" w:rsidRPr="007B08C2" w:rsidRDefault="00DA282A" w:rsidP="00F1441D">
            <w:pPr>
              <w:rPr>
                <w:rFonts w:ascii="Arial" w:hAnsi="Arial" w:cs="Arial"/>
                <w:sz w:val="16"/>
                <w:szCs w:val="16"/>
              </w:rPr>
            </w:pPr>
            <w:r w:rsidRPr="007B08C2">
              <w:rPr>
                <w:rFonts w:ascii="Arial" w:hAnsi="Arial" w:cs="Arial"/>
                <w:sz w:val="16"/>
                <w:szCs w:val="16"/>
              </w:rPr>
              <w:t>278</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356A9F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3,46</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EC22F3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961,31</w:t>
            </w:r>
          </w:p>
        </w:tc>
      </w:tr>
      <w:tr w:rsidR="00DA282A" w:rsidRPr="007B08C2" w14:paraId="3C2DF74D"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D657F5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9D23F48"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1D2ACD6"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A3D54FF"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DF2B0D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784CFA" w14:textId="77777777" w:rsidR="00DA282A" w:rsidRPr="007B08C2" w:rsidRDefault="00DA282A" w:rsidP="00F1441D">
            <w:pPr>
              <w:rPr>
                <w:rFonts w:ascii="Arial Armenian" w:hAnsi="Arial Armenian" w:cs="Arial"/>
                <w:sz w:val="20"/>
                <w:szCs w:val="20"/>
              </w:rPr>
            </w:pPr>
          </w:p>
        </w:tc>
      </w:tr>
      <w:tr w:rsidR="00DA282A" w:rsidRPr="007B08C2" w14:paraId="7DEEA959"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A750EB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7C1DF0B"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965FB2"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AE1FA12"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43462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1E80AAF" w14:textId="77777777" w:rsidR="00DA282A" w:rsidRPr="007B08C2" w:rsidRDefault="00DA282A" w:rsidP="00F1441D">
            <w:pPr>
              <w:rPr>
                <w:rFonts w:ascii="Arial Armenian" w:hAnsi="Arial Armenian" w:cs="Arial"/>
                <w:sz w:val="20"/>
                <w:szCs w:val="20"/>
              </w:rPr>
            </w:pPr>
          </w:p>
        </w:tc>
      </w:tr>
      <w:tr w:rsidR="00DA282A" w:rsidRPr="007B08C2" w14:paraId="1B0B4777"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7E3AA0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3FDA6C8"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F405E6"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09307B9"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39BFC6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22EDE19" w14:textId="77777777" w:rsidR="00DA282A" w:rsidRPr="007B08C2" w:rsidRDefault="00DA282A" w:rsidP="00F1441D">
            <w:pPr>
              <w:rPr>
                <w:rFonts w:ascii="Arial Armenian" w:hAnsi="Arial Armenian" w:cs="Arial"/>
                <w:sz w:val="20"/>
                <w:szCs w:val="20"/>
              </w:rPr>
            </w:pPr>
          </w:p>
        </w:tc>
      </w:tr>
      <w:tr w:rsidR="00DA282A" w:rsidRPr="007B08C2" w14:paraId="39422C00"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AC166A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088C57B6" w14:textId="77777777" w:rsidR="00DA282A" w:rsidRPr="007B08C2" w:rsidRDefault="00DA282A" w:rsidP="00F1441D">
            <w:pPr>
              <w:rPr>
                <w:rFonts w:ascii="Arial" w:hAnsi="Arial" w:cs="Arial"/>
                <w:sz w:val="16"/>
                <w:szCs w:val="16"/>
              </w:rPr>
            </w:pPr>
            <w:r w:rsidRPr="007B08C2">
              <w:rPr>
                <w:rFonts w:ascii="Arial" w:hAnsi="Arial" w:cs="Arial"/>
                <w:sz w:val="16"/>
                <w:szCs w:val="16"/>
              </w:rPr>
              <w:br/>
              <w:t>Обратная засыпка грунта механизмом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0D8D5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3</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3</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F38970" w14:textId="77777777" w:rsidR="00DA282A" w:rsidRPr="007B08C2" w:rsidRDefault="00DA282A" w:rsidP="00F1441D">
            <w:pPr>
              <w:rPr>
                <w:rFonts w:ascii="Arial" w:hAnsi="Arial" w:cs="Arial"/>
                <w:sz w:val="16"/>
                <w:szCs w:val="16"/>
              </w:rPr>
            </w:pPr>
            <w:r w:rsidRPr="007B08C2">
              <w:rPr>
                <w:rFonts w:ascii="Arial" w:hAnsi="Arial" w:cs="Arial"/>
                <w:sz w:val="16"/>
                <w:szCs w:val="16"/>
              </w:rPr>
              <w:t>171</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6EC50D3"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0,12</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E57EE8"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20,97</w:t>
            </w:r>
          </w:p>
        </w:tc>
      </w:tr>
      <w:tr w:rsidR="00DA282A" w:rsidRPr="007B08C2" w14:paraId="4C2BA1F8"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A9ECBC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8FD531B"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96A38A2"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B0B6236"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EC396C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07BE5CD" w14:textId="77777777" w:rsidR="00DA282A" w:rsidRPr="007B08C2" w:rsidRDefault="00DA282A" w:rsidP="00F1441D">
            <w:pPr>
              <w:rPr>
                <w:rFonts w:ascii="Arial Armenian" w:hAnsi="Arial Armenian" w:cs="Arial"/>
                <w:sz w:val="20"/>
                <w:szCs w:val="20"/>
              </w:rPr>
            </w:pPr>
          </w:p>
        </w:tc>
      </w:tr>
      <w:tr w:rsidR="00DA282A" w:rsidRPr="007B08C2" w14:paraId="1BFFC47D"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40F17F4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BACE558"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2E721F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80D93CE"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BEC38B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0482D53" w14:textId="77777777" w:rsidR="00DA282A" w:rsidRPr="007B08C2" w:rsidRDefault="00DA282A" w:rsidP="00F1441D">
            <w:pPr>
              <w:rPr>
                <w:rFonts w:ascii="Arial Armenian" w:hAnsi="Arial Armenian" w:cs="Arial"/>
                <w:sz w:val="20"/>
                <w:szCs w:val="20"/>
              </w:rPr>
            </w:pPr>
          </w:p>
        </w:tc>
      </w:tr>
      <w:tr w:rsidR="00DA282A" w:rsidRPr="007B08C2" w14:paraId="3CBD5F2E"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3E21A24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B5BB12C"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A8B8F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ECD406A" w14:textId="77777777" w:rsidR="00DA282A" w:rsidRPr="007B08C2" w:rsidRDefault="00DA282A" w:rsidP="00F1441D">
            <w:pPr>
              <w:rPr>
                <w:rFonts w:ascii="Arial" w:hAnsi="Arial"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32CE41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C365DE8" w14:textId="77777777" w:rsidR="00DA282A" w:rsidRPr="007B08C2" w:rsidRDefault="00DA282A" w:rsidP="00F1441D">
            <w:pPr>
              <w:rPr>
                <w:rFonts w:ascii="Arial Armenian" w:hAnsi="Arial Armenian" w:cs="Arial"/>
                <w:sz w:val="20"/>
                <w:szCs w:val="20"/>
              </w:rPr>
            </w:pPr>
          </w:p>
        </w:tc>
      </w:tr>
      <w:tr w:rsidR="00DA282A" w:rsidRPr="007B08C2" w14:paraId="3A4E9A1A" w14:textId="77777777" w:rsidTr="00DA282A">
        <w:trPr>
          <w:trHeight w:val="507"/>
        </w:trPr>
        <w:tc>
          <w:tcPr>
            <w:tcW w:w="44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7F92FA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3DA58EC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Разбрасывание</w:t>
            </w:r>
            <w:r w:rsidRPr="007B08C2">
              <w:rPr>
                <w:rFonts w:ascii="Arial Armenian" w:hAnsi="Arial Armenian" w:cs="Arial"/>
                <w:sz w:val="16"/>
                <w:szCs w:val="16"/>
              </w:rPr>
              <w:t xml:space="preserve"> </w:t>
            </w:r>
            <w:r w:rsidRPr="007B08C2">
              <w:rPr>
                <w:rFonts w:ascii="Calibri" w:hAnsi="Calibri" w:cs="Calibri"/>
                <w:sz w:val="16"/>
                <w:szCs w:val="16"/>
              </w:rPr>
              <w:t>почвы</w:t>
            </w:r>
            <w:r w:rsidRPr="007B08C2">
              <w:rPr>
                <w:rFonts w:ascii="Arial Armenian" w:hAnsi="Arial Armenian" w:cs="Arial"/>
                <w:sz w:val="16"/>
                <w:szCs w:val="16"/>
              </w:rPr>
              <w:t xml:space="preserve"> </w:t>
            </w:r>
            <w:r w:rsidRPr="007B08C2">
              <w:rPr>
                <w:rFonts w:ascii="Calibri" w:hAnsi="Calibri" w:cs="Calibri"/>
                <w:sz w:val="16"/>
                <w:szCs w:val="16"/>
              </w:rPr>
              <w:t>вручную</w:t>
            </w:r>
            <w:r w:rsidRPr="007B08C2">
              <w:rPr>
                <w:rFonts w:ascii="Arial Armenian" w:hAnsi="Arial Armenian" w:cs="Arial"/>
                <w:sz w:val="16"/>
                <w:szCs w:val="16"/>
              </w:rPr>
              <w:t xml:space="preserve"> </w:t>
            </w:r>
            <w:r w:rsidRPr="007B08C2">
              <w:rPr>
                <w:rFonts w:ascii="Calibri" w:hAnsi="Calibri" w:cs="Calibri"/>
                <w:sz w:val="16"/>
                <w:szCs w:val="16"/>
              </w:rPr>
              <w:t>на</w:t>
            </w:r>
            <w:r w:rsidRPr="007B08C2">
              <w:rPr>
                <w:rFonts w:ascii="Arial Armenian" w:hAnsi="Arial Armenian" w:cs="Arial"/>
                <w:sz w:val="16"/>
                <w:szCs w:val="16"/>
              </w:rPr>
              <w:t xml:space="preserve"> </w:t>
            </w:r>
            <w:r w:rsidRPr="007B08C2">
              <w:rPr>
                <w:rFonts w:ascii="Calibri" w:hAnsi="Calibri" w:cs="Calibri"/>
                <w:sz w:val="16"/>
                <w:szCs w:val="16"/>
              </w:rPr>
              <w:t>зеленых</w:t>
            </w:r>
            <w:r w:rsidRPr="007B08C2">
              <w:rPr>
                <w:rFonts w:ascii="Arial Armenian" w:hAnsi="Arial Armenian" w:cs="Arial"/>
                <w:sz w:val="16"/>
                <w:szCs w:val="16"/>
              </w:rPr>
              <w:t xml:space="preserve"> </w:t>
            </w:r>
            <w:r w:rsidRPr="007B08C2">
              <w:rPr>
                <w:rFonts w:ascii="Calibri" w:hAnsi="Calibri" w:cs="Calibri"/>
                <w:sz w:val="16"/>
                <w:szCs w:val="16"/>
              </w:rPr>
              <w:t>участках</w:t>
            </w:r>
            <w:r w:rsidRPr="007B08C2">
              <w:rPr>
                <w:rFonts w:ascii="Arial Armenian" w:hAnsi="Arial Armenian" w:cs="Arial"/>
                <w:sz w:val="16"/>
                <w:szCs w:val="16"/>
              </w:rPr>
              <w:t xml:space="preserve"> /</w:t>
            </w:r>
            <w:r w:rsidRPr="007B08C2">
              <w:rPr>
                <w:rFonts w:ascii="Calibri" w:hAnsi="Calibri" w:cs="Calibri"/>
                <w:sz w:val="16"/>
                <w:szCs w:val="16"/>
              </w:rPr>
              <w:t>толщина</w:t>
            </w:r>
            <w:r w:rsidRPr="007B08C2">
              <w:rPr>
                <w:rFonts w:ascii="Arial Armenian" w:hAnsi="Arial Armenian" w:cs="Arial"/>
                <w:sz w:val="16"/>
                <w:szCs w:val="16"/>
              </w:rPr>
              <w:t xml:space="preserve"> 10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6441B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Ù</w:t>
            </w:r>
            <w:r w:rsidRPr="007B08C2">
              <w:rPr>
                <w:rFonts w:ascii="Arial Armenian" w:hAnsi="Arial Armenian" w:cs="Arial"/>
                <w:sz w:val="16"/>
                <w:szCs w:val="16"/>
                <w:vertAlign w:val="superscript"/>
              </w:rPr>
              <w:t>2</w:t>
            </w:r>
            <w:r w:rsidRPr="007B08C2">
              <w:rPr>
                <w:rFonts w:ascii="Arial Armenian" w:hAnsi="Arial Armenian" w:cs="Arial"/>
                <w:sz w:val="16"/>
                <w:szCs w:val="16"/>
              </w:rPr>
              <w:br/>
            </w:r>
            <w:r w:rsidRPr="007B08C2">
              <w:rPr>
                <w:rFonts w:ascii="Calibri" w:hAnsi="Calibri" w:cs="Calibri"/>
                <w:sz w:val="16"/>
                <w:szCs w:val="16"/>
              </w:rPr>
              <w:t>м</w:t>
            </w:r>
            <w:r w:rsidRPr="007B08C2">
              <w:rPr>
                <w:rFonts w:ascii="Arial Armenian" w:hAnsi="Arial Armenian" w:cs="Arial"/>
                <w:sz w:val="16"/>
                <w:szCs w:val="16"/>
                <w:vertAlign w:val="superscript"/>
              </w:rPr>
              <w:t>2</w:t>
            </w:r>
          </w:p>
        </w:tc>
        <w:tc>
          <w:tcPr>
            <w:tcW w:w="79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839CAE6"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142,0</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C297C9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2,11</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9EB9E6"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300,21</w:t>
            </w:r>
          </w:p>
        </w:tc>
      </w:tr>
      <w:tr w:rsidR="00DA282A" w:rsidRPr="007B08C2" w14:paraId="5A750577"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747AA05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1F666C6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75A28E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18DFEC3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17548E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B7AA0BB" w14:textId="77777777" w:rsidR="00DA282A" w:rsidRPr="007B08C2" w:rsidRDefault="00DA282A" w:rsidP="00F1441D">
            <w:pPr>
              <w:rPr>
                <w:rFonts w:ascii="Arial Armenian" w:hAnsi="Arial Armenian" w:cs="Arial"/>
                <w:sz w:val="20"/>
                <w:szCs w:val="20"/>
              </w:rPr>
            </w:pPr>
          </w:p>
        </w:tc>
      </w:tr>
      <w:tr w:rsidR="00DA282A" w:rsidRPr="007B08C2" w14:paraId="3D3638D4" w14:textId="77777777" w:rsidTr="00DA282A">
        <w:trPr>
          <w:trHeight w:val="507"/>
        </w:trPr>
        <w:tc>
          <w:tcPr>
            <w:tcW w:w="448" w:type="dxa"/>
            <w:vMerge/>
            <w:tcBorders>
              <w:top w:val="nil"/>
              <w:left w:val="single" w:sz="4" w:space="0" w:color="auto"/>
              <w:bottom w:val="single" w:sz="4" w:space="0" w:color="000000"/>
              <w:right w:val="single" w:sz="4" w:space="0" w:color="auto"/>
            </w:tcBorders>
            <w:vAlign w:val="center"/>
            <w:hideMark/>
          </w:tcPr>
          <w:p w14:paraId="565F96D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C2ADCE6"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036923C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738E099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B12DB9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D7E314E" w14:textId="77777777" w:rsidR="00DA282A" w:rsidRPr="007B08C2" w:rsidRDefault="00DA282A" w:rsidP="00F1441D">
            <w:pPr>
              <w:rPr>
                <w:rFonts w:ascii="Arial Armenian" w:hAnsi="Arial Armenian" w:cs="Arial"/>
                <w:sz w:val="20"/>
                <w:szCs w:val="20"/>
              </w:rPr>
            </w:pPr>
          </w:p>
        </w:tc>
      </w:tr>
      <w:tr w:rsidR="00DA282A" w:rsidRPr="007B08C2" w14:paraId="334BF572" w14:textId="77777777" w:rsidTr="00DA282A">
        <w:trPr>
          <w:trHeight w:val="276"/>
        </w:trPr>
        <w:tc>
          <w:tcPr>
            <w:tcW w:w="448" w:type="dxa"/>
            <w:vMerge/>
            <w:tcBorders>
              <w:top w:val="nil"/>
              <w:left w:val="single" w:sz="4" w:space="0" w:color="auto"/>
              <w:bottom w:val="single" w:sz="4" w:space="0" w:color="000000"/>
              <w:right w:val="single" w:sz="4" w:space="0" w:color="auto"/>
            </w:tcBorders>
            <w:vAlign w:val="center"/>
            <w:hideMark/>
          </w:tcPr>
          <w:p w14:paraId="642EFF6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7A08B27C"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3AB4355C"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000000"/>
              <w:right w:val="single" w:sz="4" w:space="0" w:color="auto"/>
            </w:tcBorders>
            <w:vAlign w:val="center"/>
            <w:hideMark/>
          </w:tcPr>
          <w:p w14:paraId="2E6FDD1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480BC6E"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9C986FA" w14:textId="77777777" w:rsidR="00DA282A" w:rsidRPr="007B08C2" w:rsidRDefault="00DA282A" w:rsidP="00F1441D">
            <w:pPr>
              <w:rPr>
                <w:rFonts w:ascii="Arial Armenian" w:hAnsi="Arial Armenian" w:cs="Arial"/>
                <w:sz w:val="20"/>
                <w:szCs w:val="20"/>
              </w:rPr>
            </w:pPr>
          </w:p>
        </w:tc>
      </w:tr>
      <w:tr w:rsidR="00DA282A" w:rsidRPr="007B08C2" w14:paraId="57BA22BA"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413DAF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8C46404"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13DB3F5"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72DBB4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076ADF8"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3FCE3C0"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2366,52</w:t>
            </w:r>
          </w:p>
        </w:tc>
      </w:tr>
      <w:tr w:rsidR="00DA282A" w:rsidRPr="007B08C2" w14:paraId="73980E55"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D31B9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2FD5C6B9"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735656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67FCAC1"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F9219A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2EE8603" w14:textId="77777777" w:rsidR="00DA282A" w:rsidRPr="007B08C2" w:rsidRDefault="00DA282A" w:rsidP="00F1441D">
            <w:pPr>
              <w:rPr>
                <w:rFonts w:ascii="Arial Armenian" w:hAnsi="Arial Armenian" w:cs="Arial"/>
                <w:b/>
                <w:bCs/>
                <w:sz w:val="16"/>
                <w:szCs w:val="16"/>
              </w:rPr>
            </w:pPr>
          </w:p>
        </w:tc>
      </w:tr>
      <w:tr w:rsidR="00DA282A" w:rsidRPr="007B08C2" w14:paraId="0A1F2AA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2B6ACCA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B396980"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49116A3"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D1E3B7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BDC0C5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3D12904" w14:textId="77777777" w:rsidR="00DA282A" w:rsidRPr="007B08C2" w:rsidRDefault="00DA282A" w:rsidP="00F1441D">
            <w:pPr>
              <w:rPr>
                <w:rFonts w:ascii="Arial Armenian" w:hAnsi="Arial Armenian" w:cs="Arial"/>
                <w:b/>
                <w:bCs/>
                <w:sz w:val="16"/>
                <w:szCs w:val="16"/>
              </w:rPr>
            </w:pPr>
          </w:p>
        </w:tc>
      </w:tr>
      <w:tr w:rsidR="00DA282A" w:rsidRPr="007B08C2" w14:paraId="648CCC5A" w14:textId="77777777" w:rsidTr="00DA282A">
        <w:trPr>
          <w:trHeight w:val="276"/>
        </w:trPr>
        <w:tc>
          <w:tcPr>
            <w:tcW w:w="448" w:type="dxa"/>
            <w:vMerge/>
            <w:tcBorders>
              <w:top w:val="nil"/>
              <w:left w:val="single" w:sz="4" w:space="0" w:color="auto"/>
              <w:bottom w:val="single" w:sz="4" w:space="0" w:color="auto"/>
              <w:right w:val="single" w:sz="4" w:space="0" w:color="auto"/>
            </w:tcBorders>
            <w:vAlign w:val="center"/>
            <w:hideMark/>
          </w:tcPr>
          <w:p w14:paraId="68B475A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E135758"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70AC194"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2B1394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3EF7C5D"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6582C357" w14:textId="77777777" w:rsidR="00DA282A" w:rsidRPr="007B08C2" w:rsidRDefault="00DA282A" w:rsidP="00F1441D">
            <w:pPr>
              <w:rPr>
                <w:rFonts w:ascii="Arial Armenian" w:hAnsi="Arial Armenian" w:cs="Arial"/>
                <w:b/>
                <w:bCs/>
                <w:sz w:val="16"/>
                <w:szCs w:val="16"/>
              </w:rPr>
            </w:pPr>
          </w:p>
        </w:tc>
      </w:tr>
      <w:tr w:rsidR="00DA282A" w:rsidRPr="007B08C2" w14:paraId="18F36796"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8887A2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76C3F63F"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6CAD04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DA5750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F879F0F"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0EDAC2F"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13,03%</w:t>
            </w:r>
          </w:p>
        </w:tc>
      </w:tr>
      <w:tr w:rsidR="00DA282A" w:rsidRPr="007B08C2" w14:paraId="084274C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CD9972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28936DE"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50AD23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3B2F739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71C85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61E6CD7" w14:textId="77777777" w:rsidR="00DA282A" w:rsidRPr="007B08C2" w:rsidRDefault="00DA282A" w:rsidP="00F1441D">
            <w:pPr>
              <w:rPr>
                <w:rFonts w:ascii="Arial Armenian" w:hAnsi="Arial Armenian" w:cs="Arial"/>
                <w:b/>
                <w:bCs/>
                <w:sz w:val="16"/>
                <w:szCs w:val="16"/>
              </w:rPr>
            </w:pPr>
          </w:p>
        </w:tc>
      </w:tr>
      <w:tr w:rsidR="00DA282A" w:rsidRPr="007B08C2" w14:paraId="71C7BA5C"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8860BAB"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97A8D1E"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D84843F"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5FD2689C"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6040F1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4C4178A" w14:textId="77777777" w:rsidR="00DA282A" w:rsidRPr="007B08C2" w:rsidRDefault="00DA282A" w:rsidP="00F1441D">
            <w:pPr>
              <w:rPr>
                <w:rFonts w:ascii="Arial Armenian" w:hAnsi="Arial Armenian" w:cs="Arial"/>
                <w:b/>
                <w:bCs/>
                <w:sz w:val="16"/>
                <w:szCs w:val="16"/>
              </w:rPr>
            </w:pPr>
          </w:p>
        </w:tc>
      </w:tr>
      <w:tr w:rsidR="00DA282A" w:rsidRPr="007B08C2" w14:paraId="458F90CE"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645423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A0A66A3"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C10649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EED12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3DA0A0D"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EC0627F" w14:textId="77777777" w:rsidR="00DA282A" w:rsidRPr="007B08C2" w:rsidRDefault="00DA282A" w:rsidP="00F1441D">
            <w:pPr>
              <w:rPr>
                <w:rFonts w:ascii="Arial Armenian" w:hAnsi="Arial Armenian" w:cs="Arial"/>
                <w:b/>
                <w:bCs/>
                <w:sz w:val="16"/>
                <w:szCs w:val="16"/>
              </w:rPr>
            </w:pPr>
          </w:p>
        </w:tc>
      </w:tr>
      <w:tr w:rsidR="00DA282A" w:rsidRPr="007B08C2" w14:paraId="5FFD479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B3138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14:paraId="040173C5"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Асфальтобетонные</w:t>
            </w:r>
            <w:r w:rsidRPr="007B08C2">
              <w:rPr>
                <w:rFonts w:ascii="Arial Armenian" w:hAnsi="Arial Armenian" w:cs="Arial"/>
                <w:b/>
                <w:bCs/>
                <w:sz w:val="16"/>
                <w:szCs w:val="16"/>
              </w:rPr>
              <w:t xml:space="preserve"> </w:t>
            </w:r>
            <w:r w:rsidRPr="007B08C2">
              <w:rPr>
                <w:rFonts w:ascii="Calibri" w:hAnsi="Calibri" w:cs="Calibri"/>
                <w:b/>
                <w:bCs/>
                <w:sz w:val="16"/>
                <w:szCs w:val="16"/>
              </w:rPr>
              <w:t>работы</w:t>
            </w:r>
          </w:p>
        </w:tc>
        <w:tc>
          <w:tcPr>
            <w:tcW w:w="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6C30FDA"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43FC6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F35FB70"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4FBEE99"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0,00</w:t>
            </w:r>
          </w:p>
        </w:tc>
      </w:tr>
      <w:tr w:rsidR="00DA282A" w:rsidRPr="007B08C2" w14:paraId="3044D2B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2B11852"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EFEC3C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7EAA6A4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ABC520D"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5A4AD57"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99ABCAC" w14:textId="77777777" w:rsidR="00DA282A" w:rsidRPr="007B08C2" w:rsidRDefault="00DA282A" w:rsidP="00F1441D">
            <w:pPr>
              <w:rPr>
                <w:rFonts w:ascii="Arial Armenian" w:hAnsi="Arial Armenian" w:cs="Arial"/>
                <w:sz w:val="20"/>
                <w:szCs w:val="20"/>
              </w:rPr>
            </w:pPr>
          </w:p>
        </w:tc>
      </w:tr>
      <w:tr w:rsidR="00DA282A" w:rsidRPr="007B08C2" w14:paraId="4214298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5B53EA0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3D46EA6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649C8BE0"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64AEEB43"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5844FD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5FF7D786" w14:textId="77777777" w:rsidR="00DA282A" w:rsidRPr="007B08C2" w:rsidRDefault="00DA282A" w:rsidP="00F1441D">
            <w:pPr>
              <w:rPr>
                <w:rFonts w:ascii="Arial Armenian" w:hAnsi="Arial Armenian" w:cs="Arial"/>
                <w:sz w:val="20"/>
                <w:szCs w:val="20"/>
              </w:rPr>
            </w:pPr>
          </w:p>
        </w:tc>
      </w:tr>
      <w:tr w:rsidR="00DA282A" w:rsidRPr="007B08C2" w14:paraId="372A6E7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896DC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000000"/>
              <w:right w:val="single" w:sz="4" w:space="0" w:color="auto"/>
            </w:tcBorders>
            <w:vAlign w:val="center"/>
            <w:hideMark/>
          </w:tcPr>
          <w:p w14:paraId="2544D69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14:paraId="5CEA19C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BEBD1D8"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0DE0A2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1398830" w14:textId="77777777" w:rsidR="00DA282A" w:rsidRPr="007B08C2" w:rsidRDefault="00DA282A" w:rsidP="00F1441D">
            <w:pPr>
              <w:rPr>
                <w:rFonts w:ascii="Arial Armenian" w:hAnsi="Arial Armenian" w:cs="Arial"/>
                <w:sz w:val="20"/>
                <w:szCs w:val="20"/>
              </w:rPr>
            </w:pPr>
          </w:p>
        </w:tc>
      </w:tr>
      <w:tr w:rsidR="00DA282A" w:rsidRPr="007B08C2" w14:paraId="3F342785"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DD44BD"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0A3019E" w14:textId="77777777" w:rsidR="00DA282A" w:rsidRPr="007B08C2" w:rsidRDefault="00DA282A" w:rsidP="00F1441D">
            <w:pPr>
              <w:rPr>
                <w:rFonts w:ascii="Arial" w:hAnsi="Arial" w:cs="Arial"/>
                <w:sz w:val="16"/>
                <w:szCs w:val="16"/>
              </w:rPr>
            </w:pPr>
            <w:r w:rsidRPr="007B08C2">
              <w:rPr>
                <w:rFonts w:ascii="Arial" w:hAnsi="Arial" w:cs="Arial"/>
                <w:sz w:val="16"/>
                <w:szCs w:val="16"/>
              </w:rPr>
              <w:br/>
              <w:t>Гравийное основание H=12см</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81E716" w14:textId="77777777" w:rsidR="00DA282A" w:rsidRPr="007B08C2" w:rsidRDefault="00DA282A" w:rsidP="00F1441D">
            <w:pPr>
              <w:rPr>
                <w:rFonts w:ascii="Arial" w:hAnsi="Arial" w:cs="Arial"/>
                <w:sz w:val="16"/>
                <w:szCs w:val="16"/>
              </w:rPr>
            </w:pPr>
            <w:r w:rsidRPr="007B08C2">
              <w:rPr>
                <w:rFonts w:ascii="Arial" w:hAnsi="Arial" w:cs="Arial"/>
                <w:sz w:val="16"/>
                <w:szCs w:val="16"/>
              </w:rPr>
              <w:t>մ</w:t>
            </w:r>
            <w:r w:rsidRPr="007B08C2">
              <w:rPr>
                <w:rFonts w:ascii="Arial" w:hAnsi="Arial" w:cs="Arial"/>
                <w:sz w:val="16"/>
                <w:szCs w:val="16"/>
                <w:vertAlign w:val="superscript"/>
              </w:rPr>
              <w:t>2</w:t>
            </w:r>
            <w:r w:rsidRPr="007B08C2">
              <w:rPr>
                <w:rFonts w:ascii="Arial" w:hAnsi="Arial" w:cs="Arial"/>
                <w:sz w:val="16"/>
                <w:szCs w:val="16"/>
              </w:rPr>
              <w:br/>
              <w:t>м</w:t>
            </w:r>
            <w:r w:rsidRPr="007B08C2">
              <w:rPr>
                <w:rFonts w:ascii="Arial" w:hAnsi="Arial"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8B04E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248819D"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1,46</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2A1407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197,12</w:t>
            </w:r>
          </w:p>
        </w:tc>
      </w:tr>
      <w:tr w:rsidR="00DA282A" w:rsidRPr="007B08C2" w14:paraId="4781831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EDCFBEC"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0EB96813"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9DA647C"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A4DE31B"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290E589A"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669E4F6" w14:textId="77777777" w:rsidR="00DA282A" w:rsidRPr="007B08C2" w:rsidRDefault="00DA282A" w:rsidP="00F1441D">
            <w:pPr>
              <w:rPr>
                <w:rFonts w:ascii="Arial Armenian" w:hAnsi="Arial Armenian" w:cs="Arial"/>
                <w:sz w:val="20"/>
                <w:szCs w:val="20"/>
              </w:rPr>
            </w:pPr>
          </w:p>
        </w:tc>
      </w:tr>
      <w:tr w:rsidR="00DA282A" w:rsidRPr="007B08C2" w14:paraId="1E69001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4E8FCFE4"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7E274E4B"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4F385BD"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5E6C1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A66872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A5C9FBE" w14:textId="77777777" w:rsidR="00DA282A" w:rsidRPr="007B08C2" w:rsidRDefault="00DA282A" w:rsidP="00F1441D">
            <w:pPr>
              <w:rPr>
                <w:rFonts w:ascii="Arial Armenian" w:hAnsi="Arial Armenian" w:cs="Arial"/>
                <w:sz w:val="20"/>
                <w:szCs w:val="20"/>
              </w:rPr>
            </w:pPr>
          </w:p>
        </w:tc>
      </w:tr>
      <w:tr w:rsidR="00DA282A" w:rsidRPr="007B08C2" w14:paraId="46FC9AE9"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D34169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2538237" w14:textId="77777777" w:rsidR="00DA282A" w:rsidRPr="007B08C2" w:rsidRDefault="00DA282A" w:rsidP="00F1441D">
            <w:pPr>
              <w:rPr>
                <w:rFonts w:ascii="Arial" w:hAnsi="Arial"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28B725EA"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3642C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5DAB70D4"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5144DE2" w14:textId="77777777" w:rsidR="00DA282A" w:rsidRPr="007B08C2" w:rsidRDefault="00DA282A" w:rsidP="00F1441D">
            <w:pPr>
              <w:rPr>
                <w:rFonts w:ascii="Arial Armenian" w:hAnsi="Arial Armenian" w:cs="Arial"/>
                <w:sz w:val="20"/>
                <w:szCs w:val="20"/>
              </w:rPr>
            </w:pPr>
          </w:p>
        </w:tc>
      </w:tr>
      <w:tr w:rsidR="00DA282A" w:rsidRPr="007B08C2" w14:paraId="730AE2AC"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CFC53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2</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34CECB3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Битумная</w:t>
            </w:r>
            <w:r w:rsidRPr="007B08C2">
              <w:rPr>
                <w:rFonts w:ascii="Arial Armenian" w:hAnsi="Arial Armenian" w:cs="Arial"/>
                <w:sz w:val="16"/>
                <w:szCs w:val="16"/>
              </w:rPr>
              <w:t xml:space="preserve"> </w:t>
            </w:r>
            <w:r w:rsidRPr="007B08C2">
              <w:rPr>
                <w:rFonts w:ascii="Calibri" w:hAnsi="Calibri" w:cs="Calibri"/>
                <w:sz w:val="16"/>
                <w:szCs w:val="16"/>
              </w:rPr>
              <w:t>засыпка</w:t>
            </w:r>
            <w:r w:rsidRPr="007B08C2">
              <w:rPr>
                <w:rFonts w:ascii="Arial Armenian" w:hAnsi="Arial Armenian" w:cs="Arial"/>
                <w:sz w:val="16"/>
                <w:szCs w:val="16"/>
              </w:rPr>
              <w:t xml:space="preserve"> </w:t>
            </w:r>
            <w:r w:rsidRPr="007B08C2">
              <w:rPr>
                <w:rFonts w:ascii="Calibri" w:hAnsi="Calibri" w:cs="Calibri"/>
                <w:sz w:val="16"/>
                <w:szCs w:val="16"/>
              </w:rPr>
              <w:t>гравия</w:t>
            </w:r>
            <w:r w:rsidRPr="007B08C2">
              <w:rPr>
                <w:rFonts w:ascii="Arial Armenian" w:hAnsi="Arial Armenian" w:cs="Arial"/>
                <w:sz w:val="16"/>
                <w:szCs w:val="16"/>
              </w:rPr>
              <w:t xml:space="preserve"> 135 </w:t>
            </w:r>
            <w:r w:rsidRPr="007B08C2">
              <w:rPr>
                <w:rFonts w:ascii="Calibri" w:hAnsi="Calibri" w:cs="Calibri"/>
                <w:sz w:val="16"/>
                <w:szCs w:val="16"/>
              </w:rPr>
              <w:t>м</w:t>
            </w:r>
            <w:r w:rsidRPr="007B08C2">
              <w:rPr>
                <w:rFonts w:ascii="Arial Armenian" w:hAnsi="Arial Armenian" w:cs="Arial"/>
                <w:sz w:val="16"/>
                <w:szCs w:val="16"/>
              </w:rPr>
              <w:t>2 (4,12</w:t>
            </w:r>
            <w:r w:rsidRPr="007B08C2">
              <w:rPr>
                <w:rFonts w:ascii="Calibri" w:hAnsi="Calibri" w:cs="Calibri"/>
                <w:sz w:val="16"/>
                <w:szCs w:val="16"/>
              </w:rPr>
              <w:t>т</w:t>
            </w:r>
            <w:r w:rsidRPr="007B08C2">
              <w:rPr>
                <w:rFonts w:ascii="Arial Armenian" w:hAnsi="Arial Armenian" w:cs="Arial"/>
                <w:sz w:val="16"/>
                <w:szCs w:val="16"/>
              </w:rPr>
              <w:t>/1000</w:t>
            </w:r>
            <w:r w:rsidRPr="007B08C2">
              <w:rPr>
                <w:rFonts w:ascii="Calibri" w:hAnsi="Calibri" w:cs="Calibri"/>
                <w:sz w:val="16"/>
                <w:szCs w:val="16"/>
              </w:rPr>
              <w:t>м</w:t>
            </w:r>
            <w:r w:rsidRPr="007B08C2">
              <w:rPr>
                <w:rFonts w:ascii="Arial Armenian" w:hAnsi="Arial Armenian" w:cs="Arial"/>
                <w:sz w:val="16"/>
                <w:szCs w:val="16"/>
              </w:rPr>
              <w:t>2)</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C57DCB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ï</w:t>
            </w:r>
            <w:r w:rsidRPr="007B08C2">
              <w:rPr>
                <w:rFonts w:ascii="Arial Armenian" w:hAnsi="Arial Armenian" w:cs="Arial"/>
                <w:sz w:val="16"/>
                <w:szCs w:val="16"/>
              </w:rPr>
              <w:br/>
            </w:r>
            <w:r w:rsidRPr="007B08C2">
              <w:rPr>
                <w:rFonts w:ascii="Calibri" w:hAnsi="Calibri" w:cs="Calibri"/>
                <w:sz w:val="16"/>
                <w:szCs w:val="16"/>
              </w:rPr>
              <w:t>т</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BA63F7"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0,556</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699E9B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258,39</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9A7523F"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143,72</w:t>
            </w:r>
          </w:p>
        </w:tc>
      </w:tr>
      <w:tr w:rsidR="00DA282A" w:rsidRPr="007B08C2" w14:paraId="7E6CDDAD"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3A6CBA3"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0DED61A"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FC86B8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6D1E9D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E04C82D"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88055EA" w14:textId="77777777" w:rsidR="00DA282A" w:rsidRPr="007B08C2" w:rsidRDefault="00DA282A" w:rsidP="00F1441D">
            <w:pPr>
              <w:rPr>
                <w:rFonts w:ascii="Arial Armenian" w:hAnsi="Arial Armenian" w:cs="Arial"/>
                <w:sz w:val="20"/>
                <w:szCs w:val="20"/>
              </w:rPr>
            </w:pPr>
          </w:p>
        </w:tc>
      </w:tr>
      <w:tr w:rsidR="00DA282A" w:rsidRPr="007B08C2" w14:paraId="41D7A0E8"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18136BA"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51D413B"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E5C4F1A"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065343AF"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3583CA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B1AE533" w14:textId="77777777" w:rsidR="00DA282A" w:rsidRPr="007B08C2" w:rsidRDefault="00DA282A" w:rsidP="00F1441D">
            <w:pPr>
              <w:rPr>
                <w:rFonts w:ascii="Arial Armenian" w:hAnsi="Arial Armenian" w:cs="Arial"/>
                <w:sz w:val="20"/>
                <w:szCs w:val="20"/>
              </w:rPr>
            </w:pPr>
          </w:p>
        </w:tc>
      </w:tr>
      <w:tr w:rsidR="00DA282A" w:rsidRPr="007B08C2" w14:paraId="75EE33F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0844B3C9"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EB1CEC8"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656A14E"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476EE3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319DE616"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1190AA9E" w14:textId="77777777" w:rsidR="00DA282A" w:rsidRPr="007B08C2" w:rsidRDefault="00DA282A" w:rsidP="00F1441D">
            <w:pPr>
              <w:rPr>
                <w:rFonts w:ascii="Arial Armenian" w:hAnsi="Arial Armenian" w:cs="Arial"/>
                <w:sz w:val="20"/>
                <w:szCs w:val="20"/>
              </w:rPr>
            </w:pPr>
          </w:p>
        </w:tc>
      </w:tr>
      <w:tr w:rsidR="00DA282A" w:rsidRPr="007B08C2" w14:paraId="3DFEB210"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4C1F8F"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3</w:t>
            </w:r>
          </w:p>
        </w:tc>
        <w:tc>
          <w:tcPr>
            <w:tcW w:w="673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9639DF8"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br/>
            </w:r>
            <w:r w:rsidRPr="007B08C2">
              <w:rPr>
                <w:rFonts w:ascii="Calibri" w:hAnsi="Calibri" w:cs="Calibri"/>
                <w:sz w:val="16"/>
                <w:szCs w:val="16"/>
              </w:rPr>
              <w:t>Выполнение</w:t>
            </w:r>
            <w:r w:rsidRPr="007B08C2">
              <w:rPr>
                <w:rFonts w:ascii="Arial Armenian" w:hAnsi="Arial Armenian" w:cs="Arial"/>
                <w:sz w:val="16"/>
                <w:szCs w:val="16"/>
              </w:rPr>
              <w:t xml:space="preserve"> </w:t>
            </w:r>
            <w:r w:rsidRPr="007B08C2">
              <w:rPr>
                <w:rFonts w:ascii="Calibri" w:hAnsi="Calibri" w:cs="Calibri"/>
                <w:sz w:val="16"/>
                <w:szCs w:val="16"/>
              </w:rPr>
              <w:t>мелкозернистого</w:t>
            </w:r>
            <w:r w:rsidRPr="007B08C2">
              <w:rPr>
                <w:rFonts w:ascii="Arial Armenian" w:hAnsi="Arial Armenian" w:cs="Arial"/>
                <w:sz w:val="16"/>
                <w:szCs w:val="16"/>
              </w:rPr>
              <w:t xml:space="preserve"> </w:t>
            </w:r>
            <w:r w:rsidRPr="007B08C2">
              <w:rPr>
                <w:rFonts w:ascii="Calibri" w:hAnsi="Calibri" w:cs="Calibri"/>
                <w:sz w:val="16"/>
                <w:szCs w:val="16"/>
              </w:rPr>
              <w:t>асфальтобетонного</w:t>
            </w:r>
            <w:r w:rsidRPr="007B08C2">
              <w:rPr>
                <w:rFonts w:ascii="Arial Armenian" w:hAnsi="Arial Armenian" w:cs="Arial"/>
                <w:sz w:val="16"/>
                <w:szCs w:val="16"/>
              </w:rPr>
              <w:t xml:space="preserve"> </w:t>
            </w:r>
            <w:r w:rsidRPr="007B08C2">
              <w:rPr>
                <w:rFonts w:ascii="Calibri" w:hAnsi="Calibri" w:cs="Calibri"/>
                <w:sz w:val="16"/>
                <w:szCs w:val="16"/>
              </w:rPr>
              <w:t>покрытия</w:t>
            </w:r>
            <w:r w:rsidRPr="007B08C2">
              <w:rPr>
                <w:rFonts w:ascii="Arial Armenian" w:hAnsi="Arial Armenian" w:cs="Arial"/>
                <w:sz w:val="16"/>
                <w:szCs w:val="16"/>
              </w:rPr>
              <w:t xml:space="preserve"> </w:t>
            </w:r>
            <w:r w:rsidRPr="007B08C2">
              <w:rPr>
                <w:rFonts w:ascii="Calibri" w:hAnsi="Calibri" w:cs="Calibri"/>
                <w:sz w:val="16"/>
                <w:szCs w:val="16"/>
              </w:rPr>
              <w:t>толщиной</w:t>
            </w:r>
            <w:r w:rsidRPr="007B08C2">
              <w:rPr>
                <w:rFonts w:ascii="Arial Armenian" w:hAnsi="Arial Armenian" w:cs="Arial"/>
                <w:sz w:val="16"/>
                <w:szCs w:val="16"/>
              </w:rPr>
              <w:t xml:space="preserve"> 5 </w:t>
            </w:r>
            <w:r w:rsidRPr="007B08C2">
              <w:rPr>
                <w:rFonts w:ascii="Calibri" w:hAnsi="Calibri" w:cs="Calibri"/>
                <w:sz w:val="16"/>
                <w:szCs w:val="16"/>
              </w:rPr>
              <w:t>см</w:t>
            </w:r>
            <w:r w:rsidRPr="007B08C2">
              <w:rPr>
                <w:rFonts w:ascii="Arial Armenian" w:hAnsi="Arial Armenian" w:cs="Arial"/>
                <w:sz w:val="16"/>
                <w:szCs w:val="16"/>
              </w:rPr>
              <w:t>.</w:t>
            </w:r>
          </w:p>
        </w:tc>
        <w:tc>
          <w:tcPr>
            <w:tcW w:w="6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DB017F2" w14:textId="77777777" w:rsidR="00DA282A" w:rsidRPr="007B08C2" w:rsidRDefault="00DA282A" w:rsidP="00F1441D">
            <w:pPr>
              <w:rPr>
                <w:rFonts w:ascii="Arial" w:hAnsi="Arial" w:cs="Arial"/>
                <w:sz w:val="16"/>
                <w:szCs w:val="16"/>
              </w:rPr>
            </w:pPr>
            <w:r w:rsidRPr="007B08C2">
              <w:rPr>
                <w:rFonts w:ascii="Arial" w:hAnsi="Arial" w:cs="Arial"/>
                <w:sz w:val="16"/>
                <w:szCs w:val="16"/>
              </w:rPr>
              <w:t>մ</w:t>
            </w:r>
            <w:r w:rsidRPr="007B08C2">
              <w:rPr>
                <w:rFonts w:ascii="Arial" w:hAnsi="Arial" w:cs="Arial"/>
                <w:sz w:val="16"/>
                <w:szCs w:val="16"/>
                <w:vertAlign w:val="superscript"/>
              </w:rPr>
              <w:t>2</w:t>
            </w:r>
            <w:r w:rsidRPr="007B08C2">
              <w:rPr>
                <w:rFonts w:ascii="Arial" w:hAnsi="Arial" w:cs="Arial"/>
                <w:sz w:val="16"/>
                <w:szCs w:val="16"/>
              </w:rPr>
              <w:br/>
              <w:t>м</w:t>
            </w:r>
            <w:r w:rsidRPr="007B08C2">
              <w:rPr>
                <w:rFonts w:ascii="Arial" w:hAnsi="Arial" w:cs="Arial"/>
                <w:sz w:val="16"/>
                <w:szCs w:val="16"/>
                <w:vertAlign w:val="superscript"/>
              </w:rPr>
              <w:t>2</w:t>
            </w:r>
          </w:p>
        </w:tc>
        <w:tc>
          <w:tcPr>
            <w:tcW w:w="79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938B7C"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135</w:t>
            </w:r>
          </w:p>
        </w:tc>
        <w:tc>
          <w:tcPr>
            <w:tcW w:w="960"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5AF575"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4,96</w:t>
            </w:r>
          </w:p>
        </w:tc>
        <w:tc>
          <w:tcPr>
            <w:tcW w:w="1013"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6874212" w14:textId="77777777" w:rsidR="00DA282A" w:rsidRPr="007B08C2" w:rsidRDefault="00DA282A" w:rsidP="00F1441D">
            <w:pPr>
              <w:jc w:val="center"/>
              <w:rPr>
                <w:rFonts w:ascii="Arial Armenian" w:hAnsi="Arial Armenian" w:cs="Arial"/>
                <w:sz w:val="20"/>
                <w:szCs w:val="20"/>
              </w:rPr>
            </w:pPr>
            <w:r w:rsidRPr="007B08C2">
              <w:rPr>
                <w:rFonts w:ascii="Arial Armenian" w:hAnsi="Arial Armenian" w:cs="Arial"/>
                <w:sz w:val="20"/>
                <w:szCs w:val="20"/>
              </w:rPr>
              <w:t>670,21</w:t>
            </w:r>
          </w:p>
        </w:tc>
      </w:tr>
      <w:tr w:rsidR="00DA282A" w:rsidRPr="007B08C2" w14:paraId="3A73201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F01F49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9112A75"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296B008"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9EC0177"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E0114E8"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A8C10F4" w14:textId="77777777" w:rsidR="00DA282A" w:rsidRPr="007B08C2" w:rsidRDefault="00DA282A" w:rsidP="00F1441D">
            <w:pPr>
              <w:rPr>
                <w:rFonts w:ascii="Arial Armenian" w:hAnsi="Arial Armenian" w:cs="Arial"/>
                <w:sz w:val="20"/>
                <w:szCs w:val="20"/>
              </w:rPr>
            </w:pPr>
          </w:p>
        </w:tc>
      </w:tr>
      <w:tr w:rsidR="00DA282A" w:rsidRPr="007B08C2" w14:paraId="76030114"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DA37FE0"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346DACF0"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6E9030B3"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CA9481A"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753FD7B2"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2D42C818" w14:textId="77777777" w:rsidR="00DA282A" w:rsidRPr="007B08C2" w:rsidRDefault="00DA282A" w:rsidP="00F1441D">
            <w:pPr>
              <w:rPr>
                <w:rFonts w:ascii="Arial Armenian" w:hAnsi="Arial Armenian" w:cs="Arial"/>
                <w:sz w:val="20"/>
                <w:szCs w:val="20"/>
              </w:rPr>
            </w:pPr>
          </w:p>
        </w:tc>
      </w:tr>
      <w:tr w:rsidR="00DA282A" w:rsidRPr="007B08C2" w14:paraId="15CB7FA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C4D5D9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6F0C5779" w14:textId="77777777" w:rsidR="00DA282A" w:rsidRPr="007B08C2" w:rsidRDefault="00DA282A" w:rsidP="00F1441D">
            <w:pPr>
              <w:rPr>
                <w:rFonts w:ascii="Arial Armenian" w:hAnsi="Arial Armenian" w:cs="Arial"/>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784B345" w14:textId="77777777" w:rsidR="00DA282A" w:rsidRPr="007B08C2" w:rsidRDefault="00DA282A" w:rsidP="00F1441D">
            <w:pPr>
              <w:rPr>
                <w:rFonts w:ascii="Arial" w:hAnsi="Arial"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8DE30B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EFF9D5F" w14:textId="77777777" w:rsidR="00DA282A" w:rsidRPr="007B08C2" w:rsidRDefault="00DA282A" w:rsidP="00F1441D">
            <w:pPr>
              <w:rPr>
                <w:rFonts w:ascii="Arial Armenian" w:hAnsi="Arial Armenian" w:cs="Arial"/>
                <w:sz w:val="20"/>
                <w:szCs w:val="20"/>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F450486" w14:textId="77777777" w:rsidR="00DA282A" w:rsidRPr="007B08C2" w:rsidRDefault="00DA282A" w:rsidP="00F1441D">
            <w:pPr>
              <w:rPr>
                <w:rFonts w:ascii="Arial Armenian" w:hAnsi="Arial Armenian" w:cs="Arial"/>
                <w:sz w:val="20"/>
                <w:szCs w:val="20"/>
              </w:rPr>
            </w:pPr>
          </w:p>
        </w:tc>
      </w:tr>
      <w:tr w:rsidR="00DA282A" w:rsidRPr="007B08C2" w14:paraId="05581068"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AED87A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57AFFC4"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Итого</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AB2EF1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D8A82D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25C980BE"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E5CB351"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1011,05</w:t>
            </w:r>
          </w:p>
        </w:tc>
      </w:tr>
      <w:tr w:rsidR="00DA282A" w:rsidRPr="007B08C2" w14:paraId="67AB5A6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E7A216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E611C8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7E9131C6"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232F6FFE"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6DE82EE0"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F5B2BC6" w14:textId="77777777" w:rsidR="00DA282A" w:rsidRPr="007B08C2" w:rsidRDefault="00DA282A" w:rsidP="00F1441D">
            <w:pPr>
              <w:rPr>
                <w:rFonts w:ascii="Arial Armenian" w:hAnsi="Arial Armenian" w:cs="Arial"/>
                <w:b/>
                <w:bCs/>
                <w:sz w:val="16"/>
                <w:szCs w:val="16"/>
              </w:rPr>
            </w:pPr>
          </w:p>
        </w:tc>
      </w:tr>
      <w:tr w:rsidR="00DA282A" w:rsidRPr="007B08C2" w14:paraId="05BF61AB"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3B88EB8"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4A47E623"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43549685"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F1F42F0"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D57A3C4"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763260FB" w14:textId="77777777" w:rsidR="00DA282A" w:rsidRPr="007B08C2" w:rsidRDefault="00DA282A" w:rsidP="00F1441D">
            <w:pPr>
              <w:rPr>
                <w:rFonts w:ascii="Arial Armenian" w:hAnsi="Arial Armenian" w:cs="Arial"/>
                <w:b/>
                <w:bCs/>
                <w:sz w:val="16"/>
                <w:szCs w:val="16"/>
              </w:rPr>
            </w:pPr>
          </w:p>
        </w:tc>
      </w:tr>
      <w:tr w:rsidR="00DA282A" w:rsidRPr="007B08C2" w14:paraId="7546B600"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1A128091"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52DAEAEE"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3738567"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71D18B32"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ED5E1A5"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3E3E40BF" w14:textId="77777777" w:rsidR="00DA282A" w:rsidRPr="007B08C2" w:rsidRDefault="00DA282A" w:rsidP="00F1441D">
            <w:pPr>
              <w:rPr>
                <w:rFonts w:ascii="Arial Armenian" w:hAnsi="Arial Armenian" w:cs="Arial"/>
                <w:b/>
                <w:bCs/>
                <w:sz w:val="16"/>
                <w:szCs w:val="16"/>
              </w:rPr>
            </w:pPr>
          </w:p>
        </w:tc>
      </w:tr>
      <w:tr w:rsidR="00DA282A" w:rsidRPr="007B08C2" w14:paraId="66431CC8" w14:textId="77777777" w:rsidTr="00DA282A">
        <w:trPr>
          <w:trHeight w:val="507"/>
        </w:trPr>
        <w:tc>
          <w:tcPr>
            <w:tcW w:w="44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4C11D4E"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6732"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F8E0430" w14:textId="77777777" w:rsidR="00DA282A" w:rsidRPr="007B08C2" w:rsidRDefault="00DA282A" w:rsidP="00F1441D">
            <w:pPr>
              <w:rPr>
                <w:rFonts w:ascii="Arial Armenian" w:hAnsi="Arial Armenian" w:cs="Arial"/>
                <w:b/>
                <w:bCs/>
                <w:sz w:val="16"/>
                <w:szCs w:val="16"/>
              </w:rPr>
            </w:pPr>
            <w:r w:rsidRPr="007B08C2">
              <w:rPr>
                <w:rFonts w:ascii="Arial Armenian" w:hAnsi="Arial Armenian" w:cs="Arial"/>
                <w:b/>
                <w:bCs/>
                <w:sz w:val="16"/>
                <w:szCs w:val="16"/>
              </w:rPr>
              <w:br/>
            </w:r>
            <w:r w:rsidRPr="007B08C2">
              <w:rPr>
                <w:rFonts w:ascii="Calibri" w:hAnsi="Calibri" w:cs="Calibri"/>
                <w:b/>
                <w:bCs/>
                <w:sz w:val="16"/>
                <w:szCs w:val="16"/>
              </w:rPr>
              <w:t>Процент</w:t>
            </w:r>
            <w:r w:rsidRPr="007B08C2">
              <w:rPr>
                <w:rFonts w:ascii="Arial Armenian" w:hAnsi="Arial Armenian" w:cs="Arial"/>
                <w:b/>
                <w:bCs/>
                <w:sz w:val="16"/>
                <w:szCs w:val="16"/>
              </w:rPr>
              <w:t xml:space="preserve"> </w:t>
            </w:r>
            <w:r w:rsidRPr="007B08C2">
              <w:rPr>
                <w:rFonts w:ascii="Calibri" w:hAnsi="Calibri" w:cs="Calibri"/>
                <w:b/>
                <w:bCs/>
                <w:sz w:val="16"/>
                <w:szCs w:val="16"/>
              </w:rPr>
              <w:t>по</w:t>
            </w:r>
            <w:r w:rsidRPr="007B08C2">
              <w:rPr>
                <w:rFonts w:ascii="Arial Armenian" w:hAnsi="Arial Armenian" w:cs="Arial"/>
                <w:b/>
                <w:bCs/>
                <w:sz w:val="16"/>
                <w:szCs w:val="16"/>
              </w:rPr>
              <w:t xml:space="preserve"> </w:t>
            </w:r>
            <w:r w:rsidRPr="007B08C2">
              <w:rPr>
                <w:rFonts w:ascii="Calibri" w:hAnsi="Calibri" w:cs="Calibri"/>
                <w:b/>
                <w:bCs/>
                <w:sz w:val="16"/>
                <w:szCs w:val="16"/>
              </w:rPr>
              <w:t>сравнению</w:t>
            </w:r>
            <w:r w:rsidRPr="007B08C2">
              <w:rPr>
                <w:rFonts w:ascii="Arial Armenian" w:hAnsi="Arial Armenian" w:cs="Arial"/>
                <w:b/>
                <w:bCs/>
                <w:sz w:val="16"/>
                <w:szCs w:val="16"/>
              </w:rPr>
              <w:t xml:space="preserve"> </w:t>
            </w:r>
            <w:r w:rsidRPr="007B08C2">
              <w:rPr>
                <w:rFonts w:ascii="Calibri" w:hAnsi="Calibri" w:cs="Calibri"/>
                <w:b/>
                <w:bCs/>
                <w:sz w:val="16"/>
                <w:szCs w:val="16"/>
              </w:rPr>
              <w:t>с</w:t>
            </w:r>
            <w:r w:rsidRPr="007B08C2">
              <w:rPr>
                <w:rFonts w:ascii="Arial Armenian" w:hAnsi="Arial Armenian" w:cs="Arial"/>
                <w:b/>
                <w:bCs/>
                <w:sz w:val="16"/>
                <w:szCs w:val="16"/>
              </w:rPr>
              <w:t xml:space="preserve"> </w:t>
            </w:r>
            <w:r w:rsidRPr="007B08C2">
              <w:rPr>
                <w:rFonts w:ascii="Calibri" w:hAnsi="Calibri" w:cs="Calibri"/>
                <w:b/>
                <w:bCs/>
                <w:sz w:val="16"/>
                <w:szCs w:val="16"/>
              </w:rPr>
              <w:t>целым</w:t>
            </w:r>
          </w:p>
        </w:tc>
        <w:tc>
          <w:tcPr>
            <w:tcW w:w="62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64390E3"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795"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91A1A39"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960"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96CDAAA"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13"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00DA36B"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5,57%</w:t>
            </w:r>
          </w:p>
        </w:tc>
      </w:tr>
      <w:tr w:rsidR="00DA282A" w:rsidRPr="007B08C2" w14:paraId="7C559D7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37B4077D"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090104B"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01CDC47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4DF70469"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187121A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725485B" w14:textId="77777777" w:rsidR="00DA282A" w:rsidRPr="007B08C2" w:rsidRDefault="00DA282A" w:rsidP="00F1441D">
            <w:pPr>
              <w:rPr>
                <w:rFonts w:ascii="Arial Armenian" w:hAnsi="Arial Armenian" w:cs="Arial"/>
                <w:b/>
                <w:bCs/>
                <w:sz w:val="16"/>
                <w:szCs w:val="16"/>
              </w:rPr>
            </w:pPr>
          </w:p>
        </w:tc>
      </w:tr>
      <w:tr w:rsidR="00DA282A" w:rsidRPr="007B08C2" w14:paraId="0BD0E92A"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7B874A07"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02FE05D"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17BEFFF8"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56E78B4"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4A19604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4A8FDAFD" w14:textId="77777777" w:rsidR="00DA282A" w:rsidRPr="007B08C2" w:rsidRDefault="00DA282A" w:rsidP="00F1441D">
            <w:pPr>
              <w:rPr>
                <w:rFonts w:ascii="Arial Armenian" w:hAnsi="Arial Armenian" w:cs="Arial"/>
                <w:b/>
                <w:bCs/>
                <w:sz w:val="16"/>
                <w:szCs w:val="16"/>
              </w:rPr>
            </w:pPr>
          </w:p>
        </w:tc>
      </w:tr>
      <w:tr w:rsidR="00DA282A" w:rsidRPr="007B08C2" w14:paraId="2BA11B13" w14:textId="77777777" w:rsidTr="00DA282A">
        <w:trPr>
          <w:trHeight w:val="507"/>
        </w:trPr>
        <w:tc>
          <w:tcPr>
            <w:tcW w:w="448" w:type="dxa"/>
            <w:vMerge/>
            <w:tcBorders>
              <w:top w:val="nil"/>
              <w:left w:val="single" w:sz="4" w:space="0" w:color="auto"/>
              <w:bottom w:val="single" w:sz="4" w:space="0" w:color="auto"/>
              <w:right w:val="single" w:sz="4" w:space="0" w:color="auto"/>
            </w:tcBorders>
            <w:vAlign w:val="center"/>
            <w:hideMark/>
          </w:tcPr>
          <w:p w14:paraId="688DAE25" w14:textId="77777777" w:rsidR="00DA282A" w:rsidRPr="007B08C2" w:rsidRDefault="00DA282A" w:rsidP="00F1441D">
            <w:pPr>
              <w:rPr>
                <w:rFonts w:ascii="Arial Armenian" w:hAnsi="Arial Armenian" w:cs="Arial"/>
                <w:sz w:val="16"/>
                <w:szCs w:val="16"/>
              </w:rPr>
            </w:pPr>
          </w:p>
        </w:tc>
        <w:tc>
          <w:tcPr>
            <w:tcW w:w="6732" w:type="dxa"/>
            <w:gridSpan w:val="2"/>
            <w:vMerge/>
            <w:tcBorders>
              <w:top w:val="nil"/>
              <w:left w:val="single" w:sz="4" w:space="0" w:color="auto"/>
              <w:bottom w:val="single" w:sz="4" w:space="0" w:color="auto"/>
              <w:right w:val="single" w:sz="4" w:space="0" w:color="auto"/>
            </w:tcBorders>
            <w:vAlign w:val="center"/>
            <w:hideMark/>
          </w:tcPr>
          <w:p w14:paraId="1E5EC2FF" w14:textId="77777777" w:rsidR="00DA282A" w:rsidRPr="007B08C2" w:rsidRDefault="00DA282A" w:rsidP="00F1441D">
            <w:pPr>
              <w:rPr>
                <w:rFonts w:ascii="Arial Armenian" w:hAnsi="Arial Armenian" w:cs="Arial"/>
                <w:b/>
                <w:bCs/>
                <w:sz w:val="16"/>
                <w:szCs w:val="16"/>
              </w:rPr>
            </w:pPr>
          </w:p>
        </w:tc>
        <w:tc>
          <w:tcPr>
            <w:tcW w:w="620" w:type="dxa"/>
            <w:vMerge/>
            <w:tcBorders>
              <w:top w:val="nil"/>
              <w:left w:val="single" w:sz="4" w:space="0" w:color="auto"/>
              <w:bottom w:val="single" w:sz="4" w:space="0" w:color="auto"/>
              <w:right w:val="single" w:sz="4" w:space="0" w:color="auto"/>
            </w:tcBorders>
            <w:vAlign w:val="center"/>
            <w:hideMark/>
          </w:tcPr>
          <w:p w14:paraId="346B6649" w14:textId="77777777" w:rsidR="00DA282A" w:rsidRPr="007B08C2" w:rsidRDefault="00DA282A" w:rsidP="00F1441D">
            <w:pPr>
              <w:rPr>
                <w:rFonts w:ascii="Arial Armenian" w:hAnsi="Arial Armenian" w:cs="Arial"/>
                <w:sz w:val="16"/>
                <w:szCs w:val="16"/>
              </w:rPr>
            </w:pPr>
          </w:p>
        </w:tc>
        <w:tc>
          <w:tcPr>
            <w:tcW w:w="795" w:type="dxa"/>
            <w:vMerge/>
            <w:tcBorders>
              <w:top w:val="nil"/>
              <w:left w:val="single" w:sz="4" w:space="0" w:color="auto"/>
              <w:bottom w:val="single" w:sz="4" w:space="0" w:color="auto"/>
              <w:right w:val="single" w:sz="4" w:space="0" w:color="auto"/>
            </w:tcBorders>
            <w:vAlign w:val="center"/>
            <w:hideMark/>
          </w:tcPr>
          <w:p w14:paraId="173FDA76" w14:textId="77777777" w:rsidR="00DA282A" w:rsidRPr="007B08C2" w:rsidRDefault="00DA282A" w:rsidP="00F1441D">
            <w:pPr>
              <w:rPr>
                <w:rFonts w:ascii="Arial Armenian" w:hAnsi="Arial Armenian" w:cs="Arial"/>
                <w:sz w:val="16"/>
                <w:szCs w:val="16"/>
              </w:rPr>
            </w:pPr>
          </w:p>
        </w:tc>
        <w:tc>
          <w:tcPr>
            <w:tcW w:w="960" w:type="dxa"/>
            <w:gridSpan w:val="2"/>
            <w:vMerge/>
            <w:tcBorders>
              <w:top w:val="nil"/>
              <w:left w:val="single" w:sz="4" w:space="0" w:color="auto"/>
              <w:bottom w:val="single" w:sz="4" w:space="0" w:color="auto"/>
              <w:right w:val="single" w:sz="4" w:space="0" w:color="auto"/>
            </w:tcBorders>
            <w:vAlign w:val="center"/>
            <w:hideMark/>
          </w:tcPr>
          <w:p w14:paraId="07AC8F7A" w14:textId="77777777" w:rsidR="00DA282A" w:rsidRPr="007B08C2" w:rsidRDefault="00DA282A" w:rsidP="00F1441D">
            <w:pPr>
              <w:rPr>
                <w:rFonts w:ascii="Arial Armenian" w:hAnsi="Arial Armenian" w:cs="Arial"/>
                <w:sz w:val="16"/>
                <w:szCs w:val="16"/>
              </w:rPr>
            </w:pPr>
          </w:p>
        </w:tc>
        <w:tc>
          <w:tcPr>
            <w:tcW w:w="1013" w:type="dxa"/>
            <w:gridSpan w:val="2"/>
            <w:vMerge/>
            <w:tcBorders>
              <w:top w:val="nil"/>
              <w:left w:val="single" w:sz="4" w:space="0" w:color="auto"/>
              <w:bottom w:val="single" w:sz="4" w:space="0" w:color="auto"/>
              <w:right w:val="single" w:sz="4" w:space="0" w:color="auto"/>
            </w:tcBorders>
            <w:vAlign w:val="center"/>
            <w:hideMark/>
          </w:tcPr>
          <w:p w14:paraId="0208EE0D" w14:textId="77777777" w:rsidR="00DA282A" w:rsidRPr="007B08C2" w:rsidRDefault="00DA282A" w:rsidP="00F1441D">
            <w:pPr>
              <w:rPr>
                <w:rFonts w:ascii="Arial Armenian" w:hAnsi="Arial Armenian" w:cs="Arial"/>
                <w:b/>
                <w:bCs/>
                <w:sz w:val="16"/>
                <w:szCs w:val="16"/>
              </w:rPr>
            </w:pPr>
          </w:p>
        </w:tc>
      </w:tr>
      <w:tr w:rsidR="00DA282A" w:rsidRPr="007B08C2" w14:paraId="6668C6DF" w14:textId="77777777" w:rsidTr="00DA282A">
        <w:trPr>
          <w:trHeight w:val="58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5E988424"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8153" w:type="dxa"/>
            <w:gridSpan w:val="5"/>
            <w:tcBorders>
              <w:top w:val="single" w:sz="4" w:space="0" w:color="auto"/>
              <w:left w:val="nil"/>
              <w:bottom w:val="single" w:sz="4" w:space="0" w:color="auto"/>
              <w:right w:val="single" w:sz="4" w:space="0" w:color="000000"/>
            </w:tcBorders>
            <w:shd w:val="clear" w:color="000000" w:fill="B8CCE4"/>
            <w:vAlign w:val="center"/>
            <w:hideMark/>
          </w:tcPr>
          <w:p w14:paraId="1C123A90" w14:textId="77777777" w:rsidR="00DA282A" w:rsidRPr="007B08C2" w:rsidRDefault="00DA282A" w:rsidP="00F1441D">
            <w:pPr>
              <w:rPr>
                <w:rFonts w:ascii="Arial Armenian" w:hAnsi="Arial Armenian" w:cs="Arial"/>
                <w:b/>
                <w:bCs/>
                <w:sz w:val="20"/>
                <w:szCs w:val="20"/>
              </w:rPr>
            </w:pPr>
            <w:r w:rsidRPr="007B08C2">
              <w:rPr>
                <w:rFonts w:ascii="Arial Armenian" w:hAnsi="Arial Armenian" w:cs="Arial"/>
                <w:b/>
                <w:bCs/>
                <w:sz w:val="20"/>
                <w:szCs w:val="20"/>
              </w:rPr>
              <w:br/>
            </w:r>
            <w:r w:rsidRPr="007B08C2">
              <w:rPr>
                <w:rFonts w:ascii="Calibri" w:hAnsi="Calibri" w:cs="Calibri"/>
                <w:b/>
                <w:bCs/>
                <w:sz w:val="20"/>
                <w:szCs w:val="20"/>
              </w:rPr>
              <w:t>Итого</w:t>
            </w:r>
          </w:p>
        </w:tc>
        <w:tc>
          <w:tcPr>
            <w:tcW w:w="960" w:type="dxa"/>
            <w:gridSpan w:val="2"/>
            <w:tcBorders>
              <w:top w:val="nil"/>
              <w:left w:val="nil"/>
              <w:bottom w:val="single" w:sz="4" w:space="0" w:color="auto"/>
              <w:right w:val="single" w:sz="4" w:space="0" w:color="auto"/>
            </w:tcBorders>
            <w:shd w:val="clear" w:color="000000" w:fill="B8CCE4"/>
            <w:noWrap/>
            <w:vAlign w:val="bottom"/>
            <w:hideMark/>
          </w:tcPr>
          <w:p w14:paraId="025D65DB"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1007" w:type="dxa"/>
            <w:tcBorders>
              <w:top w:val="nil"/>
              <w:left w:val="nil"/>
              <w:bottom w:val="single" w:sz="4" w:space="0" w:color="auto"/>
              <w:right w:val="single" w:sz="4" w:space="0" w:color="auto"/>
            </w:tcBorders>
            <w:shd w:val="clear" w:color="000000" w:fill="B8CCE4"/>
            <w:noWrap/>
            <w:vAlign w:val="center"/>
            <w:hideMark/>
          </w:tcPr>
          <w:p w14:paraId="5419373B" w14:textId="77777777" w:rsidR="00DA282A" w:rsidRPr="007B08C2" w:rsidRDefault="00DA282A" w:rsidP="00F1441D">
            <w:pPr>
              <w:jc w:val="center"/>
              <w:rPr>
                <w:rFonts w:ascii="Arial Armenian" w:hAnsi="Arial Armenian" w:cs="Arial"/>
                <w:b/>
                <w:bCs/>
                <w:sz w:val="20"/>
                <w:szCs w:val="20"/>
              </w:rPr>
            </w:pPr>
            <w:r w:rsidRPr="007B08C2">
              <w:rPr>
                <w:rFonts w:ascii="Arial Armenian" w:hAnsi="Arial Armenian" w:cs="Arial"/>
                <w:b/>
                <w:bCs/>
                <w:sz w:val="20"/>
                <w:szCs w:val="20"/>
              </w:rPr>
              <w:t>100,00%</w:t>
            </w:r>
          </w:p>
        </w:tc>
      </w:tr>
      <w:tr w:rsidR="00DA282A" w:rsidRPr="007B08C2" w14:paraId="410BE7E1" w14:textId="77777777" w:rsidTr="00DA282A">
        <w:trPr>
          <w:trHeight w:val="58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5CA25431"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8153" w:type="dxa"/>
            <w:gridSpan w:val="5"/>
            <w:tcBorders>
              <w:top w:val="single" w:sz="4" w:space="0" w:color="auto"/>
              <w:left w:val="nil"/>
              <w:bottom w:val="single" w:sz="4" w:space="0" w:color="auto"/>
              <w:right w:val="single" w:sz="4" w:space="0" w:color="000000"/>
            </w:tcBorders>
            <w:shd w:val="clear" w:color="000000" w:fill="B8CCE4"/>
            <w:vAlign w:val="center"/>
            <w:hideMark/>
          </w:tcPr>
          <w:p w14:paraId="5A84CD51" w14:textId="77777777" w:rsidR="00DA282A" w:rsidRPr="007B08C2" w:rsidRDefault="00DA282A" w:rsidP="00F1441D">
            <w:pPr>
              <w:rPr>
                <w:rFonts w:ascii="Arial Armenian" w:hAnsi="Arial Armenian" w:cs="Arial"/>
                <w:b/>
                <w:bCs/>
                <w:sz w:val="20"/>
                <w:szCs w:val="20"/>
              </w:rPr>
            </w:pPr>
            <w:r w:rsidRPr="007B08C2">
              <w:rPr>
                <w:rFonts w:ascii="Arial Armenian" w:hAnsi="Arial Armenian" w:cs="Arial"/>
                <w:b/>
                <w:bCs/>
                <w:sz w:val="20"/>
                <w:szCs w:val="20"/>
              </w:rPr>
              <w:br/>
            </w:r>
            <w:r w:rsidRPr="007B08C2">
              <w:rPr>
                <w:rFonts w:ascii="Calibri" w:hAnsi="Calibri" w:cs="Calibri"/>
                <w:b/>
                <w:bCs/>
                <w:sz w:val="20"/>
                <w:szCs w:val="20"/>
              </w:rPr>
              <w:t>Итого</w:t>
            </w:r>
          </w:p>
        </w:tc>
        <w:tc>
          <w:tcPr>
            <w:tcW w:w="960" w:type="dxa"/>
            <w:gridSpan w:val="2"/>
            <w:tcBorders>
              <w:top w:val="nil"/>
              <w:left w:val="nil"/>
              <w:bottom w:val="single" w:sz="4" w:space="0" w:color="auto"/>
              <w:right w:val="single" w:sz="4" w:space="0" w:color="auto"/>
            </w:tcBorders>
            <w:shd w:val="clear" w:color="000000" w:fill="B8CCE4"/>
            <w:vAlign w:val="center"/>
            <w:hideMark/>
          </w:tcPr>
          <w:p w14:paraId="33C57D62"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07" w:type="dxa"/>
            <w:tcBorders>
              <w:top w:val="nil"/>
              <w:left w:val="nil"/>
              <w:bottom w:val="single" w:sz="4" w:space="0" w:color="auto"/>
              <w:right w:val="single" w:sz="4" w:space="0" w:color="auto"/>
            </w:tcBorders>
            <w:shd w:val="clear" w:color="000000" w:fill="C5D9F1"/>
            <w:vAlign w:val="center"/>
            <w:hideMark/>
          </w:tcPr>
          <w:p w14:paraId="3A67F417"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18163,41</w:t>
            </w:r>
          </w:p>
        </w:tc>
      </w:tr>
      <w:tr w:rsidR="00DA282A" w:rsidRPr="007B08C2" w14:paraId="6B2C44CA" w14:textId="77777777" w:rsidTr="00DA282A">
        <w:trPr>
          <w:trHeight w:val="585"/>
        </w:trPr>
        <w:tc>
          <w:tcPr>
            <w:tcW w:w="448" w:type="dxa"/>
            <w:tcBorders>
              <w:top w:val="nil"/>
              <w:left w:val="single" w:sz="4" w:space="0" w:color="auto"/>
              <w:bottom w:val="single" w:sz="4" w:space="0" w:color="auto"/>
              <w:right w:val="single" w:sz="4" w:space="0" w:color="auto"/>
            </w:tcBorders>
            <w:shd w:val="clear" w:color="000000" w:fill="DCE6F1"/>
            <w:noWrap/>
            <w:vAlign w:val="center"/>
            <w:hideMark/>
          </w:tcPr>
          <w:p w14:paraId="00CB6E32"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8153" w:type="dxa"/>
            <w:gridSpan w:val="5"/>
            <w:tcBorders>
              <w:top w:val="single" w:sz="4" w:space="0" w:color="auto"/>
              <w:left w:val="nil"/>
              <w:bottom w:val="single" w:sz="4" w:space="0" w:color="auto"/>
              <w:right w:val="single" w:sz="4" w:space="0" w:color="000000"/>
            </w:tcBorders>
            <w:shd w:val="clear" w:color="000000" w:fill="DCE6F1"/>
            <w:vAlign w:val="center"/>
            <w:hideMark/>
          </w:tcPr>
          <w:p w14:paraId="174F2445" w14:textId="77777777" w:rsidR="00DA282A" w:rsidRPr="007B08C2" w:rsidRDefault="00DA282A" w:rsidP="00F1441D">
            <w:pPr>
              <w:rPr>
                <w:rFonts w:ascii="Arial Armenian" w:hAnsi="Arial Armenian" w:cs="Arial"/>
                <w:b/>
                <w:bCs/>
                <w:sz w:val="20"/>
                <w:szCs w:val="20"/>
              </w:rPr>
            </w:pPr>
            <w:r w:rsidRPr="007B08C2">
              <w:rPr>
                <w:rFonts w:ascii="Arial Armenian" w:hAnsi="Arial Armenian" w:cs="Arial"/>
                <w:b/>
                <w:bCs/>
                <w:sz w:val="20"/>
                <w:szCs w:val="20"/>
              </w:rPr>
              <w:br/>
            </w:r>
            <w:r w:rsidRPr="007B08C2">
              <w:rPr>
                <w:rFonts w:ascii="Calibri" w:hAnsi="Calibri" w:cs="Calibri"/>
                <w:b/>
                <w:bCs/>
                <w:sz w:val="20"/>
                <w:szCs w:val="20"/>
              </w:rPr>
              <w:t>НДС</w:t>
            </w:r>
            <w:r w:rsidRPr="007B08C2">
              <w:rPr>
                <w:rFonts w:ascii="Arial Armenian" w:hAnsi="Arial Armenian" w:cs="Arial"/>
                <w:b/>
                <w:bCs/>
                <w:sz w:val="20"/>
                <w:szCs w:val="20"/>
              </w:rPr>
              <w:t>, 20%</w:t>
            </w:r>
          </w:p>
        </w:tc>
        <w:tc>
          <w:tcPr>
            <w:tcW w:w="960" w:type="dxa"/>
            <w:gridSpan w:val="2"/>
            <w:tcBorders>
              <w:top w:val="nil"/>
              <w:left w:val="nil"/>
              <w:bottom w:val="single" w:sz="4" w:space="0" w:color="auto"/>
              <w:right w:val="single" w:sz="4" w:space="0" w:color="auto"/>
            </w:tcBorders>
            <w:shd w:val="clear" w:color="000000" w:fill="DCE6F1"/>
            <w:vAlign w:val="center"/>
            <w:hideMark/>
          </w:tcPr>
          <w:p w14:paraId="522F3612"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07" w:type="dxa"/>
            <w:tcBorders>
              <w:top w:val="nil"/>
              <w:left w:val="nil"/>
              <w:bottom w:val="single" w:sz="4" w:space="0" w:color="auto"/>
              <w:right w:val="single" w:sz="4" w:space="0" w:color="auto"/>
            </w:tcBorders>
            <w:shd w:val="clear" w:color="000000" w:fill="DCE6F1"/>
            <w:vAlign w:val="center"/>
            <w:hideMark/>
          </w:tcPr>
          <w:p w14:paraId="783A2F0F" w14:textId="77777777" w:rsidR="00DA282A" w:rsidRPr="007B08C2" w:rsidRDefault="00DA282A" w:rsidP="00F1441D">
            <w:pPr>
              <w:jc w:val="center"/>
              <w:rPr>
                <w:rFonts w:ascii="Arial Armenian" w:hAnsi="Arial Armenian" w:cs="Arial"/>
                <w:i/>
                <w:iCs/>
                <w:sz w:val="16"/>
                <w:szCs w:val="16"/>
              </w:rPr>
            </w:pPr>
            <w:r w:rsidRPr="007B08C2">
              <w:rPr>
                <w:rFonts w:ascii="Arial Armenian" w:hAnsi="Arial Armenian" w:cs="Arial"/>
                <w:i/>
                <w:iCs/>
                <w:sz w:val="16"/>
                <w:szCs w:val="16"/>
              </w:rPr>
              <w:t>3632,68</w:t>
            </w:r>
          </w:p>
        </w:tc>
      </w:tr>
      <w:tr w:rsidR="00DA282A" w:rsidRPr="007B08C2" w14:paraId="754682AC" w14:textId="77777777" w:rsidTr="00DA282A">
        <w:trPr>
          <w:trHeight w:val="585"/>
        </w:trPr>
        <w:tc>
          <w:tcPr>
            <w:tcW w:w="448" w:type="dxa"/>
            <w:tcBorders>
              <w:top w:val="nil"/>
              <w:left w:val="single" w:sz="4" w:space="0" w:color="auto"/>
              <w:bottom w:val="single" w:sz="4" w:space="0" w:color="auto"/>
              <w:right w:val="single" w:sz="4" w:space="0" w:color="auto"/>
            </w:tcBorders>
            <w:shd w:val="clear" w:color="000000" w:fill="B8CCE4"/>
            <w:noWrap/>
            <w:vAlign w:val="center"/>
            <w:hideMark/>
          </w:tcPr>
          <w:p w14:paraId="1C57DA6B" w14:textId="77777777" w:rsidR="00DA282A" w:rsidRPr="007B08C2" w:rsidRDefault="00DA282A" w:rsidP="00F1441D">
            <w:pPr>
              <w:rPr>
                <w:rFonts w:ascii="Arial Armenian" w:hAnsi="Arial Armenian" w:cs="Arial"/>
                <w:sz w:val="16"/>
                <w:szCs w:val="16"/>
              </w:rPr>
            </w:pPr>
            <w:r w:rsidRPr="007B08C2">
              <w:rPr>
                <w:rFonts w:ascii="Arial Armenian" w:hAnsi="Arial Armenian" w:cs="Arial"/>
                <w:sz w:val="16"/>
                <w:szCs w:val="16"/>
              </w:rPr>
              <w:t> </w:t>
            </w:r>
          </w:p>
        </w:tc>
        <w:tc>
          <w:tcPr>
            <w:tcW w:w="8153" w:type="dxa"/>
            <w:gridSpan w:val="5"/>
            <w:tcBorders>
              <w:top w:val="single" w:sz="4" w:space="0" w:color="auto"/>
              <w:left w:val="nil"/>
              <w:bottom w:val="single" w:sz="4" w:space="0" w:color="auto"/>
              <w:right w:val="single" w:sz="4" w:space="0" w:color="000000"/>
            </w:tcBorders>
            <w:shd w:val="clear" w:color="000000" w:fill="B8CCE4"/>
            <w:vAlign w:val="center"/>
            <w:hideMark/>
          </w:tcPr>
          <w:p w14:paraId="7162F709" w14:textId="77777777" w:rsidR="00DA282A" w:rsidRPr="007B08C2" w:rsidRDefault="00DA282A" w:rsidP="00F1441D">
            <w:pPr>
              <w:rPr>
                <w:rFonts w:ascii="Arial Armenian" w:hAnsi="Arial Armenian" w:cs="Arial"/>
                <w:b/>
                <w:bCs/>
                <w:sz w:val="20"/>
                <w:szCs w:val="20"/>
              </w:rPr>
            </w:pPr>
            <w:r w:rsidRPr="007B08C2">
              <w:rPr>
                <w:rFonts w:ascii="Arial Armenian" w:hAnsi="Arial Armenian" w:cs="Arial"/>
                <w:b/>
                <w:bCs/>
                <w:sz w:val="20"/>
                <w:szCs w:val="20"/>
              </w:rPr>
              <w:br/>
            </w:r>
            <w:r w:rsidRPr="007B08C2">
              <w:rPr>
                <w:rFonts w:ascii="Calibri" w:hAnsi="Calibri" w:cs="Calibri"/>
                <w:b/>
                <w:bCs/>
                <w:sz w:val="20"/>
                <w:szCs w:val="20"/>
              </w:rPr>
              <w:t>Итого</w:t>
            </w:r>
          </w:p>
        </w:tc>
        <w:tc>
          <w:tcPr>
            <w:tcW w:w="960" w:type="dxa"/>
            <w:gridSpan w:val="2"/>
            <w:tcBorders>
              <w:top w:val="nil"/>
              <w:left w:val="nil"/>
              <w:bottom w:val="single" w:sz="4" w:space="0" w:color="auto"/>
              <w:right w:val="single" w:sz="4" w:space="0" w:color="auto"/>
            </w:tcBorders>
            <w:shd w:val="clear" w:color="000000" w:fill="B8CCE4"/>
            <w:vAlign w:val="center"/>
            <w:hideMark/>
          </w:tcPr>
          <w:p w14:paraId="7CAC0F00" w14:textId="77777777" w:rsidR="00DA282A" w:rsidRPr="007B08C2" w:rsidRDefault="00DA282A" w:rsidP="00F1441D">
            <w:pPr>
              <w:jc w:val="center"/>
              <w:rPr>
                <w:rFonts w:ascii="Arial Armenian" w:hAnsi="Arial Armenian" w:cs="Arial"/>
                <w:sz w:val="16"/>
                <w:szCs w:val="16"/>
              </w:rPr>
            </w:pPr>
            <w:r w:rsidRPr="007B08C2">
              <w:rPr>
                <w:rFonts w:ascii="Arial Armenian" w:hAnsi="Arial Armenian" w:cs="Arial"/>
                <w:sz w:val="16"/>
                <w:szCs w:val="16"/>
              </w:rPr>
              <w:t> </w:t>
            </w:r>
          </w:p>
        </w:tc>
        <w:tc>
          <w:tcPr>
            <w:tcW w:w="1007" w:type="dxa"/>
            <w:tcBorders>
              <w:top w:val="nil"/>
              <w:left w:val="nil"/>
              <w:bottom w:val="single" w:sz="4" w:space="0" w:color="auto"/>
              <w:right w:val="single" w:sz="4" w:space="0" w:color="auto"/>
            </w:tcBorders>
            <w:shd w:val="clear" w:color="000000" w:fill="C5D9F1"/>
            <w:vAlign w:val="center"/>
            <w:hideMark/>
          </w:tcPr>
          <w:p w14:paraId="6FC86138" w14:textId="77777777" w:rsidR="00DA282A" w:rsidRPr="007B08C2" w:rsidRDefault="00DA282A" w:rsidP="00F1441D">
            <w:pPr>
              <w:jc w:val="center"/>
              <w:rPr>
                <w:rFonts w:ascii="Arial Armenian" w:hAnsi="Arial Armenian" w:cs="Arial"/>
                <w:b/>
                <w:bCs/>
                <w:sz w:val="16"/>
                <w:szCs w:val="16"/>
              </w:rPr>
            </w:pPr>
            <w:r w:rsidRPr="007B08C2">
              <w:rPr>
                <w:rFonts w:ascii="Arial Armenian" w:hAnsi="Arial Armenian" w:cs="Arial"/>
                <w:b/>
                <w:bCs/>
                <w:sz w:val="16"/>
                <w:szCs w:val="16"/>
              </w:rPr>
              <w:t>21796,09</w:t>
            </w:r>
          </w:p>
        </w:tc>
      </w:tr>
      <w:tr w:rsidR="00FC4BD4" w:rsidRPr="007B08C2" w14:paraId="6CD658A1" w14:textId="77777777" w:rsidTr="00DA282A">
        <w:trPr>
          <w:gridAfter w:val="7"/>
          <w:wAfter w:w="9107" w:type="dxa"/>
          <w:trHeight w:val="255"/>
        </w:trPr>
        <w:tc>
          <w:tcPr>
            <w:tcW w:w="448" w:type="dxa"/>
            <w:tcBorders>
              <w:top w:val="nil"/>
              <w:left w:val="nil"/>
              <w:bottom w:val="nil"/>
              <w:right w:val="nil"/>
            </w:tcBorders>
            <w:shd w:val="clear" w:color="000000" w:fill="FFFFFF"/>
            <w:noWrap/>
            <w:vAlign w:val="bottom"/>
            <w:hideMark/>
          </w:tcPr>
          <w:p w14:paraId="2D0FFEE4" w14:textId="77777777" w:rsidR="00FC4BD4" w:rsidRPr="007B08C2" w:rsidRDefault="00FC4BD4" w:rsidP="00F1441D">
            <w:pPr>
              <w:rPr>
                <w:rFonts w:ascii="Arial Armenian" w:hAnsi="Arial Armenian" w:cs="Arial"/>
                <w:sz w:val="20"/>
                <w:szCs w:val="20"/>
              </w:rPr>
            </w:pPr>
            <w:r w:rsidRPr="007B08C2">
              <w:rPr>
                <w:rFonts w:ascii="Arial Armenian" w:hAnsi="Arial Armenian" w:cs="Arial"/>
                <w:sz w:val="20"/>
                <w:szCs w:val="20"/>
              </w:rPr>
              <w:t> </w:t>
            </w:r>
          </w:p>
        </w:tc>
        <w:tc>
          <w:tcPr>
            <w:tcW w:w="1013" w:type="dxa"/>
            <w:tcBorders>
              <w:top w:val="nil"/>
              <w:left w:val="nil"/>
              <w:bottom w:val="nil"/>
              <w:right w:val="nil"/>
            </w:tcBorders>
            <w:shd w:val="clear" w:color="000000" w:fill="FFFFFF"/>
            <w:noWrap/>
            <w:vAlign w:val="bottom"/>
            <w:hideMark/>
          </w:tcPr>
          <w:p w14:paraId="3A58698F" w14:textId="77777777" w:rsidR="00FC4BD4" w:rsidRPr="007B08C2" w:rsidRDefault="00FC4BD4" w:rsidP="00F1441D">
            <w:pPr>
              <w:rPr>
                <w:rFonts w:ascii="Arial Armenian" w:hAnsi="Arial Armenian" w:cs="Arial"/>
                <w:sz w:val="20"/>
                <w:szCs w:val="20"/>
              </w:rPr>
            </w:pPr>
            <w:r w:rsidRPr="007B08C2">
              <w:rPr>
                <w:rFonts w:ascii="Arial Armenian" w:hAnsi="Arial Armenian" w:cs="Arial"/>
                <w:sz w:val="20"/>
                <w:szCs w:val="20"/>
              </w:rPr>
              <w:t> </w:t>
            </w:r>
          </w:p>
        </w:tc>
      </w:tr>
      <w:tr w:rsidR="00FC4BD4" w:rsidRPr="007B08C2" w14:paraId="0599EAA1" w14:textId="77777777" w:rsidTr="00DA282A">
        <w:trPr>
          <w:gridAfter w:val="7"/>
          <w:wAfter w:w="9107" w:type="dxa"/>
          <w:trHeight w:val="255"/>
        </w:trPr>
        <w:tc>
          <w:tcPr>
            <w:tcW w:w="448" w:type="dxa"/>
            <w:tcBorders>
              <w:top w:val="nil"/>
              <w:left w:val="nil"/>
              <w:bottom w:val="nil"/>
              <w:right w:val="nil"/>
            </w:tcBorders>
            <w:shd w:val="clear" w:color="000000" w:fill="FFFFFF"/>
            <w:noWrap/>
            <w:vAlign w:val="bottom"/>
            <w:hideMark/>
          </w:tcPr>
          <w:p w14:paraId="312D7046" w14:textId="77777777" w:rsidR="00FC4BD4" w:rsidRPr="007B08C2" w:rsidRDefault="00FC4BD4" w:rsidP="00F1441D">
            <w:pPr>
              <w:rPr>
                <w:rFonts w:ascii="Arial Armenian" w:hAnsi="Arial Armenian" w:cs="Arial"/>
                <w:sz w:val="20"/>
                <w:szCs w:val="20"/>
              </w:rPr>
            </w:pPr>
            <w:r w:rsidRPr="007B08C2">
              <w:rPr>
                <w:rFonts w:ascii="Arial Armenian" w:hAnsi="Arial Armenian" w:cs="Arial"/>
                <w:sz w:val="20"/>
                <w:szCs w:val="20"/>
              </w:rPr>
              <w:t> </w:t>
            </w:r>
          </w:p>
        </w:tc>
        <w:tc>
          <w:tcPr>
            <w:tcW w:w="1013" w:type="dxa"/>
            <w:tcBorders>
              <w:top w:val="nil"/>
              <w:left w:val="nil"/>
              <w:bottom w:val="nil"/>
              <w:right w:val="nil"/>
            </w:tcBorders>
            <w:shd w:val="clear" w:color="000000" w:fill="FFFFFF"/>
            <w:noWrap/>
            <w:vAlign w:val="bottom"/>
            <w:hideMark/>
          </w:tcPr>
          <w:p w14:paraId="3A41B3C2" w14:textId="77777777" w:rsidR="00FC4BD4" w:rsidRPr="007B08C2" w:rsidRDefault="00FC4BD4" w:rsidP="00F1441D">
            <w:pPr>
              <w:rPr>
                <w:rFonts w:ascii="Arial Armenian" w:hAnsi="Arial Armenian" w:cs="Arial"/>
                <w:sz w:val="20"/>
                <w:szCs w:val="20"/>
              </w:rPr>
            </w:pPr>
            <w:r w:rsidRPr="007B08C2">
              <w:rPr>
                <w:rFonts w:ascii="Arial Armenian" w:hAnsi="Arial Armenian" w:cs="Arial"/>
                <w:sz w:val="20"/>
                <w:szCs w:val="20"/>
              </w:rPr>
              <w:t> </w:t>
            </w:r>
          </w:p>
        </w:tc>
      </w:tr>
      <w:tr w:rsidR="00DA282A" w:rsidRPr="007B08C2" w14:paraId="76AD9E56" w14:textId="77777777" w:rsidTr="00DA282A">
        <w:trPr>
          <w:trHeight w:val="255"/>
        </w:trPr>
        <w:tc>
          <w:tcPr>
            <w:tcW w:w="448" w:type="dxa"/>
            <w:tcBorders>
              <w:top w:val="nil"/>
              <w:left w:val="nil"/>
              <w:bottom w:val="nil"/>
              <w:right w:val="nil"/>
            </w:tcBorders>
            <w:shd w:val="clear" w:color="000000" w:fill="FFFFFF"/>
            <w:noWrap/>
            <w:vAlign w:val="bottom"/>
            <w:hideMark/>
          </w:tcPr>
          <w:p w14:paraId="7CCACB19"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6732" w:type="dxa"/>
            <w:gridSpan w:val="2"/>
            <w:tcBorders>
              <w:top w:val="nil"/>
              <w:left w:val="nil"/>
              <w:bottom w:val="nil"/>
              <w:right w:val="nil"/>
            </w:tcBorders>
            <w:shd w:val="clear" w:color="000000" w:fill="FFFFFF"/>
            <w:noWrap/>
            <w:vAlign w:val="bottom"/>
            <w:hideMark/>
          </w:tcPr>
          <w:p w14:paraId="0ADE6928"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620" w:type="dxa"/>
            <w:tcBorders>
              <w:top w:val="nil"/>
              <w:left w:val="nil"/>
              <w:bottom w:val="nil"/>
              <w:right w:val="nil"/>
            </w:tcBorders>
            <w:shd w:val="clear" w:color="000000" w:fill="FFFFFF"/>
            <w:noWrap/>
            <w:vAlign w:val="bottom"/>
            <w:hideMark/>
          </w:tcPr>
          <w:p w14:paraId="1174ECBD"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795" w:type="dxa"/>
            <w:tcBorders>
              <w:top w:val="nil"/>
              <w:left w:val="nil"/>
              <w:bottom w:val="nil"/>
              <w:right w:val="nil"/>
            </w:tcBorders>
            <w:shd w:val="clear" w:color="000000" w:fill="FFFFFF"/>
            <w:noWrap/>
            <w:vAlign w:val="bottom"/>
            <w:hideMark/>
          </w:tcPr>
          <w:p w14:paraId="4DAAD3E5"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960" w:type="dxa"/>
            <w:gridSpan w:val="2"/>
            <w:tcBorders>
              <w:top w:val="nil"/>
              <w:left w:val="nil"/>
              <w:bottom w:val="nil"/>
              <w:right w:val="nil"/>
            </w:tcBorders>
            <w:shd w:val="clear" w:color="000000" w:fill="FFFFFF"/>
            <w:noWrap/>
            <w:vAlign w:val="bottom"/>
            <w:hideMark/>
          </w:tcPr>
          <w:p w14:paraId="2D8FCBBD"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c>
          <w:tcPr>
            <w:tcW w:w="1013" w:type="dxa"/>
            <w:gridSpan w:val="2"/>
            <w:tcBorders>
              <w:top w:val="nil"/>
              <w:left w:val="nil"/>
              <w:bottom w:val="nil"/>
              <w:right w:val="nil"/>
            </w:tcBorders>
            <w:shd w:val="clear" w:color="000000" w:fill="FFFFFF"/>
            <w:noWrap/>
            <w:vAlign w:val="bottom"/>
            <w:hideMark/>
          </w:tcPr>
          <w:p w14:paraId="0087D972" w14:textId="77777777" w:rsidR="00DA282A" w:rsidRPr="007B08C2" w:rsidRDefault="00DA282A" w:rsidP="00F1441D">
            <w:pPr>
              <w:rPr>
                <w:rFonts w:ascii="Arial Armenian" w:hAnsi="Arial Armenian" w:cs="Arial"/>
                <w:sz w:val="20"/>
                <w:szCs w:val="20"/>
              </w:rPr>
            </w:pPr>
            <w:r w:rsidRPr="007B08C2">
              <w:rPr>
                <w:rFonts w:ascii="Arial Armenian" w:hAnsi="Arial Armenian" w:cs="Arial"/>
                <w:sz w:val="20"/>
                <w:szCs w:val="20"/>
              </w:rPr>
              <w:t> </w:t>
            </w:r>
          </w:p>
        </w:tc>
      </w:tr>
    </w:tbl>
    <w:tbl>
      <w:tblPr>
        <w:tblpPr w:leftFromText="180" w:rightFromText="180" w:vertAnchor="text" w:horzAnchor="margin" w:tblpY="64"/>
        <w:tblW w:w="8897" w:type="dxa"/>
        <w:tblLayout w:type="fixed"/>
        <w:tblLook w:val="0000" w:firstRow="0" w:lastRow="0" w:firstColumn="0" w:lastColumn="0" w:noHBand="0" w:noVBand="0"/>
      </w:tblPr>
      <w:tblGrid>
        <w:gridCol w:w="3794"/>
        <w:gridCol w:w="760"/>
        <w:gridCol w:w="4343"/>
      </w:tblGrid>
      <w:tr w:rsidR="00FC4BD4" w:rsidRPr="009F3DC7" w14:paraId="04B6B1AE" w14:textId="77777777" w:rsidTr="00FC4BD4">
        <w:tc>
          <w:tcPr>
            <w:tcW w:w="3794" w:type="dxa"/>
          </w:tcPr>
          <w:p w14:paraId="43EFDD48" w14:textId="77777777" w:rsidR="00FC4BD4" w:rsidRPr="009F3DC7" w:rsidRDefault="00FC4BD4" w:rsidP="00FC4BD4">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6408DC5C" w14:textId="77777777" w:rsidR="00FC4BD4" w:rsidRPr="008C1A9F" w:rsidRDefault="00FC4BD4" w:rsidP="00FC4BD4">
            <w:pPr>
              <w:widowControl w:val="0"/>
              <w:ind w:firstLine="34"/>
              <w:jc w:val="center"/>
              <w:rPr>
                <w:rFonts w:ascii="GHEA Grapalat" w:hAnsi="GHEA Grapalat"/>
                <w:lang w:val="en-US"/>
              </w:rPr>
            </w:pPr>
            <w:r>
              <w:rPr>
                <w:rFonts w:ascii="GHEA Grapalat" w:hAnsi="GHEA Grapalat"/>
                <w:lang w:val="en-US"/>
              </w:rPr>
              <w:t>___________________</w:t>
            </w:r>
          </w:p>
          <w:p w14:paraId="42FAA105" w14:textId="77777777" w:rsidR="00FC4BD4" w:rsidRPr="008C1A9F" w:rsidRDefault="00FC4BD4" w:rsidP="00FC4BD4">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400105D" w14:textId="77777777" w:rsidR="00FC4BD4" w:rsidRPr="009F3DC7" w:rsidRDefault="00FC4BD4" w:rsidP="00FC4BD4">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31808791" w14:textId="77777777" w:rsidR="00FC4BD4" w:rsidRPr="009F3DC7" w:rsidRDefault="00FC4BD4" w:rsidP="00FC4BD4">
            <w:pPr>
              <w:widowControl w:val="0"/>
              <w:spacing w:after="160" w:line="360" w:lineRule="auto"/>
              <w:ind w:firstLine="34"/>
              <w:jc w:val="center"/>
              <w:rPr>
                <w:rFonts w:ascii="GHEA Grapalat" w:hAnsi="GHEA Grapalat"/>
              </w:rPr>
            </w:pPr>
          </w:p>
        </w:tc>
        <w:tc>
          <w:tcPr>
            <w:tcW w:w="4343" w:type="dxa"/>
          </w:tcPr>
          <w:p w14:paraId="2ADD9FF7" w14:textId="77777777" w:rsidR="00FC4BD4" w:rsidRPr="009F3DC7" w:rsidRDefault="00FC4BD4" w:rsidP="00FC4BD4">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134E9BDA" w14:textId="77777777" w:rsidR="00FC4BD4" w:rsidRPr="008C1A9F" w:rsidRDefault="00FC4BD4" w:rsidP="00FC4BD4">
            <w:pPr>
              <w:widowControl w:val="0"/>
              <w:ind w:firstLine="34"/>
              <w:jc w:val="center"/>
              <w:rPr>
                <w:rFonts w:ascii="GHEA Grapalat" w:hAnsi="GHEA Grapalat"/>
                <w:lang w:val="en-US"/>
              </w:rPr>
            </w:pPr>
            <w:r>
              <w:rPr>
                <w:rFonts w:ascii="GHEA Grapalat" w:hAnsi="GHEA Grapalat"/>
                <w:lang w:val="en-US"/>
              </w:rPr>
              <w:t>___________________</w:t>
            </w:r>
          </w:p>
          <w:p w14:paraId="49BDBADC" w14:textId="77777777" w:rsidR="00FC4BD4" w:rsidRPr="008C1A9F" w:rsidRDefault="00FC4BD4" w:rsidP="00FC4BD4">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0EB65A66" w14:textId="77777777" w:rsidR="00FC4BD4" w:rsidRPr="009F3DC7" w:rsidRDefault="00FC4BD4" w:rsidP="00FC4BD4">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65CE5A84" w14:textId="77777777" w:rsidR="001C41D7" w:rsidRPr="00C16D42" w:rsidRDefault="001C41D7" w:rsidP="001C41D7">
      <w:pPr>
        <w:jc w:val="right"/>
        <w:rPr>
          <w:rFonts w:ascii="GHEA Grapalat" w:hAnsi="GHEA Grapalat"/>
          <w:i/>
        </w:rPr>
      </w:pPr>
      <w:r w:rsidRPr="009F3DC7">
        <w:rPr>
          <w:rFonts w:ascii="GHEA Grapalat" w:hAnsi="GHEA Grapalat"/>
          <w:i/>
        </w:rPr>
        <w:lastRenderedPageBreak/>
        <w:t>Приложение № 2</w:t>
      </w:r>
    </w:p>
    <w:p w14:paraId="387379A2" w14:textId="77777777"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10E031C" w14:textId="31271075"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под кодом " </w:t>
      </w:r>
      <w:r w:rsidR="007029E2">
        <w:rPr>
          <w:rFonts w:ascii="GHEA Grapalat" w:hAnsi="GHEA Grapalat"/>
          <w:bCs/>
        </w:rPr>
        <w:t>EQ-GHAShDzB-</w:t>
      </w:r>
      <w:r w:rsidR="00DA282A">
        <w:rPr>
          <w:rFonts w:ascii="GHEA Grapalat" w:hAnsi="GHEA Grapalat"/>
          <w:bCs/>
        </w:rPr>
        <w:t>26/43</w:t>
      </w:r>
      <w:r w:rsidRPr="00C83AD1">
        <w:rPr>
          <w:rFonts w:ascii="GHEA Grapalat" w:hAnsi="GHEA Grapalat"/>
          <w:bCs/>
        </w:rPr>
        <w:t>''</w:t>
      </w:r>
    </w:p>
    <w:p w14:paraId="519A190B" w14:textId="77777777" w:rsidR="001C41D7" w:rsidRPr="009F3DC7" w:rsidRDefault="001C41D7" w:rsidP="001C41D7">
      <w:pPr>
        <w:widowControl w:val="0"/>
        <w:spacing w:after="160" w:line="360" w:lineRule="auto"/>
        <w:ind w:firstLine="567"/>
        <w:jc w:val="center"/>
        <w:rPr>
          <w:rFonts w:ascii="GHEA Grapalat" w:hAnsi="GHEA Grapalat" w:cs="Sylfaen"/>
          <w:b/>
        </w:rPr>
      </w:pPr>
    </w:p>
    <w:p w14:paraId="1FBFACF7" w14:textId="77777777" w:rsidR="001C41D7" w:rsidRPr="009F3DC7" w:rsidRDefault="001C41D7" w:rsidP="001C41D7">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175B3DC6" w14:textId="3946C5BF" w:rsidR="001C41D7" w:rsidRPr="00D248FC" w:rsidRDefault="00DA282A" w:rsidP="001C41D7">
      <w:pPr>
        <w:widowControl w:val="0"/>
        <w:spacing w:after="160" w:line="360" w:lineRule="auto"/>
        <w:jc w:val="center"/>
        <w:rPr>
          <w:rFonts w:ascii="Sylfaen" w:hAnsi="Sylfaen"/>
          <w:b/>
        </w:rPr>
      </w:pPr>
      <w:r>
        <w:rPr>
          <w:rFonts w:ascii="GHEA Grapalat" w:hAnsi="GHEA Grapalat"/>
          <w:bCs/>
          <w:sz w:val="22"/>
          <w:szCs w:val="22"/>
          <w:lang w:val="hy-AM"/>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bCs/>
          <w:sz w:val="22"/>
          <w:szCs w:val="22"/>
          <w:lang w:val="hy-AM"/>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534"/>
        <w:gridCol w:w="760"/>
        <w:gridCol w:w="1766"/>
        <w:gridCol w:w="1980"/>
        <w:gridCol w:w="597"/>
      </w:tblGrid>
      <w:tr w:rsidR="001C41D7" w:rsidRPr="009F3DC7" w14:paraId="19C102C1" w14:textId="77777777" w:rsidTr="00626DE1">
        <w:trPr>
          <w:gridAfter w:val="1"/>
          <w:wAfter w:w="597" w:type="dxa"/>
          <w:cantSplit/>
          <w:jc w:val="center"/>
        </w:trPr>
        <w:tc>
          <w:tcPr>
            <w:tcW w:w="816" w:type="dxa"/>
            <w:vMerge w:val="restart"/>
            <w:vAlign w:val="center"/>
          </w:tcPr>
          <w:p w14:paraId="225D97B1"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7B913511"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0CADD03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4"/>
            <w:vAlign w:val="center"/>
          </w:tcPr>
          <w:p w14:paraId="031A0F13" w14:textId="77777777" w:rsidR="001C41D7" w:rsidRPr="00517562" w:rsidRDefault="001C41D7" w:rsidP="00626DE1">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1C41D7" w:rsidRPr="009F3DC7" w14:paraId="53FF8ED8" w14:textId="77777777" w:rsidTr="00626DE1">
        <w:trPr>
          <w:gridAfter w:val="1"/>
          <w:wAfter w:w="597" w:type="dxa"/>
          <w:cantSplit/>
          <w:trHeight w:val="586"/>
          <w:jc w:val="center"/>
        </w:trPr>
        <w:tc>
          <w:tcPr>
            <w:tcW w:w="816" w:type="dxa"/>
            <w:vMerge/>
            <w:vAlign w:val="center"/>
          </w:tcPr>
          <w:p w14:paraId="1C935818" w14:textId="77777777" w:rsidR="001C41D7" w:rsidRPr="00517562" w:rsidRDefault="001C41D7" w:rsidP="00626DE1">
            <w:pPr>
              <w:widowControl w:val="0"/>
              <w:spacing w:after="120"/>
              <w:jc w:val="both"/>
              <w:rPr>
                <w:rFonts w:ascii="GHEA Grapalat" w:hAnsi="GHEA Grapalat"/>
                <w:sz w:val="20"/>
                <w:szCs w:val="20"/>
              </w:rPr>
            </w:pPr>
          </w:p>
        </w:tc>
        <w:tc>
          <w:tcPr>
            <w:tcW w:w="3186" w:type="dxa"/>
            <w:vMerge/>
          </w:tcPr>
          <w:p w14:paraId="5BA7611E" w14:textId="77777777" w:rsidR="001C41D7" w:rsidRPr="00517562" w:rsidRDefault="001C41D7" w:rsidP="00626DE1">
            <w:pPr>
              <w:widowControl w:val="0"/>
              <w:spacing w:after="120"/>
              <w:rPr>
                <w:rFonts w:ascii="GHEA Grapalat" w:hAnsi="GHEA Grapalat"/>
                <w:sz w:val="20"/>
                <w:szCs w:val="20"/>
              </w:rPr>
            </w:pPr>
          </w:p>
        </w:tc>
        <w:tc>
          <w:tcPr>
            <w:tcW w:w="3060" w:type="dxa"/>
            <w:gridSpan w:val="3"/>
            <w:vAlign w:val="center"/>
          </w:tcPr>
          <w:p w14:paraId="3F4591E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6AFBABED"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1C41D7" w:rsidRPr="009F3DC7" w14:paraId="407D0492" w14:textId="77777777" w:rsidTr="00626DE1">
        <w:trPr>
          <w:gridAfter w:val="1"/>
          <w:wAfter w:w="597" w:type="dxa"/>
          <w:trHeight w:val="586"/>
          <w:jc w:val="center"/>
        </w:trPr>
        <w:tc>
          <w:tcPr>
            <w:tcW w:w="816" w:type="dxa"/>
            <w:vAlign w:val="center"/>
          </w:tcPr>
          <w:p w14:paraId="0E17D61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437D70EC" w14:textId="54AAFE67" w:rsidR="001C41D7" w:rsidRPr="004B22D8" w:rsidRDefault="00DA282A" w:rsidP="00626DE1">
            <w:pPr>
              <w:widowControl w:val="0"/>
              <w:spacing w:after="120"/>
              <w:jc w:val="center"/>
              <w:rPr>
                <w:rFonts w:ascii="GHEA Grapalat" w:hAnsi="GHEA Grapalat"/>
                <w:sz w:val="20"/>
                <w:szCs w:val="20"/>
                <w:lang w:val="hy-AM"/>
              </w:rPr>
            </w:pPr>
            <w:r>
              <w:rPr>
                <w:rFonts w:ascii="GHEA Grapalat" w:hAnsi="GHEA Grapalat" w:cs="Calibri"/>
                <w:color w:val="000000"/>
                <w:sz w:val="20"/>
                <w:szCs w:val="20"/>
              </w:rPr>
              <w:t>Работы по капитальному ремонту подпорной стены во дворе дома № 4 по улице Братьев Орбели административного района Арабкир города Еревана</w:t>
            </w:r>
            <w:r w:rsidR="00A52966">
              <w:rPr>
                <w:rFonts w:ascii="GHEA Grapalat" w:hAnsi="GHEA Grapalat" w:cs="Calibri"/>
                <w:color w:val="000000"/>
                <w:sz w:val="20"/>
                <w:szCs w:val="20"/>
              </w:rPr>
              <w:t>.</w:t>
            </w:r>
          </w:p>
        </w:tc>
        <w:tc>
          <w:tcPr>
            <w:tcW w:w="3060" w:type="dxa"/>
            <w:gridSpan w:val="3"/>
            <w:vAlign w:val="center"/>
          </w:tcPr>
          <w:p w14:paraId="3E61E088" w14:textId="771A4FBA" w:rsidR="001C41D7" w:rsidRPr="007A068C" w:rsidRDefault="001354C2" w:rsidP="00626DE1">
            <w:pPr>
              <w:widowControl w:val="0"/>
              <w:spacing w:after="120"/>
              <w:jc w:val="center"/>
              <w:rPr>
                <w:rFonts w:ascii="GHEA Grapalat" w:hAnsi="GHEA Grapalat"/>
                <w:sz w:val="18"/>
                <w:szCs w:val="20"/>
              </w:rPr>
            </w:pPr>
            <w:r w:rsidRPr="001354C2">
              <w:rPr>
                <w:rFonts w:ascii="GHEA Grapalat" w:hAnsi="GHEA Grapalat"/>
                <w:sz w:val="20"/>
                <w:szCs w:val="20"/>
                <w:lang w:val="hy-AM"/>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4BEF903B" w14:textId="2E208733" w:rsidR="001C41D7" w:rsidRPr="00D61D57" w:rsidRDefault="001C41D7" w:rsidP="00626DE1">
            <w:pPr>
              <w:widowControl w:val="0"/>
              <w:spacing w:after="120"/>
              <w:jc w:val="center"/>
              <w:rPr>
                <w:rFonts w:ascii="GHEA Grapalat" w:hAnsi="GHEA Grapalat"/>
                <w:sz w:val="20"/>
                <w:szCs w:val="20"/>
                <w:lang w:val="hy-AM"/>
              </w:rPr>
            </w:pPr>
            <w:r w:rsidRPr="0092347B">
              <w:rPr>
                <w:rFonts w:ascii="GHEA Grapalat" w:hAnsi="GHEA Grapalat"/>
                <w:sz w:val="20"/>
                <w:szCs w:val="20"/>
                <w:lang w:val="hy-AM"/>
              </w:rPr>
              <w:t xml:space="preserve">до </w:t>
            </w:r>
            <w:r w:rsidR="00DA282A">
              <w:rPr>
                <w:rFonts w:ascii="GHEA Grapalat" w:hAnsi="GHEA Grapalat"/>
                <w:sz w:val="20"/>
                <w:szCs w:val="20"/>
                <w:lang w:val="hy-AM"/>
              </w:rPr>
              <w:t>31.07.2026</w:t>
            </w:r>
            <w:r w:rsidR="00DA282A">
              <w:rPr>
                <w:rFonts w:ascii="GHEA Grapalat" w:hAnsi="GHEA Grapalat"/>
                <w:sz w:val="20"/>
                <w:szCs w:val="20"/>
              </w:rPr>
              <w:t xml:space="preserve">г. </w:t>
            </w:r>
            <w:r w:rsidR="00D61D57" w:rsidRPr="00D61D57">
              <w:rPr>
                <w:rFonts w:ascii="GHEA Grapalat" w:hAnsi="GHEA Grapalat"/>
                <w:sz w:val="20"/>
                <w:szCs w:val="20"/>
                <w:lang w:val="hy-AM"/>
              </w:rPr>
              <w:t>включително</w:t>
            </w:r>
          </w:p>
        </w:tc>
      </w:tr>
      <w:tr w:rsidR="001C41D7" w:rsidRPr="009F3DC7" w14:paraId="651EC39E" w14:textId="77777777" w:rsidTr="00626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3"/>
          </w:tcPr>
          <w:p w14:paraId="1725266A" w14:textId="77777777" w:rsidR="001C41D7" w:rsidRDefault="001C41D7" w:rsidP="00626DE1">
            <w:pPr>
              <w:widowControl w:val="0"/>
              <w:spacing w:after="160" w:line="360" w:lineRule="auto"/>
              <w:jc w:val="center"/>
              <w:rPr>
                <w:rFonts w:ascii="GHEA Grapalat" w:hAnsi="GHEA Grapalat"/>
                <w:b/>
                <w:lang w:val="hy-AM"/>
              </w:rPr>
            </w:pPr>
          </w:p>
          <w:p w14:paraId="073F6E07" w14:textId="77777777" w:rsidR="001C41D7" w:rsidRDefault="001C41D7" w:rsidP="00626DE1">
            <w:pPr>
              <w:widowControl w:val="0"/>
              <w:spacing w:after="160" w:line="360" w:lineRule="auto"/>
              <w:jc w:val="center"/>
              <w:rPr>
                <w:rFonts w:ascii="GHEA Grapalat" w:hAnsi="GHEA Grapalat"/>
                <w:b/>
                <w:lang w:val="hy-AM"/>
              </w:rPr>
            </w:pPr>
          </w:p>
          <w:p w14:paraId="276CBAE4"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14A8716" w14:textId="77777777" w:rsidR="001C41D7" w:rsidRPr="00517562" w:rsidRDefault="001C41D7" w:rsidP="00626DE1">
            <w:pPr>
              <w:widowControl w:val="0"/>
              <w:jc w:val="center"/>
              <w:rPr>
                <w:rFonts w:ascii="GHEA Grapalat" w:hAnsi="GHEA Grapalat"/>
                <w:lang w:val="en-US"/>
              </w:rPr>
            </w:pPr>
            <w:r>
              <w:rPr>
                <w:rFonts w:ascii="GHEA Grapalat" w:hAnsi="GHEA Grapalat"/>
                <w:lang w:val="en-US"/>
              </w:rPr>
              <w:t>______________________</w:t>
            </w:r>
          </w:p>
          <w:p w14:paraId="732D0AB1" w14:textId="77777777" w:rsidR="001C41D7" w:rsidRPr="00517562" w:rsidRDefault="001C41D7" w:rsidP="00626DE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2000EE1"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7479AD6" w14:textId="77777777" w:rsidR="001C41D7" w:rsidRPr="009F3DC7" w:rsidRDefault="001C41D7" w:rsidP="00626DE1">
            <w:pPr>
              <w:widowControl w:val="0"/>
              <w:spacing w:after="160" w:line="360" w:lineRule="auto"/>
              <w:jc w:val="center"/>
              <w:rPr>
                <w:rFonts w:ascii="GHEA Grapalat" w:hAnsi="GHEA Grapalat"/>
              </w:rPr>
            </w:pPr>
          </w:p>
        </w:tc>
        <w:tc>
          <w:tcPr>
            <w:tcW w:w="4343" w:type="dxa"/>
            <w:gridSpan w:val="3"/>
          </w:tcPr>
          <w:p w14:paraId="110C006D" w14:textId="77777777" w:rsidR="001C41D7" w:rsidRDefault="001C41D7" w:rsidP="00626DE1">
            <w:pPr>
              <w:widowControl w:val="0"/>
              <w:spacing w:after="160" w:line="360" w:lineRule="auto"/>
              <w:jc w:val="center"/>
              <w:rPr>
                <w:rFonts w:ascii="GHEA Grapalat" w:hAnsi="GHEA Grapalat"/>
                <w:b/>
                <w:lang w:val="hy-AM"/>
              </w:rPr>
            </w:pPr>
          </w:p>
          <w:p w14:paraId="147912AB" w14:textId="77777777" w:rsidR="001C41D7" w:rsidRDefault="001C41D7" w:rsidP="00626DE1">
            <w:pPr>
              <w:widowControl w:val="0"/>
              <w:spacing w:after="160" w:line="360" w:lineRule="auto"/>
              <w:jc w:val="center"/>
              <w:rPr>
                <w:rFonts w:ascii="GHEA Grapalat" w:hAnsi="GHEA Grapalat"/>
                <w:b/>
                <w:lang w:val="hy-AM"/>
              </w:rPr>
            </w:pPr>
          </w:p>
          <w:p w14:paraId="03CDDF06"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BF1A5CD" w14:textId="77777777" w:rsidR="001C41D7" w:rsidRPr="00517562" w:rsidRDefault="001C41D7" w:rsidP="00626DE1">
            <w:pPr>
              <w:widowControl w:val="0"/>
              <w:jc w:val="center"/>
              <w:rPr>
                <w:rFonts w:ascii="GHEA Grapalat" w:hAnsi="GHEA Grapalat"/>
                <w:lang w:val="en-US"/>
              </w:rPr>
            </w:pPr>
            <w:r>
              <w:rPr>
                <w:rFonts w:ascii="GHEA Grapalat" w:hAnsi="GHEA Grapalat"/>
                <w:lang w:val="en-US"/>
              </w:rPr>
              <w:t>_____________________</w:t>
            </w:r>
          </w:p>
          <w:p w14:paraId="50725AED" w14:textId="77777777" w:rsidR="001C41D7" w:rsidRPr="00517562" w:rsidRDefault="001C41D7" w:rsidP="00626DE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E170B71"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r>
    </w:tbl>
    <w:p w14:paraId="68436EDF" w14:textId="77777777" w:rsidR="001C41D7" w:rsidRPr="009F3DC7" w:rsidRDefault="001C41D7" w:rsidP="001C41D7">
      <w:pPr>
        <w:widowControl w:val="0"/>
        <w:tabs>
          <w:tab w:val="left" w:pos="8789"/>
        </w:tabs>
        <w:spacing w:after="160" w:line="360" w:lineRule="auto"/>
        <w:ind w:firstLine="567"/>
        <w:jc w:val="both"/>
        <w:rPr>
          <w:rFonts w:ascii="GHEA Grapalat" w:hAnsi="GHEA Grapalat"/>
        </w:rPr>
      </w:pPr>
    </w:p>
    <w:p w14:paraId="7E013F1E" w14:textId="77777777" w:rsidR="001C41D7" w:rsidRPr="006414F0" w:rsidRDefault="001C41D7" w:rsidP="001C41D7">
      <w:pPr>
        <w:jc w:val="right"/>
        <w:rPr>
          <w:rFonts w:ascii="GHEA Grapalat" w:hAnsi="GHEA Grapalat"/>
          <w:i/>
          <w:lang w:val="hy-AM"/>
        </w:rPr>
      </w:pPr>
      <w:r w:rsidRPr="009F3DC7">
        <w:rPr>
          <w:rFonts w:ascii="GHEA Grapalat" w:hAnsi="GHEA Grapalat"/>
        </w:rPr>
        <w:br w:type="page"/>
      </w:r>
      <w:r w:rsidRPr="009F3DC7">
        <w:rPr>
          <w:rFonts w:ascii="GHEA Grapalat" w:hAnsi="GHEA Grapalat"/>
          <w:i/>
        </w:rPr>
        <w:lastRenderedPageBreak/>
        <w:t xml:space="preserve">Приложение № </w:t>
      </w:r>
      <w:r>
        <w:rPr>
          <w:rFonts w:ascii="GHEA Grapalat" w:hAnsi="GHEA Grapalat"/>
          <w:i/>
          <w:lang w:val="hy-AM"/>
        </w:rPr>
        <w:t>3</w:t>
      </w:r>
    </w:p>
    <w:p w14:paraId="10DF6780" w14:textId="77777777"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659247E1" w14:textId="539EA8FF"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под кодом " </w:t>
      </w:r>
      <w:r w:rsidR="007029E2">
        <w:rPr>
          <w:rFonts w:ascii="GHEA Grapalat" w:hAnsi="GHEA Grapalat"/>
          <w:bCs/>
        </w:rPr>
        <w:t>EQ-GHAShDzB-</w:t>
      </w:r>
      <w:r w:rsidR="00DA282A">
        <w:rPr>
          <w:rFonts w:ascii="GHEA Grapalat" w:hAnsi="GHEA Grapalat"/>
          <w:bCs/>
        </w:rPr>
        <w:t>26/43</w:t>
      </w:r>
      <w:r w:rsidRPr="00C83AD1">
        <w:rPr>
          <w:rFonts w:ascii="GHEA Grapalat" w:hAnsi="GHEA Grapalat"/>
          <w:bCs/>
        </w:rPr>
        <w:t>''</w:t>
      </w:r>
    </w:p>
    <w:p w14:paraId="37DC6D4A" w14:textId="77777777" w:rsidR="001C41D7" w:rsidRPr="00075212" w:rsidRDefault="001C41D7" w:rsidP="001C41D7">
      <w:pPr>
        <w:widowControl w:val="0"/>
        <w:tabs>
          <w:tab w:val="left" w:pos="2268"/>
        </w:tabs>
        <w:spacing w:after="160"/>
        <w:ind w:firstLine="567"/>
        <w:jc w:val="right"/>
        <w:rPr>
          <w:rFonts w:ascii="GHEA Grapalat" w:hAnsi="GHEA Grapalat"/>
          <w:bCs/>
          <w:lang w:val="hy-AM"/>
        </w:rPr>
      </w:pPr>
    </w:p>
    <w:p w14:paraId="1E596E9A" w14:textId="1803A895" w:rsidR="001C41D7" w:rsidRPr="00F351E1" w:rsidRDefault="00F30C3E" w:rsidP="00F30C3E">
      <w:pPr>
        <w:widowControl w:val="0"/>
        <w:tabs>
          <w:tab w:val="left" w:pos="1230"/>
          <w:tab w:val="center" w:pos="4819"/>
        </w:tabs>
        <w:spacing w:after="160" w:line="360" w:lineRule="auto"/>
        <w:ind w:firstLine="567"/>
      </w:pPr>
      <w:r>
        <w:rPr>
          <w:rFonts w:ascii="GHEA Grapalat" w:hAnsi="GHEA Grapalat"/>
        </w:rPr>
        <w:tab/>
      </w:r>
      <w:r>
        <w:rPr>
          <w:rFonts w:ascii="GHEA Grapalat" w:hAnsi="GHEA Grapalat"/>
        </w:rPr>
        <w:tab/>
      </w:r>
      <w:r w:rsidR="001C41D7">
        <w:rPr>
          <w:rFonts w:ascii="GHEA Grapalat" w:hAnsi="GHEA Grapalat"/>
        </w:rPr>
        <w:t>ГРАФИК ОПЛАТЫ</w:t>
      </w:r>
      <w:r w:rsidR="001C41D7">
        <w:rPr>
          <w:rStyle w:val="FootnoteReference"/>
          <w:rFonts w:ascii="GHEA Grapalat" w:hAnsi="GHEA Grapalat"/>
        </w:rPr>
        <w:footnoteReference w:customMarkFollows="1" w:id="26"/>
        <w:t>*</w:t>
      </w:r>
    </w:p>
    <w:p w14:paraId="67F4BEB1" w14:textId="77777777" w:rsidR="001C41D7" w:rsidRPr="006414F0" w:rsidRDefault="001C41D7" w:rsidP="001C41D7">
      <w:pPr>
        <w:widowControl w:val="0"/>
        <w:spacing w:after="160" w:line="360" w:lineRule="auto"/>
        <w:ind w:firstLine="567"/>
        <w:jc w:val="right"/>
        <w:rPr>
          <w:rFonts w:ascii="GHEA Grapalat" w:hAnsi="GHEA Grapalat"/>
          <w:lang w:val="en-US"/>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530"/>
        <w:gridCol w:w="1530"/>
        <w:gridCol w:w="540"/>
        <w:gridCol w:w="354"/>
        <w:gridCol w:w="262"/>
        <w:gridCol w:w="431"/>
        <w:gridCol w:w="67"/>
        <w:gridCol w:w="489"/>
        <w:gridCol w:w="436"/>
        <w:gridCol w:w="515"/>
        <w:gridCol w:w="477"/>
        <w:gridCol w:w="659"/>
        <w:gridCol w:w="601"/>
        <w:gridCol w:w="663"/>
        <w:gridCol w:w="503"/>
        <w:gridCol w:w="91"/>
        <w:gridCol w:w="644"/>
        <w:gridCol w:w="581"/>
      </w:tblGrid>
      <w:tr w:rsidR="001C41D7" w:rsidRPr="00685FDC" w14:paraId="67170ACF" w14:textId="77777777" w:rsidTr="006047DA">
        <w:trPr>
          <w:jc w:val="center"/>
        </w:trPr>
        <w:tc>
          <w:tcPr>
            <w:tcW w:w="10955" w:type="dxa"/>
            <w:gridSpan w:val="19"/>
          </w:tcPr>
          <w:p w14:paraId="334487B5"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1C41D7" w:rsidRPr="00685FDC" w14:paraId="658566D4" w14:textId="77777777" w:rsidTr="006047DA">
        <w:trPr>
          <w:jc w:val="center"/>
        </w:trPr>
        <w:tc>
          <w:tcPr>
            <w:tcW w:w="582" w:type="dxa"/>
            <w:vAlign w:val="center"/>
          </w:tcPr>
          <w:p w14:paraId="7A06A227"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530" w:type="dxa"/>
            <w:vAlign w:val="center"/>
          </w:tcPr>
          <w:p w14:paraId="6B87B524"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530" w:type="dxa"/>
            <w:vAlign w:val="center"/>
          </w:tcPr>
          <w:p w14:paraId="503D1366"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313" w:type="dxa"/>
            <w:gridSpan w:val="16"/>
            <w:vAlign w:val="center"/>
          </w:tcPr>
          <w:p w14:paraId="521E0A7E" w14:textId="2A438785" w:rsidR="001C41D7" w:rsidRPr="00685FDC" w:rsidRDefault="001C41D7" w:rsidP="00626DE1">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Pr>
                <w:rFonts w:ascii="GHEA Grapalat" w:hAnsi="GHEA Grapalat"/>
                <w:sz w:val="14"/>
                <w:szCs w:val="16"/>
              </w:rPr>
              <w:t>202</w:t>
            </w:r>
            <w:r w:rsidR="00DB7097">
              <w:rPr>
                <w:rFonts w:ascii="GHEA Grapalat" w:hAnsi="GHEA Grapalat"/>
                <w:sz w:val="14"/>
                <w:szCs w:val="16"/>
                <w:lang w:val="hy-AM"/>
              </w:rPr>
              <w:t>6</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1C41D7" w:rsidRPr="00685FDC" w14:paraId="6332B248" w14:textId="77777777" w:rsidTr="006047DA">
        <w:trPr>
          <w:cantSplit/>
          <w:trHeight w:val="1134"/>
          <w:jc w:val="center"/>
        </w:trPr>
        <w:tc>
          <w:tcPr>
            <w:tcW w:w="582" w:type="dxa"/>
          </w:tcPr>
          <w:p w14:paraId="49C6B1CD" w14:textId="77777777" w:rsidR="001C41D7" w:rsidRPr="00685FDC" w:rsidRDefault="001C41D7" w:rsidP="00626DE1">
            <w:pPr>
              <w:widowControl w:val="0"/>
              <w:spacing w:after="120"/>
              <w:jc w:val="center"/>
              <w:rPr>
                <w:rFonts w:ascii="GHEA Grapalat" w:hAnsi="GHEA Grapalat"/>
                <w:sz w:val="14"/>
                <w:szCs w:val="16"/>
              </w:rPr>
            </w:pPr>
          </w:p>
        </w:tc>
        <w:tc>
          <w:tcPr>
            <w:tcW w:w="1530" w:type="dxa"/>
          </w:tcPr>
          <w:p w14:paraId="669FD6B1" w14:textId="77777777" w:rsidR="001C41D7" w:rsidRPr="00685FDC" w:rsidRDefault="001C41D7" w:rsidP="00626DE1">
            <w:pPr>
              <w:widowControl w:val="0"/>
              <w:spacing w:after="120"/>
              <w:jc w:val="center"/>
              <w:rPr>
                <w:rFonts w:ascii="GHEA Grapalat" w:hAnsi="GHEA Grapalat"/>
                <w:sz w:val="14"/>
                <w:szCs w:val="16"/>
              </w:rPr>
            </w:pPr>
          </w:p>
        </w:tc>
        <w:tc>
          <w:tcPr>
            <w:tcW w:w="1530" w:type="dxa"/>
          </w:tcPr>
          <w:p w14:paraId="1CFC409C" w14:textId="77777777" w:rsidR="001C41D7" w:rsidRPr="00685FDC" w:rsidRDefault="001C41D7" w:rsidP="00626DE1">
            <w:pPr>
              <w:widowControl w:val="0"/>
              <w:spacing w:after="120"/>
              <w:jc w:val="center"/>
              <w:rPr>
                <w:rFonts w:ascii="GHEA Grapalat" w:hAnsi="GHEA Grapalat"/>
                <w:sz w:val="14"/>
                <w:szCs w:val="16"/>
              </w:rPr>
            </w:pPr>
          </w:p>
        </w:tc>
        <w:tc>
          <w:tcPr>
            <w:tcW w:w="540" w:type="dxa"/>
            <w:vAlign w:val="center"/>
          </w:tcPr>
          <w:p w14:paraId="14476143"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616" w:type="dxa"/>
            <w:gridSpan w:val="2"/>
            <w:vAlign w:val="center"/>
          </w:tcPr>
          <w:p w14:paraId="116B10D9" w14:textId="77777777" w:rsidR="001C41D7" w:rsidRPr="00685FDC" w:rsidRDefault="001C41D7" w:rsidP="00626DE1">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53720F93"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vAlign w:val="center"/>
          </w:tcPr>
          <w:p w14:paraId="59CC63D3" w14:textId="77777777" w:rsidR="001C41D7" w:rsidRPr="00685FDC" w:rsidRDefault="001C41D7" w:rsidP="00626DE1">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111E854C"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AEC80CF"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3E167AFD"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659" w:type="dxa"/>
            <w:vAlign w:val="center"/>
          </w:tcPr>
          <w:p w14:paraId="7F790410"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601" w:type="dxa"/>
            <w:vAlign w:val="center"/>
          </w:tcPr>
          <w:p w14:paraId="609DD6F1"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224BC294"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14:paraId="4F74783D"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2359925"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1D410A3E" w14:textId="77777777" w:rsidR="001C41D7" w:rsidRPr="00D9213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7F420E" w:rsidRPr="00685FDC" w14:paraId="7659F944" w14:textId="77777777" w:rsidTr="00D61D57">
        <w:trPr>
          <w:cantSplit/>
          <w:trHeight w:val="2840"/>
          <w:jc w:val="center"/>
        </w:trPr>
        <w:tc>
          <w:tcPr>
            <w:tcW w:w="582" w:type="dxa"/>
          </w:tcPr>
          <w:p w14:paraId="2AEE521E" w14:textId="77777777" w:rsidR="007F420E" w:rsidRPr="00D9213C" w:rsidRDefault="007F420E" w:rsidP="007F420E">
            <w:pPr>
              <w:widowControl w:val="0"/>
              <w:spacing w:after="120"/>
              <w:jc w:val="center"/>
              <w:rPr>
                <w:rFonts w:ascii="GHEA Grapalat" w:hAnsi="GHEA Grapalat"/>
                <w:sz w:val="20"/>
                <w:szCs w:val="16"/>
              </w:rPr>
            </w:pPr>
          </w:p>
          <w:p w14:paraId="13D11A33" w14:textId="77777777" w:rsidR="007F420E" w:rsidRPr="00D9213C" w:rsidRDefault="007F420E" w:rsidP="007F420E">
            <w:pPr>
              <w:widowControl w:val="0"/>
              <w:spacing w:after="120"/>
              <w:jc w:val="center"/>
              <w:rPr>
                <w:rFonts w:ascii="GHEA Grapalat" w:hAnsi="GHEA Grapalat"/>
                <w:sz w:val="20"/>
                <w:szCs w:val="16"/>
              </w:rPr>
            </w:pPr>
          </w:p>
          <w:p w14:paraId="57E6CD13" w14:textId="77777777" w:rsidR="007F420E" w:rsidRPr="00D9213C" w:rsidRDefault="007F420E" w:rsidP="007F420E">
            <w:pPr>
              <w:widowControl w:val="0"/>
              <w:spacing w:after="120"/>
              <w:jc w:val="center"/>
              <w:rPr>
                <w:rFonts w:ascii="GHEA Grapalat" w:hAnsi="GHEA Grapalat"/>
                <w:sz w:val="20"/>
                <w:szCs w:val="16"/>
              </w:rPr>
            </w:pPr>
          </w:p>
          <w:p w14:paraId="4C5634BB" w14:textId="77777777" w:rsidR="007F420E" w:rsidRPr="00D9213C" w:rsidRDefault="007F420E" w:rsidP="007F420E">
            <w:pPr>
              <w:widowControl w:val="0"/>
              <w:spacing w:after="120"/>
              <w:jc w:val="center"/>
              <w:rPr>
                <w:rFonts w:ascii="GHEA Grapalat" w:hAnsi="GHEA Grapalat"/>
                <w:sz w:val="20"/>
                <w:szCs w:val="16"/>
              </w:rPr>
            </w:pPr>
          </w:p>
          <w:p w14:paraId="2231DA2E" w14:textId="77777777" w:rsidR="007F420E" w:rsidRPr="00D9213C" w:rsidRDefault="007F420E" w:rsidP="007F420E">
            <w:pPr>
              <w:widowControl w:val="0"/>
              <w:spacing w:after="120"/>
              <w:jc w:val="center"/>
              <w:rPr>
                <w:rFonts w:ascii="GHEA Grapalat" w:hAnsi="GHEA Grapalat"/>
                <w:sz w:val="14"/>
                <w:szCs w:val="16"/>
              </w:rPr>
            </w:pPr>
            <w:r w:rsidRPr="00D9213C">
              <w:rPr>
                <w:rFonts w:ascii="GHEA Grapalat" w:hAnsi="GHEA Grapalat"/>
                <w:sz w:val="20"/>
                <w:szCs w:val="16"/>
              </w:rPr>
              <w:t>1</w:t>
            </w:r>
          </w:p>
        </w:tc>
        <w:tc>
          <w:tcPr>
            <w:tcW w:w="1530" w:type="dxa"/>
            <w:vAlign w:val="center"/>
          </w:tcPr>
          <w:p w14:paraId="6D8BCDEE" w14:textId="6FB005E9" w:rsidR="007F420E" w:rsidRPr="00D61D57" w:rsidRDefault="007F420E" w:rsidP="007F420E">
            <w:pPr>
              <w:widowControl w:val="0"/>
              <w:spacing w:after="120"/>
              <w:jc w:val="center"/>
              <w:rPr>
                <w:rFonts w:ascii="GHEA Grapalat" w:hAnsi="GHEA Grapalat" w:cs="Calibri"/>
                <w:color w:val="000000"/>
                <w:sz w:val="20"/>
                <w:szCs w:val="20"/>
              </w:rPr>
            </w:pPr>
            <w:r w:rsidRPr="00F11CAE">
              <w:rPr>
                <w:rFonts w:ascii="GHEA Grapalat" w:hAnsi="GHEA Grapalat"/>
                <w:sz w:val="22"/>
              </w:rPr>
              <w:t>45411100/1</w:t>
            </w:r>
          </w:p>
        </w:tc>
        <w:tc>
          <w:tcPr>
            <w:tcW w:w="1530" w:type="dxa"/>
            <w:vAlign w:val="center"/>
          </w:tcPr>
          <w:p w14:paraId="27681EA5" w14:textId="6527F88A" w:rsidR="007F420E" w:rsidRPr="00D61D57" w:rsidRDefault="007F420E" w:rsidP="007F420E">
            <w:pPr>
              <w:widowControl w:val="0"/>
              <w:spacing w:after="120"/>
              <w:jc w:val="center"/>
              <w:rPr>
                <w:rFonts w:ascii="GHEA Grapalat" w:hAnsi="GHEA Grapalat" w:cs="Calibri"/>
                <w:color w:val="000000"/>
                <w:sz w:val="20"/>
                <w:szCs w:val="20"/>
              </w:rPr>
            </w:pPr>
            <w:r>
              <w:rPr>
                <w:rFonts w:ascii="GHEA Grapalat" w:hAnsi="GHEA Grapalat" w:cs="Calibri"/>
                <w:color w:val="000000"/>
                <w:sz w:val="20"/>
                <w:szCs w:val="20"/>
              </w:rPr>
              <w:t>Работы по капитальному ремонту подпорной стены во дворе дома № 4 по улице Братьев Орбели административного района Арабкир города Еревана.</w:t>
            </w:r>
          </w:p>
        </w:tc>
        <w:tc>
          <w:tcPr>
            <w:tcW w:w="540" w:type="dxa"/>
            <w:textDirection w:val="btLr"/>
            <w:vAlign w:val="center"/>
          </w:tcPr>
          <w:p w14:paraId="606C6B18" w14:textId="0CCB4FC5" w:rsidR="007F420E" w:rsidRPr="00D61D57" w:rsidRDefault="007F420E" w:rsidP="007F420E">
            <w:pPr>
              <w:widowControl w:val="0"/>
              <w:spacing w:after="120"/>
              <w:ind w:left="-95" w:right="-88"/>
              <w:jc w:val="center"/>
              <w:rPr>
                <w:rFonts w:ascii="GHEA Grapalat" w:hAnsi="GHEA Grapalat"/>
                <w:b/>
                <w:bCs/>
                <w:sz w:val="14"/>
                <w:szCs w:val="16"/>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616" w:type="dxa"/>
            <w:gridSpan w:val="2"/>
            <w:textDirection w:val="btLr"/>
            <w:vAlign w:val="center"/>
          </w:tcPr>
          <w:p w14:paraId="3A5558AD" w14:textId="6EBFF6FB" w:rsidR="007F420E" w:rsidRPr="00D61D57" w:rsidRDefault="007F420E" w:rsidP="007F420E">
            <w:pPr>
              <w:widowControl w:val="0"/>
              <w:spacing w:after="120"/>
              <w:ind w:left="-95" w:right="-88"/>
              <w:jc w:val="center"/>
              <w:rPr>
                <w:rFonts w:ascii="GHEA Grapalat" w:hAnsi="GHEA Grapalat"/>
                <w:b/>
                <w:bCs/>
                <w:sz w:val="14"/>
                <w:szCs w:val="16"/>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431" w:type="dxa"/>
            <w:textDirection w:val="btLr"/>
            <w:vAlign w:val="center"/>
          </w:tcPr>
          <w:p w14:paraId="7737C055" w14:textId="5572E0C9"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0</w:t>
            </w:r>
            <w:r w:rsidRPr="00CF1E7B">
              <w:rPr>
                <w:rFonts w:ascii="GHEA Grapalat" w:hAnsi="GHEA Grapalat" w:cs="Arial"/>
                <w:color w:val="000000" w:themeColor="text1"/>
                <w:sz w:val="28"/>
                <w:szCs w:val="28"/>
                <w:vertAlign w:val="superscript"/>
              </w:rPr>
              <w:t>%</w:t>
            </w:r>
          </w:p>
        </w:tc>
        <w:tc>
          <w:tcPr>
            <w:tcW w:w="556" w:type="dxa"/>
            <w:gridSpan w:val="2"/>
            <w:textDirection w:val="btLr"/>
            <w:vAlign w:val="center"/>
          </w:tcPr>
          <w:p w14:paraId="30DA74C4" w14:textId="3326648C" w:rsidR="007F420E" w:rsidRPr="00D61D57" w:rsidRDefault="007F420E" w:rsidP="007F420E">
            <w:pPr>
              <w:widowControl w:val="0"/>
              <w:spacing w:after="120"/>
              <w:ind w:left="-95" w:right="-88"/>
              <w:jc w:val="center"/>
              <w:rPr>
                <w:rFonts w:ascii="GHEA Grapalat" w:hAnsi="GHEA Grapalat" w:cs="Arial"/>
                <w:b/>
                <w:bCs/>
                <w:sz w:val="14"/>
                <w:szCs w:val="16"/>
              </w:rPr>
            </w:pPr>
            <w:r>
              <w:rPr>
                <w:rFonts w:ascii="GHEA Grapalat" w:hAnsi="GHEA Grapalat" w:cs="Arial"/>
                <w:color w:val="000000" w:themeColor="text1"/>
                <w:sz w:val="28"/>
                <w:szCs w:val="28"/>
                <w:vertAlign w:val="superscript"/>
                <w:lang w:val="hy-AM"/>
              </w:rPr>
              <w:t>4</w:t>
            </w:r>
            <w:r w:rsidRPr="00CF1E7B">
              <w:rPr>
                <w:rFonts w:ascii="GHEA Grapalat" w:hAnsi="GHEA Grapalat" w:cs="Arial"/>
                <w:color w:val="000000" w:themeColor="text1"/>
                <w:sz w:val="28"/>
                <w:szCs w:val="28"/>
                <w:vertAlign w:val="superscript"/>
              </w:rPr>
              <w:t>0%</w:t>
            </w:r>
          </w:p>
        </w:tc>
        <w:tc>
          <w:tcPr>
            <w:tcW w:w="436" w:type="dxa"/>
            <w:textDirection w:val="btLr"/>
            <w:vAlign w:val="center"/>
          </w:tcPr>
          <w:p w14:paraId="47BE4EA8" w14:textId="62EC2D6B" w:rsidR="007F420E" w:rsidRPr="00D61D57" w:rsidRDefault="007F420E" w:rsidP="007F420E">
            <w:pPr>
              <w:widowControl w:val="0"/>
              <w:spacing w:after="120"/>
              <w:ind w:left="-95" w:right="-88"/>
              <w:jc w:val="center"/>
              <w:rPr>
                <w:rFonts w:ascii="GHEA Grapalat" w:hAnsi="GHEA Grapalat" w:cs="Arial"/>
                <w:b/>
                <w:bCs/>
                <w:sz w:val="14"/>
                <w:szCs w:val="16"/>
              </w:rPr>
            </w:pPr>
            <w:r>
              <w:rPr>
                <w:rFonts w:ascii="GHEA Grapalat" w:hAnsi="GHEA Grapalat" w:cs="Arial"/>
                <w:color w:val="000000" w:themeColor="text1"/>
                <w:sz w:val="28"/>
                <w:szCs w:val="28"/>
                <w:vertAlign w:val="superscript"/>
                <w:lang w:val="hy-AM"/>
              </w:rPr>
              <w:t>4</w:t>
            </w:r>
            <w:r w:rsidRPr="00CF1E7B">
              <w:rPr>
                <w:rFonts w:ascii="GHEA Grapalat" w:hAnsi="GHEA Grapalat" w:cs="Arial"/>
                <w:color w:val="000000" w:themeColor="text1"/>
                <w:sz w:val="28"/>
                <w:szCs w:val="28"/>
                <w:vertAlign w:val="superscript"/>
              </w:rPr>
              <w:t>0</w:t>
            </w:r>
            <w:r w:rsidRPr="00CF1E7B">
              <w:rPr>
                <w:rFonts w:ascii="GHEA Grapalat" w:hAnsi="GHEA Grapalat" w:cs="Arial"/>
                <w:color w:val="000000" w:themeColor="text1"/>
                <w:sz w:val="28"/>
                <w:szCs w:val="28"/>
                <w:vertAlign w:val="superscript"/>
                <w:lang w:val="pt-BR"/>
              </w:rPr>
              <w:t>%</w:t>
            </w:r>
          </w:p>
        </w:tc>
        <w:tc>
          <w:tcPr>
            <w:tcW w:w="515" w:type="dxa"/>
            <w:textDirection w:val="btLr"/>
            <w:vAlign w:val="center"/>
          </w:tcPr>
          <w:p w14:paraId="6ADC597F" w14:textId="1997448E" w:rsidR="007F420E" w:rsidRPr="00D61D57" w:rsidRDefault="007F420E" w:rsidP="007F420E">
            <w:pPr>
              <w:widowControl w:val="0"/>
              <w:spacing w:after="120"/>
              <w:ind w:left="-95" w:right="-88"/>
              <w:jc w:val="center"/>
              <w:rPr>
                <w:rFonts w:ascii="GHEA Grapalat" w:hAnsi="GHEA Grapalat" w:cs="Arial"/>
                <w:b/>
                <w:bCs/>
                <w:sz w:val="14"/>
                <w:szCs w:val="16"/>
              </w:rPr>
            </w:pPr>
            <w:r>
              <w:rPr>
                <w:rFonts w:ascii="GHEA Grapalat" w:hAnsi="GHEA Grapalat" w:cs="Arial"/>
                <w:color w:val="000000" w:themeColor="text1"/>
                <w:sz w:val="28"/>
                <w:szCs w:val="28"/>
                <w:vertAlign w:val="superscript"/>
                <w:lang w:val="hy-AM"/>
              </w:rPr>
              <w:t>4</w:t>
            </w:r>
            <w:r w:rsidRPr="00CF1E7B">
              <w:rPr>
                <w:rFonts w:ascii="GHEA Grapalat" w:hAnsi="GHEA Grapalat" w:cs="Arial"/>
                <w:color w:val="000000" w:themeColor="text1"/>
                <w:sz w:val="28"/>
                <w:szCs w:val="28"/>
                <w:vertAlign w:val="superscript"/>
                <w:lang w:val="pt-BR"/>
              </w:rPr>
              <w:t>0%</w:t>
            </w:r>
          </w:p>
        </w:tc>
        <w:tc>
          <w:tcPr>
            <w:tcW w:w="477" w:type="dxa"/>
            <w:textDirection w:val="btLr"/>
            <w:vAlign w:val="center"/>
          </w:tcPr>
          <w:p w14:paraId="22624E81" w14:textId="5B2DB787"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659" w:type="dxa"/>
            <w:textDirection w:val="btLr"/>
            <w:vAlign w:val="center"/>
          </w:tcPr>
          <w:p w14:paraId="306A7DF6" w14:textId="03E69BE0"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601" w:type="dxa"/>
            <w:textDirection w:val="btLr"/>
            <w:vAlign w:val="center"/>
          </w:tcPr>
          <w:p w14:paraId="006F0AB5" w14:textId="40F68E15"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c>
          <w:tcPr>
            <w:tcW w:w="663" w:type="dxa"/>
            <w:textDirection w:val="btLr"/>
            <w:vAlign w:val="center"/>
          </w:tcPr>
          <w:p w14:paraId="3EFA680B" w14:textId="4DB58DD3"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594" w:type="dxa"/>
            <w:gridSpan w:val="2"/>
            <w:textDirection w:val="btLr"/>
            <w:vAlign w:val="center"/>
          </w:tcPr>
          <w:p w14:paraId="277640DF" w14:textId="490EBB75"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w:t>
            </w:r>
            <w:r w:rsidRPr="00CF1E7B">
              <w:rPr>
                <w:rFonts w:ascii="GHEA Grapalat" w:hAnsi="GHEA Grapalat" w:cs="Arial"/>
                <w:color w:val="000000" w:themeColor="text1"/>
                <w:sz w:val="28"/>
                <w:szCs w:val="28"/>
                <w:vertAlign w:val="superscript"/>
                <w:lang w:val="pt-BR"/>
              </w:rPr>
              <w:t>0%</w:t>
            </w:r>
          </w:p>
        </w:tc>
        <w:tc>
          <w:tcPr>
            <w:tcW w:w="644" w:type="dxa"/>
            <w:textDirection w:val="btLr"/>
            <w:vAlign w:val="center"/>
          </w:tcPr>
          <w:p w14:paraId="7EA365E7" w14:textId="553A4F3E" w:rsidR="007F420E" w:rsidRPr="00D61D57" w:rsidRDefault="007F420E" w:rsidP="007F420E">
            <w:pPr>
              <w:widowControl w:val="0"/>
              <w:spacing w:after="120"/>
              <w:ind w:left="-95" w:right="-88"/>
              <w:jc w:val="center"/>
              <w:rPr>
                <w:rFonts w:ascii="GHEA Grapalat" w:hAnsi="GHEA Grapalat" w:cs="Arial"/>
                <w:b/>
                <w:bCs/>
                <w:sz w:val="14"/>
                <w:szCs w:val="16"/>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c>
          <w:tcPr>
            <w:tcW w:w="581" w:type="dxa"/>
            <w:textDirection w:val="btLr"/>
            <w:vAlign w:val="center"/>
          </w:tcPr>
          <w:p w14:paraId="5D894647" w14:textId="38FEF243" w:rsidR="007F420E" w:rsidRPr="00D61D57" w:rsidRDefault="007F420E" w:rsidP="007F420E">
            <w:pPr>
              <w:widowControl w:val="0"/>
              <w:spacing w:after="120"/>
              <w:ind w:left="-95" w:right="-88"/>
              <w:jc w:val="center"/>
              <w:rPr>
                <w:rFonts w:ascii="GHEA Grapalat" w:hAnsi="GHEA Grapalat"/>
                <w:b/>
                <w:bCs/>
                <w:sz w:val="14"/>
                <w:szCs w:val="16"/>
                <w:lang w:val="en-US"/>
              </w:rPr>
            </w:pPr>
            <w:r w:rsidRPr="00CF1E7B">
              <w:rPr>
                <w:rFonts w:ascii="GHEA Grapalat" w:hAnsi="GHEA Grapalat" w:cs="Arial"/>
                <w:color w:val="000000" w:themeColor="text1"/>
                <w:sz w:val="28"/>
                <w:szCs w:val="28"/>
                <w:vertAlign w:val="superscript"/>
                <w:lang w:val="hy-AM"/>
              </w:rPr>
              <w:t>100</w:t>
            </w:r>
            <w:r w:rsidRPr="00CF1E7B">
              <w:rPr>
                <w:rFonts w:ascii="GHEA Grapalat" w:hAnsi="GHEA Grapalat" w:cs="Arial"/>
                <w:color w:val="000000" w:themeColor="text1"/>
                <w:sz w:val="28"/>
                <w:szCs w:val="28"/>
                <w:vertAlign w:val="superscript"/>
              </w:rPr>
              <w:t>%.</w:t>
            </w:r>
          </w:p>
        </w:tc>
      </w:tr>
      <w:tr w:rsidR="007F420E" w:rsidRPr="009F3DC7" w14:paraId="5DF5C52B" w14:textId="77777777" w:rsidTr="00604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16" w:type="dxa"/>
          <w:jc w:val="center"/>
        </w:trPr>
        <w:tc>
          <w:tcPr>
            <w:tcW w:w="4536" w:type="dxa"/>
            <w:gridSpan w:val="5"/>
          </w:tcPr>
          <w:p w14:paraId="0352712D" w14:textId="77777777" w:rsidR="007F420E" w:rsidRPr="009F3DC7" w:rsidRDefault="007F420E" w:rsidP="007F420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CCC6ABF" w14:textId="1DA4B578" w:rsidR="007F420E" w:rsidRPr="00685FDC" w:rsidRDefault="007F420E" w:rsidP="007F420E">
            <w:pPr>
              <w:widowControl w:val="0"/>
              <w:spacing w:after="160" w:line="360" w:lineRule="auto"/>
              <w:jc w:val="center"/>
              <w:rPr>
                <w:rFonts w:ascii="GHEA Grapalat" w:hAnsi="GHEA Grapalat"/>
                <w:lang w:val="en-US"/>
              </w:rPr>
            </w:pPr>
            <w:r>
              <w:rPr>
                <w:rFonts w:ascii="GHEA Grapalat" w:hAnsi="GHEA Grapalat"/>
                <w:lang w:val="en-US"/>
              </w:rPr>
              <w:t>____________________</w:t>
            </w:r>
          </w:p>
          <w:p w14:paraId="1927D8FD" w14:textId="77777777" w:rsidR="007F420E" w:rsidRPr="009F3DC7" w:rsidRDefault="007F420E" w:rsidP="007F420E">
            <w:pPr>
              <w:widowControl w:val="0"/>
              <w:spacing w:after="160" w:line="360" w:lineRule="auto"/>
              <w:jc w:val="center"/>
              <w:rPr>
                <w:rFonts w:ascii="GHEA Grapalat" w:hAnsi="GHEA Grapalat"/>
              </w:rPr>
            </w:pPr>
            <w:r w:rsidRPr="009F3DC7">
              <w:rPr>
                <w:rFonts w:ascii="GHEA Grapalat" w:hAnsi="GHEA Grapalat"/>
              </w:rPr>
              <w:t>/подпись/</w:t>
            </w:r>
          </w:p>
          <w:p w14:paraId="28BC23D7" w14:textId="77777777" w:rsidR="007F420E" w:rsidRPr="009F3DC7" w:rsidRDefault="007F420E" w:rsidP="007F420E">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gridSpan w:val="3"/>
          </w:tcPr>
          <w:p w14:paraId="54B7B3B4" w14:textId="77777777" w:rsidR="007F420E" w:rsidRPr="009F3DC7" w:rsidRDefault="007F420E" w:rsidP="007F420E">
            <w:pPr>
              <w:widowControl w:val="0"/>
              <w:spacing w:after="160" w:line="360" w:lineRule="auto"/>
              <w:jc w:val="center"/>
              <w:rPr>
                <w:rFonts w:ascii="GHEA Grapalat" w:hAnsi="GHEA Grapalat"/>
              </w:rPr>
            </w:pPr>
          </w:p>
        </w:tc>
        <w:tc>
          <w:tcPr>
            <w:tcW w:w="4343" w:type="dxa"/>
            <w:gridSpan w:val="8"/>
          </w:tcPr>
          <w:p w14:paraId="2675D240" w14:textId="77777777" w:rsidR="007F420E" w:rsidRPr="009F3DC7" w:rsidRDefault="007F420E" w:rsidP="007F420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10FB8EB" w14:textId="77777777" w:rsidR="007F420E" w:rsidRPr="00685FDC" w:rsidRDefault="007F420E" w:rsidP="007F420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2335D6C8" w14:textId="77777777" w:rsidR="007F420E" w:rsidRPr="009F3DC7" w:rsidRDefault="007F420E" w:rsidP="007F420E">
            <w:pPr>
              <w:widowControl w:val="0"/>
              <w:spacing w:after="160" w:line="360" w:lineRule="auto"/>
              <w:jc w:val="center"/>
              <w:rPr>
                <w:rFonts w:ascii="GHEA Grapalat" w:hAnsi="GHEA Grapalat"/>
              </w:rPr>
            </w:pPr>
            <w:r w:rsidRPr="009F3DC7">
              <w:rPr>
                <w:rFonts w:ascii="GHEA Grapalat" w:hAnsi="GHEA Grapalat"/>
              </w:rPr>
              <w:t>/подпись/</w:t>
            </w:r>
          </w:p>
          <w:p w14:paraId="637D6E1A" w14:textId="77777777" w:rsidR="007F420E" w:rsidRPr="009F3DC7" w:rsidRDefault="007F420E" w:rsidP="007F420E">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14:paraId="3899E7C6" w14:textId="77777777" w:rsidR="001C41D7" w:rsidRPr="00075212" w:rsidRDefault="001C41D7" w:rsidP="001C41D7">
      <w:pPr>
        <w:widowControl w:val="0"/>
        <w:spacing w:after="160" w:line="360" w:lineRule="auto"/>
        <w:jc w:val="right"/>
        <w:rPr>
          <w:rFonts w:ascii="GHEA Grapalat" w:hAnsi="GHEA Grapalat"/>
          <w:lang w:val="hy-AM"/>
        </w:rPr>
        <w:sectPr w:rsidR="001C41D7" w:rsidRPr="00075212" w:rsidSect="001C41D7">
          <w:footnotePr>
            <w:pos w:val="beneathText"/>
          </w:footnotePr>
          <w:pgSz w:w="11907" w:h="16840" w:code="9"/>
          <w:pgMar w:top="993" w:right="1418" w:bottom="1418" w:left="1418" w:header="561" w:footer="561" w:gutter="0"/>
          <w:cols w:space="720"/>
          <w:docGrid w:linePitch="326"/>
        </w:sectPr>
      </w:pPr>
    </w:p>
    <w:p w14:paraId="035D7904" w14:textId="77777777" w:rsidR="001C41D7" w:rsidRPr="009F3DC7" w:rsidRDefault="001C41D7" w:rsidP="001C41D7">
      <w:pPr>
        <w:widowControl w:val="0"/>
        <w:spacing w:after="160" w:line="360" w:lineRule="auto"/>
        <w:jc w:val="right"/>
        <w:rPr>
          <w:rFonts w:ascii="GHEA Grapalat" w:hAnsi="GHEA Grapalat" w:cs="Arial"/>
          <w:i/>
        </w:rPr>
      </w:pPr>
      <w:r w:rsidRPr="009F3DC7">
        <w:rPr>
          <w:rFonts w:ascii="GHEA Grapalat" w:hAnsi="GHEA Grapalat"/>
          <w:i/>
        </w:rPr>
        <w:lastRenderedPageBreak/>
        <w:t>Приложение № 4</w:t>
      </w:r>
    </w:p>
    <w:p w14:paraId="33F83903" w14:textId="77777777" w:rsidR="001C41D7" w:rsidRPr="009F3DC7" w:rsidRDefault="001C41D7" w:rsidP="001C41D7">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4B00886" w14:textId="77777777" w:rsidR="001C41D7" w:rsidRPr="009F3DC7" w:rsidRDefault="001C41D7" w:rsidP="001C41D7">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1C41D7" w:rsidRPr="009F3DC7" w14:paraId="1AA2E1C2" w14:textId="77777777" w:rsidTr="00626DE1">
        <w:trPr>
          <w:tblCellSpacing w:w="7" w:type="dxa"/>
          <w:jc w:val="center"/>
        </w:trPr>
        <w:tc>
          <w:tcPr>
            <w:tcW w:w="0" w:type="auto"/>
            <w:vAlign w:val="center"/>
          </w:tcPr>
          <w:p w14:paraId="0043CDC2"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4392D1F"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084C718"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0D6BAD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28CB6D47" w14:textId="77777777" w:rsidR="001C41D7" w:rsidRPr="00124BE9" w:rsidRDefault="001C41D7" w:rsidP="00626DE1">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1F2C1117"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78986017"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08AB502A"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2F2F0DD6"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3B329585"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1E9EF3C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52FBA2D7"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5BB862C" w14:textId="77777777" w:rsidR="001C41D7" w:rsidRPr="009F3DC7" w:rsidRDefault="001C41D7" w:rsidP="001C41D7">
      <w:pPr>
        <w:widowControl w:val="0"/>
        <w:spacing w:after="160" w:line="360" w:lineRule="auto"/>
        <w:ind w:left="567" w:right="566"/>
        <w:rPr>
          <w:rFonts w:ascii="GHEA Grapalat" w:hAnsi="GHEA Grapalat"/>
          <w:iCs/>
          <w:color w:val="000000"/>
        </w:rPr>
      </w:pPr>
    </w:p>
    <w:p w14:paraId="361736C1" w14:textId="77777777" w:rsidR="001C41D7" w:rsidRPr="009F3DC7" w:rsidRDefault="001C41D7" w:rsidP="001C41D7">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339C4BD4" w14:textId="77777777" w:rsidR="001C41D7" w:rsidRPr="00A55DC4" w:rsidRDefault="001C41D7" w:rsidP="001C41D7">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0E15C2F5" w14:textId="77777777" w:rsidR="001C41D7" w:rsidRPr="009F3DC7" w:rsidRDefault="001C41D7" w:rsidP="001C41D7">
      <w:pPr>
        <w:pStyle w:val="BodyTextIndent"/>
        <w:widowControl w:val="0"/>
        <w:spacing w:after="160"/>
        <w:ind w:left="567" w:right="566" w:firstLine="0"/>
        <w:jc w:val="center"/>
        <w:rPr>
          <w:rFonts w:ascii="GHEA Grapalat" w:hAnsi="GHEA Grapalat"/>
          <w:b/>
          <w:bCs/>
          <w:iCs/>
          <w:sz w:val="24"/>
          <w:szCs w:val="24"/>
        </w:rPr>
      </w:pPr>
    </w:p>
    <w:p w14:paraId="73E4FAA8" w14:textId="77777777" w:rsidR="001C41D7" w:rsidRPr="009F3DC7" w:rsidRDefault="001C41D7" w:rsidP="001C41D7">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270EE13" w14:textId="77777777" w:rsidR="001C41D7" w:rsidRPr="009F3DC7" w:rsidRDefault="001C41D7" w:rsidP="001C41D7">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316A303C" w14:textId="77777777" w:rsidR="001C41D7" w:rsidRPr="009F3DC7" w:rsidRDefault="001C41D7" w:rsidP="001C41D7">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1C945C3" w14:textId="77777777" w:rsidR="001C41D7" w:rsidRPr="009F3DC7" w:rsidRDefault="001C41D7" w:rsidP="001C41D7">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31862D1F" w14:textId="77777777" w:rsidR="001C41D7" w:rsidRPr="00124BE9" w:rsidRDefault="001C41D7" w:rsidP="001C41D7">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37DCB97" w14:textId="77777777" w:rsidR="001C41D7" w:rsidRPr="00124BE9" w:rsidRDefault="001C41D7" w:rsidP="001C41D7">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0BF824B8" w14:textId="77777777" w:rsidR="001C41D7" w:rsidRPr="009F3DC7" w:rsidRDefault="001C41D7" w:rsidP="001C41D7">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1C41D7" w:rsidRPr="007347E7" w14:paraId="4957B34D" w14:textId="77777777" w:rsidTr="00626DE1">
        <w:trPr>
          <w:trHeight w:val="345"/>
          <w:jc w:val="center"/>
        </w:trPr>
        <w:tc>
          <w:tcPr>
            <w:tcW w:w="379" w:type="dxa"/>
            <w:vMerge w:val="restart"/>
            <w:vAlign w:val="center"/>
          </w:tcPr>
          <w:p w14:paraId="49A5578C"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671C723E" w14:textId="77777777" w:rsidR="001C41D7" w:rsidRPr="007347E7" w:rsidRDefault="001C41D7" w:rsidP="00626D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1C41D7" w:rsidRPr="007347E7" w14:paraId="2116269D" w14:textId="77777777" w:rsidTr="00626DE1">
        <w:trPr>
          <w:trHeight w:val="152"/>
          <w:jc w:val="center"/>
        </w:trPr>
        <w:tc>
          <w:tcPr>
            <w:tcW w:w="379" w:type="dxa"/>
            <w:vMerge/>
          </w:tcPr>
          <w:p w14:paraId="448677B3"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75AAE8FD"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38B91F62"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30F5B49D"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5D1EC5D9"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0098F55F"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0709E155"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1C41D7" w:rsidRPr="007347E7" w14:paraId="2395D05C" w14:textId="77777777" w:rsidTr="00626DE1">
        <w:trPr>
          <w:trHeight w:val="152"/>
          <w:jc w:val="center"/>
        </w:trPr>
        <w:tc>
          <w:tcPr>
            <w:tcW w:w="379" w:type="dxa"/>
            <w:vMerge/>
            <w:tcBorders>
              <w:bottom w:val="single" w:sz="4" w:space="0" w:color="auto"/>
            </w:tcBorders>
          </w:tcPr>
          <w:p w14:paraId="69D424DE"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0A975A5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6B70826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5646C2D7"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73AD98D4"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65CCFE57"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04463D3B"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5A7A9F2"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5C2F7484"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r w:rsidR="001C41D7" w:rsidRPr="007347E7" w14:paraId="44A1220A" w14:textId="77777777" w:rsidTr="00626DE1">
        <w:trPr>
          <w:trHeight w:val="515"/>
          <w:jc w:val="center"/>
        </w:trPr>
        <w:tc>
          <w:tcPr>
            <w:tcW w:w="379" w:type="dxa"/>
            <w:vAlign w:val="center"/>
          </w:tcPr>
          <w:p w14:paraId="45671C2F"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1FB10AD9"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65F9DD27"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3DA6157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2791FFC0"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270D1EDA"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3D654A37"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71DD029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46B90FD4"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r w:rsidR="001C41D7" w:rsidRPr="007347E7" w14:paraId="72A9E550" w14:textId="77777777" w:rsidTr="00626DE1">
        <w:trPr>
          <w:trHeight w:val="515"/>
          <w:jc w:val="center"/>
        </w:trPr>
        <w:tc>
          <w:tcPr>
            <w:tcW w:w="379" w:type="dxa"/>
          </w:tcPr>
          <w:p w14:paraId="74A3B44B"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4748993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472A58C0"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3E9B971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71FF2E6E"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65A52832"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0C03F849"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0F58AE23"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581D2F3C"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ACF2A11" w14:textId="77777777" w:rsidR="001C41D7" w:rsidRPr="007347E7" w:rsidRDefault="001C41D7" w:rsidP="001C41D7">
      <w:pPr>
        <w:widowControl w:val="0"/>
        <w:spacing w:after="160" w:line="360" w:lineRule="auto"/>
        <w:ind w:firstLine="567"/>
        <w:jc w:val="both"/>
        <w:rPr>
          <w:rFonts w:ascii="GHEA Grapalat" w:hAnsi="GHEA Grapalat" w:cs="Arial"/>
          <w:iCs/>
          <w:color w:val="000000"/>
          <w:lang w:val="en-US"/>
        </w:rPr>
      </w:pPr>
    </w:p>
    <w:p w14:paraId="788DBFB0" w14:textId="77777777" w:rsidR="001C41D7" w:rsidRPr="009F3DC7" w:rsidRDefault="001C41D7" w:rsidP="001C41D7">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70FFCA55" w14:textId="77777777" w:rsidR="001C41D7" w:rsidRPr="009F3DC7" w:rsidRDefault="001C41D7" w:rsidP="001C41D7">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C41D7" w:rsidRPr="009F3DC7" w14:paraId="0D338889" w14:textId="77777777" w:rsidTr="00626DE1">
        <w:trPr>
          <w:trHeight w:val="266"/>
          <w:tblCellSpacing w:w="7" w:type="dxa"/>
          <w:jc w:val="center"/>
        </w:trPr>
        <w:tc>
          <w:tcPr>
            <w:tcW w:w="0" w:type="auto"/>
            <w:vAlign w:val="center"/>
          </w:tcPr>
          <w:p w14:paraId="20020169"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7FCED98"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1C41D7" w:rsidRPr="009F3DC7" w14:paraId="680977BB" w14:textId="77777777" w:rsidTr="00626DE1">
        <w:trPr>
          <w:trHeight w:val="473"/>
          <w:tblCellSpacing w:w="7" w:type="dxa"/>
          <w:jc w:val="center"/>
        </w:trPr>
        <w:tc>
          <w:tcPr>
            <w:tcW w:w="0" w:type="auto"/>
            <w:vAlign w:val="center"/>
          </w:tcPr>
          <w:p w14:paraId="0D09989C" w14:textId="77777777" w:rsidR="001C41D7" w:rsidRPr="00C8328C" w:rsidRDefault="001C41D7" w:rsidP="00626DE1">
            <w:pPr>
              <w:widowControl w:val="0"/>
              <w:jc w:val="center"/>
              <w:rPr>
                <w:rFonts w:ascii="GHEA Grapalat" w:hAnsi="GHEA Grapalat"/>
                <w:iCs/>
                <w:lang w:val="en-US"/>
              </w:rPr>
            </w:pPr>
            <w:r>
              <w:rPr>
                <w:rFonts w:ascii="GHEA Grapalat" w:hAnsi="GHEA Grapalat"/>
              </w:rPr>
              <w:t>___________________________</w:t>
            </w:r>
          </w:p>
          <w:p w14:paraId="44304BEC"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0BDD7FDE" w14:textId="77777777" w:rsidR="001C41D7" w:rsidRPr="009F3DC7" w:rsidRDefault="001C41D7" w:rsidP="00626DE1">
            <w:pPr>
              <w:widowControl w:val="0"/>
              <w:jc w:val="center"/>
              <w:rPr>
                <w:rFonts w:ascii="GHEA Grapalat" w:hAnsi="GHEA Grapalat"/>
                <w:iCs/>
              </w:rPr>
            </w:pPr>
            <w:r w:rsidRPr="009F3DC7">
              <w:rPr>
                <w:rFonts w:ascii="GHEA Grapalat" w:hAnsi="GHEA Grapalat"/>
              </w:rPr>
              <w:t>___________________________</w:t>
            </w:r>
          </w:p>
          <w:p w14:paraId="4B7F270A"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1C41D7" w:rsidRPr="009F3DC7" w14:paraId="5ACA0701" w14:textId="77777777" w:rsidTr="00626DE1">
        <w:trPr>
          <w:trHeight w:val="503"/>
          <w:tblCellSpacing w:w="7" w:type="dxa"/>
          <w:jc w:val="center"/>
        </w:trPr>
        <w:tc>
          <w:tcPr>
            <w:tcW w:w="0" w:type="auto"/>
            <w:vAlign w:val="center"/>
          </w:tcPr>
          <w:p w14:paraId="4E433D9D" w14:textId="77777777" w:rsidR="001C41D7" w:rsidRPr="00C8328C" w:rsidRDefault="001C41D7" w:rsidP="00626DE1">
            <w:pPr>
              <w:widowControl w:val="0"/>
              <w:jc w:val="center"/>
              <w:rPr>
                <w:rFonts w:ascii="GHEA Grapalat" w:hAnsi="GHEA Grapalat"/>
                <w:iCs/>
                <w:lang w:val="en-US"/>
              </w:rPr>
            </w:pPr>
            <w:r>
              <w:rPr>
                <w:rFonts w:ascii="GHEA Grapalat" w:hAnsi="GHEA Grapalat"/>
              </w:rPr>
              <w:t>___________________________</w:t>
            </w:r>
          </w:p>
          <w:p w14:paraId="049F9378"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78E9177D" w14:textId="77777777" w:rsidR="001C41D7" w:rsidRPr="009F3DC7" w:rsidRDefault="001C41D7" w:rsidP="00626DE1">
            <w:pPr>
              <w:widowControl w:val="0"/>
              <w:jc w:val="center"/>
              <w:rPr>
                <w:rFonts w:ascii="GHEA Grapalat" w:hAnsi="GHEA Grapalat"/>
                <w:iCs/>
              </w:rPr>
            </w:pPr>
            <w:r w:rsidRPr="009F3DC7">
              <w:rPr>
                <w:rFonts w:ascii="GHEA Grapalat" w:hAnsi="GHEA Grapalat"/>
              </w:rPr>
              <w:t>___________________________</w:t>
            </w:r>
          </w:p>
          <w:p w14:paraId="21371FC2"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1C41D7" w:rsidRPr="009F3DC7" w14:paraId="6E79E317" w14:textId="77777777" w:rsidTr="00626DE1">
        <w:trPr>
          <w:trHeight w:val="281"/>
          <w:tblCellSpacing w:w="7" w:type="dxa"/>
          <w:jc w:val="center"/>
        </w:trPr>
        <w:tc>
          <w:tcPr>
            <w:tcW w:w="0" w:type="auto"/>
            <w:vAlign w:val="center"/>
          </w:tcPr>
          <w:p w14:paraId="137B8DAE"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05F6F74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5509EA4E" w14:textId="77777777" w:rsidR="001C41D7" w:rsidRPr="009F3DC7" w:rsidRDefault="001C41D7" w:rsidP="001C41D7">
      <w:pPr>
        <w:widowControl w:val="0"/>
        <w:spacing w:after="160" w:line="360" w:lineRule="auto"/>
        <w:ind w:firstLine="567"/>
        <w:jc w:val="center"/>
        <w:rPr>
          <w:rFonts w:ascii="GHEA Grapalat" w:hAnsi="GHEA Grapalat" w:cs="Sylfaen"/>
          <w:b/>
        </w:rPr>
      </w:pPr>
    </w:p>
    <w:p w14:paraId="786EA366" w14:textId="77777777" w:rsidR="001C41D7" w:rsidRDefault="001C41D7" w:rsidP="001C41D7">
      <w:pPr>
        <w:rPr>
          <w:rFonts w:ascii="GHEA Grapalat" w:hAnsi="GHEA Grapalat" w:cs="Sylfaen"/>
          <w:b/>
        </w:rPr>
      </w:pPr>
      <w:r>
        <w:rPr>
          <w:rFonts w:ascii="GHEA Grapalat" w:hAnsi="GHEA Grapalat" w:cs="Sylfaen"/>
          <w:b/>
        </w:rPr>
        <w:br w:type="page"/>
      </w:r>
    </w:p>
    <w:p w14:paraId="477F83EE" w14:textId="77777777" w:rsidR="001C41D7" w:rsidRPr="009F3DC7" w:rsidRDefault="001C41D7" w:rsidP="001C41D7">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01F50F51" w14:textId="77777777" w:rsidR="001C41D7" w:rsidRPr="009F3DC7" w:rsidRDefault="001C41D7" w:rsidP="001C41D7">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1593F56" w14:textId="77777777" w:rsidR="001C41D7" w:rsidRPr="009F3DC7" w:rsidRDefault="001C41D7" w:rsidP="001C41D7">
      <w:pPr>
        <w:widowControl w:val="0"/>
        <w:spacing w:after="160" w:line="360" w:lineRule="auto"/>
        <w:jc w:val="center"/>
        <w:rPr>
          <w:rFonts w:ascii="GHEA Grapalat" w:hAnsi="GHEA Grapalat" w:cs="Sylfaen"/>
        </w:rPr>
      </w:pPr>
    </w:p>
    <w:p w14:paraId="47DFA6D4" w14:textId="77777777" w:rsidR="001C41D7" w:rsidRPr="008A435E" w:rsidRDefault="001C41D7" w:rsidP="001C41D7">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6A0FE2AA" w14:textId="77777777" w:rsidR="001C41D7" w:rsidRPr="00C8328C" w:rsidRDefault="001C41D7" w:rsidP="001C41D7">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7E7770D1" w14:textId="77777777" w:rsidR="001C41D7" w:rsidRPr="008A435E" w:rsidRDefault="001C41D7" w:rsidP="001C41D7">
      <w:pPr>
        <w:widowControl w:val="0"/>
        <w:tabs>
          <w:tab w:val="left" w:pos="360"/>
          <w:tab w:val="left" w:pos="540"/>
        </w:tabs>
        <w:spacing w:after="160" w:line="360" w:lineRule="auto"/>
        <w:ind w:firstLine="567"/>
        <w:jc w:val="both"/>
        <w:rPr>
          <w:rFonts w:ascii="GHEA Grapalat" w:hAnsi="GHEA Grapalat"/>
        </w:rPr>
      </w:pPr>
    </w:p>
    <w:p w14:paraId="472FF2B1" w14:textId="77777777" w:rsidR="001C41D7" w:rsidRPr="0086243C" w:rsidRDefault="001C41D7" w:rsidP="001C41D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57E5861" w14:textId="77777777" w:rsidR="001C41D7" w:rsidRPr="0086243C" w:rsidRDefault="001C41D7" w:rsidP="001C41D7">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2B11402E" w14:textId="77777777" w:rsidR="001C41D7" w:rsidRPr="0086243C" w:rsidRDefault="001C41D7" w:rsidP="001C41D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FD7EE5D" w14:textId="77777777" w:rsidR="001C41D7" w:rsidRPr="0086243C" w:rsidRDefault="001C41D7" w:rsidP="001C41D7">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29E054D5" w14:textId="77777777" w:rsidR="001C41D7" w:rsidRPr="0086243C" w:rsidRDefault="001C41D7" w:rsidP="001C41D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1E232A33" w14:textId="77777777" w:rsidR="001C41D7" w:rsidRPr="0086243C" w:rsidRDefault="001C41D7" w:rsidP="001C41D7">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4616B08E" w14:textId="77777777" w:rsidR="001C41D7" w:rsidRPr="009F3DC7" w:rsidRDefault="001C41D7" w:rsidP="001C41D7">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6F80231B" w14:textId="77777777" w:rsidR="001C41D7" w:rsidRPr="000C342E" w:rsidRDefault="001C41D7" w:rsidP="001C41D7">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C41D7" w:rsidRPr="00C8328C" w14:paraId="387C52CE" w14:textId="77777777" w:rsidTr="00626DE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CFB5C0" w14:textId="77777777" w:rsidR="001C41D7" w:rsidRPr="00C8328C" w:rsidRDefault="001C41D7" w:rsidP="00626DE1">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1C41D7" w:rsidRPr="00C8328C" w14:paraId="0B811F15"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4816A54" w14:textId="77777777" w:rsidR="001C41D7" w:rsidRPr="00C8328C" w:rsidRDefault="001C41D7" w:rsidP="00626DE1">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3D8C28D" w14:textId="77777777" w:rsidR="001C41D7" w:rsidRPr="00C8328C" w:rsidRDefault="001C41D7" w:rsidP="00626DE1">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DAC713D" w14:textId="77777777" w:rsidR="001C41D7" w:rsidRPr="00C8328C" w:rsidRDefault="001C41D7" w:rsidP="00626DE1">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1C41D7" w:rsidRPr="00C8328C" w14:paraId="43CED088"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922E16" w14:textId="77777777" w:rsidR="001C41D7" w:rsidRPr="00C8328C" w:rsidRDefault="001C41D7" w:rsidP="00626DE1">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9FEEA71" w14:textId="77777777" w:rsidR="001C41D7" w:rsidRPr="00C8328C" w:rsidRDefault="001C41D7" w:rsidP="00626DE1">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374D2FB" w14:textId="77777777" w:rsidR="001C41D7" w:rsidRPr="00C8328C" w:rsidRDefault="001C41D7" w:rsidP="00626DE1">
            <w:pPr>
              <w:widowControl w:val="0"/>
              <w:spacing w:after="120"/>
              <w:rPr>
                <w:rFonts w:ascii="GHEA Grapalat" w:hAnsi="GHEA Grapalat" w:cs="Sylfaen"/>
                <w:sz w:val="16"/>
                <w:szCs w:val="16"/>
              </w:rPr>
            </w:pPr>
          </w:p>
        </w:tc>
      </w:tr>
      <w:tr w:rsidR="001C41D7" w:rsidRPr="00C8328C" w14:paraId="3B9773FB"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22DA14" w14:textId="77777777" w:rsidR="001C41D7" w:rsidRPr="00C8328C" w:rsidRDefault="001C41D7" w:rsidP="00626DE1">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41527F5" w14:textId="77777777" w:rsidR="001C41D7" w:rsidRPr="00C8328C" w:rsidRDefault="001C41D7" w:rsidP="00626DE1">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AAA8AB1" w14:textId="77777777" w:rsidR="001C41D7" w:rsidRPr="00C8328C" w:rsidRDefault="001C41D7" w:rsidP="00626DE1">
            <w:pPr>
              <w:widowControl w:val="0"/>
              <w:spacing w:after="120"/>
              <w:rPr>
                <w:rFonts w:ascii="GHEA Grapalat" w:hAnsi="GHEA Grapalat" w:cs="Sylfaen"/>
                <w:sz w:val="16"/>
                <w:szCs w:val="16"/>
              </w:rPr>
            </w:pPr>
          </w:p>
        </w:tc>
      </w:tr>
    </w:tbl>
    <w:p w14:paraId="3C492931" w14:textId="77777777" w:rsidR="001C41D7" w:rsidRPr="009F3DC7" w:rsidRDefault="001C41D7" w:rsidP="001C41D7">
      <w:pPr>
        <w:widowControl w:val="0"/>
        <w:tabs>
          <w:tab w:val="left" w:pos="360"/>
          <w:tab w:val="left" w:pos="540"/>
        </w:tabs>
        <w:spacing w:after="160" w:line="360" w:lineRule="auto"/>
        <w:ind w:firstLine="567"/>
        <w:jc w:val="both"/>
        <w:rPr>
          <w:rFonts w:ascii="GHEA Grapalat" w:hAnsi="GHEA Grapalat" w:cs="Sylfaen"/>
        </w:rPr>
      </w:pPr>
    </w:p>
    <w:p w14:paraId="5DBE21CD" w14:textId="77777777" w:rsidR="001C41D7" w:rsidRDefault="001C41D7" w:rsidP="001C41D7">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6223AFFB" w14:textId="77777777" w:rsidR="001C41D7" w:rsidRDefault="001C41D7" w:rsidP="001C41D7">
      <w:pPr>
        <w:rPr>
          <w:rFonts w:ascii="GHEA Grapalat" w:hAnsi="GHEA Grapalat"/>
        </w:rPr>
      </w:pPr>
      <w:r>
        <w:rPr>
          <w:rFonts w:ascii="GHEA Grapalat" w:hAnsi="GHEA Grapalat"/>
        </w:rPr>
        <w:br w:type="page"/>
      </w:r>
    </w:p>
    <w:p w14:paraId="0E23095A" w14:textId="77777777" w:rsidR="001C41D7" w:rsidRPr="009F3DC7" w:rsidRDefault="001C41D7" w:rsidP="001C41D7">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712A7B03" w14:textId="77777777" w:rsidR="001C41D7" w:rsidRPr="009F3DC7" w:rsidRDefault="001C41D7" w:rsidP="001C41D7">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30"/>
        <w:gridCol w:w="4813"/>
      </w:tblGrid>
      <w:tr w:rsidR="001C41D7" w:rsidRPr="009F3DC7" w14:paraId="5C105546" w14:textId="77777777" w:rsidTr="00626DE1">
        <w:tc>
          <w:tcPr>
            <w:tcW w:w="4785" w:type="dxa"/>
          </w:tcPr>
          <w:p w14:paraId="05BE2093" w14:textId="77777777" w:rsidR="001C41D7" w:rsidRPr="009F3DC7" w:rsidRDefault="001C41D7" w:rsidP="00626DE1">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69F44BE4" w14:textId="77777777" w:rsidR="001C41D7" w:rsidRPr="009F3DC7" w:rsidRDefault="001C41D7" w:rsidP="00626DE1">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9A44A66" w14:textId="77777777" w:rsidR="001C41D7" w:rsidRPr="009F3DC7" w:rsidRDefault="001C41D7" w:rsidP="001C41D7">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EC72171" w14:textId="77777777" w:rsidR="001C41D7" w:rsidRPr="009F3DC7" w:rsidRDefault="001C41D7" w:rsidP="001C41D7">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1C41D7" w:rsidRPr="009F3DC7" w14:paraId="0C0B3C5E" w14:textId="77777777" w:rsidTr="00626DE1">
        <w:trPr>
          <w:tblCellSpacing w:w="7" w:type="dxa"/>
          <w:jc w:val="center"/>
        </w:trPr>
        <w:tc>
          <w:tcPr>
            <w:tcW w:w="0" w:type="auto"/>
            <w:vAlign w:val="center"/>
          </w:tcPr>
          <w:p w14:paraId="285AC598" w14:textId="77777777" w:rsidR="001C41D7" w:rsidRPr="009F3DC7" w:rsidRDefault="001C41D7" w:rsidP="00626DE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3D5B0E05"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69359953" w14:textId="77777777" w:rsidR="001C41D7" w:rsidRPr="009F3DC7" w:rsidRDefault="001C41D7" w:rsidP="00626DE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4847F83E"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1C41D7" w:rsidRPr="009F3DC7" w14:paraId="684D232D" w14:textId="77777777" w:rsidTr="00626DE1">
        <w:trPr>
          <w:tblCellSpacing w:w="7" w:type="dxa"/>
          <w:jc w:val="center"/>
        </w:trPr>
        <w:tc>
          <w:tcPr>
            <w:tcW w:w="0" w:type="auto"/>
            <w:vAlign w:val="center"/>
          </w:tcPr>
          <w:p w14:paraId="26178D75" w14:textId="77777777" w:rsidR="001C41D7" w:rsidRPr="0006766C" w:rsidRDefault="001C41D7" w:rsidP="00626DE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709A9AE4" w14:textId="77777777" w:rsidR="001C41D7" w:rsidRPr="0006766C" w:rsidRDefault="001C41D7" w:rsidP="00626DE1">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7635116A" w14:textId="77777777" w:rsidR="001C41D7" w:rsidRPr="0006766C" w:rsidRDefault="001C41D7" w:rsidP="00626DE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6CEA019F"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24B5D45" w14:textId="77777777" w:rsidR="001C41D7" w:rsidRPr="009F3DC7" w:rsidRDefault="001C41D7" w:rsidP="001C41D7">
      <w:pPr>
        <w:widowControl w:val="0"/>
        <w:tabs>
          <w:tab w:val="left" w:pos="360"/>
          <w:tab w:val="left" w:pos="540"/>
        </w:tabs>
        <w:spacing w:after="160" w:line="360" w:lineRule="auto"/>
        <w:jc w:val="center"/>
        <w:rPr>
          <w:rFonts w:ascii="GHEA Grapalat" w:hAnsi="GHEA Grapalat" w:cs="Sylfaen"/>
          <w:b/>
          <w:bCs/>
        </w:rPr>
      </w:pPr>
    </w:p>
    <w:p w14:paraId="50461DCC" w14:textId="77777777" w:rsidR="001C41D7" w:rsidRPr="009F3DC7" w:rsidRDefault="001C41D7" w:rsidP="001C41D7">
      <w:pPr>
        <w:pStyle w:val="norm"/>
        <w:widowControl w:val="0"/>
        <w:spacing w:after="160" w:line="360" w:lineRule="auto"/>
        <w:ind w:firstLine="567"/>
        <w:jc w:val="center"/>
        <w:rPr>
          <w:rFonts w:ascii="GHEA Grapalat" w:hAnsi="GHEA Grapalat"/>
          <w:b/>
          <w:sz w:val="24"/>
          <w:szCs w:val="24"/>
        </w:rPr>
      </w:pPr>
    </w:p>
    <w:p w14:paraId="2CF1ED28" w14:textId="77777777" w:rsidR="001C41D7" w:rsidRDefault="001C41D7" w:rsidP="001C41D7">
      <w:pPr>
        <w:widowControl w:val="0"/>
        <w:spacing w:after="160"/>
        <w:ind w:left="-142" w:firstLine="142"/>
        <w:jc w:val="both"/>
        <w:rPr>
          <w:rFonts w:ascii="GHEA Grapalat" w:hAnsi="GHEA Grapalat"/>
          <w:i/>
        </w:rPr>
      </w:pPr>
    </w:p>
    <w:p w14:paraId="5823ED66" w14:textId="77777777" w:rsidR="001C41D7" w:rsidRDefault="001C41D7" w:rsidP="001C41D7">
      <w:pPr>
        <w:widowControl w:val="0"/>
        <w:spacing w:after="160"/>
        <w:ind w:left="-142" w:firstLine="142"/>
        <w:jc w:val="both"/>
        <w:rPr>
          <w:rFonts w:ascii="GHEA Grapalat" w:hAnsi="GHEA Grapalat"/>
          <w:i/>
        </w:rPr>
      </w:pPr>
    </w:p>
    <w:p w14:paraId="75574209" w14:textId="77777777" w:rsidR="001C41D7" w:rsidRDefault="001C41D7" w:rsidP="001C41D7">
      <w:pPr>
        <w:widowControl w:val="0"/>
        <w:spacing w:after="160"/>
        <w:ind w:left="-142" w:firstLine="142"/>
        <w:jc w:val="both"/>
        <w:rPr>
          <w:rFonts w:ascii="GHEA Grapalat" w:hAnsi="GHEA Grapalat"/>
          <w:i/>
        </w:rPr>
      </w:pPr>
    </w:p>
    <w:p w14:paraId="2F8D4743" w14:textId="77777777" w:rsidR="001C41D7" w:rsidRDefault="001C41D7" w:rsidP="001C41D7">
      <w:pPr>
        <w:widowControl w:val="0"/>
        <w:spacing w:after="160"/>
        <w:ind w:left="-142" w:firstLine="142"/>
        <w:jc w:val="both"/>
        <w:rPr>
          <w:rFonts w:ascii="GHEA Grapalat" w:hAnsi="GHEA Grapalat"/>
          <w:i/>
        </w:rPr>
      </w:pPr>
    </w:p>
    <w:p w14:paraId="59F38FB5" w14:textId="77777777" w:rsidR="001C41D7" w:rsidRDefault="001C41D7" w:rsidP="001C41D7">
      <w:pPr>
        <w:widowControl w:val="0"/>
        <w:spacing w:after="160"/>
        <w:ind w:left="-142" w:firstLine="142"/>
        <w:jc w:val="both"/>
        <w:rPr>
          <w:rFonts w:ascii="GHEA Grapalat" w:hAnsi="GHEA Grapalat"/>
          <w:i/>
        </w:rPr>
      </w:pPr>
    </w:p>
    <w:p w14:paraId="6FDCFFB2" w14:textId="77777777" w:rsidR="001C41D7" w:rsidRDefault="001C41D7" w:rsidP="001C41D7">
      <w:pPr>
        <w:widowControl w:val="0"/>
        <w:spacing w:after="160"/>
        <w:ind w:left="-142" w:firstLine="142"/>
        <w:jc w:val="both"/>
        <w:rPr>
          <w:rFonts w:ascii="GHEA Grapalat" w:hAnsi="GHEA Grapalat"/>
          <w:i/>
        </w:rPr>
      </w:pPr>
    </w:p>
    <w:p w14:paraId="0C4A53EA" w14:textId="77777777" w:rsidR="001C41D7" w:rsidRDefault="001C41D7" w:rsidP="001C41D7">
      <w:pPr>
        <w:widowControl w:val="0"/>
        <w:spacing w:after="160"/>
        <w:ind w:left="-142" w:firstLine="142"/>
        <w:jc w:val="both"/>
        <w:rPr>
          <w:rFonts w:ascii="GHEA Grapalat" w:hAnsi="GHEA Grapalat"/>
          <w:i/>
        </w:rPr>
      </w:pPr>
    </w:p>
    <w:p w14:paraId="1A82026A" w14:textId="77777777" w:rsidR="001C41D7" w:rsidRDefault="001C41D7" w:rsidP="001C41D7">
      <w:pPr>
        <w:widowControl w:val="0"/>
        <w:spacing w:after="160"/>
        <w:ind w:left="-142" w:firstLine="142"/>
        <w:jc w:val="both"/>
        <w:rPr>
          <w:rFonts w:ascii="GHEA Grapalat" w:hAnsi="GHEA Grapalat"/>
          <w:i/>
        </w:rPr>
      </w:pPr>
    </w:p>
    <w:p w14:paraId="08A35E26" w14:textId="77777777" w:rsidR="001C41D7" w:rsidRDefault="001C41D7" w:rsidP="001C41D7">
      <w:pPr>
        <w:widowControl w:val="0"/>
        <w:spacing w:after="160"/>
        <w:ind w:left="-142" w:firstLine="142"/>
        <w:jc w:val="both"/>
        <w:rPr>
          <w:rFonts w:ascii="GHEA Grapalat" w:hAnsi="GHEA Grapalat"/>
          <w:i/>
        </w:rPr>
      </w:pPr>
    </w:p>
    <w:p w14:paraId="7E5F8FC6" w14:textId="77777777" w:rsidR="001C41D7" w:rsidRDefault="001C41D7" w:rsidP="001C41D7">
      <w:pPr>
        <w:widowControl w:val="0"/>
        <w:spacing w:after="160"/>
        <w:ind w:left="-142" w:firstLine="142"/>
        <w:jc w:val="both"/>
        <w:rPr>
          <w:rFonts w:ascii="GHEA Grapalat" w:hAnsi="GHEA Grapalat"/>
          <w:i/>
        </w:rPr>
      </w:pPr>
    </w:p>
    <w:p w14:paraId="331B9312" w14:textId="77777777" w:rsidR="001C41D7" w:rsidRDefault="001C41D7" w:rsidP="001C41D7">
      <w:pPr>
        <w:widowControl w:val="0"/>
        <w:spacing w:after="160"/>
        <w:jc w:val="both"/>
        <w:rPr>
          <w:rFonts w:ascii="GHEA Grapalat" w:hAnsi="GHEA Grapalat"/>
          <w:i/>
          <w:lang w:val="hy-AM"/>
        </w:rPr>
      </w:pPr>
    </w:p>
    <w:p w14:paraId="43E5E1FF" w14:textId="77777777" w:rsidR="001C41D7" w:rsidRDefault="001C41D7" w:rsidP="001C41D7">
      <w:pPr>
        <w:widowControl w:val="0"/>
        <w:spacing w:after="160"/>
        <w:jc w:val="both"/>
        <w:rPr>
          <w:rFonts w:ascii="GHEA Grapalat" w:hAnsi="GHEA Grapalat"/>
          <w:i/>
          <w:lang w:val="hy-AM"/>
        </w:rPr>
      </w:pPr>
    </w:p>
    <w:p w14:paraId="651BBFE9" w14:textId="77777777" w:rsidR="001C41D7" w:rsidRDefault="001C41D7" w:rsidP="001C41D7">
      <w:pPr>
        <w:widowControl w:val="0"/>
        <w:spacing w:after="160"/>
        <w:jc w:val="both"/>
        <w:rPr>
          <w:rFonts w:ascii="GHEA Grapalat" w:hAnsi="GHEA Grapalat"/>
          <w:i/>
          <w:lang w:val="hy-AM"/>
        </w:rPr>
      </w:pPr>
    </w:p>
    <w:p w14:paraId="749E4A66" w14:textId="77777777" w:rsidR="001C41D7" w:rsidRPr="00CF4B1A" w:rsidRDefault="001C41D7" w:rsidP="001C41D7">
      <w:pPr>
        <w:widowControl w:val="0"/>
        <w:spacing w:after="160"/>
        <w:jc w:val="both"/>
        <w:rPr>
          <w:rFonts w:ascii="GHEA Grapalat" w:hAnsi="GHEA Grapalat"/>
          <w:i/>
          <w:lang w:val="hy-AM"/>
        </w:rPr>
      </w:pPr>
    </w:p>
    <w:p w14:paraId="77991573" w14:textId="77777777" w:rsidR="001C41D7" w:rsidRPr="00487F5A" w:rsidRDefault="001C41D7" w:rsidP="001C41D7">
      <w:pPr>
        <w:widowControl w:val="0"/>
        <w:jc w:val="right"/>
        <w:rPr>
          <w:rFonts w:ascii="GHEA Grapalat" w:hAnsi="GHEA Grapalat" w:cs="Sylfaen"/>
          <w:i/>
        </w:rPr>
      </w:pPr>
      <w:r w:rsidRPr="00487F5A">
        <w:rPr>
          <w:rFonts w:ascii="GHEA Grapalat" w:hAnsi="GHEA Grapalat"/>
          <w:i/>
        </w:rPr>
        <w:lastRenderedPageBreak/>
        <w:t>Приложение № 5</w:t>
      </w:r>
    </w:p>
    <w:p w14:paraId="46D8DA48" w14:textId="77777777" w:rsidR="001C41D7" w:rsidRPr="00487F5A" w:rsidRDefault="001C41D7" w:rsidP="001C41D7">
      <w:pPr>
        <w:widowControl w:val="0"/>
        <w:jc w:val="right"/>
        <w:rPr>
          <w:rFonts w:ascii="GHEA Grapalat" w:hAnsi="GHEA Grapalat" w:cs="Sylfaen"/>
          <w:i/>
        </w:rPr>
      </w:pPr>
      <w:r w:rsidRPr="00487F5A">
        <w:rPr>
          <w:rFonts w:ascii="GHEA Grapalat" w:hAnsi="GHEA Grapalat"/>
          <w:i/>
        </w:rPr>
        <w:t>к Договору под кодом</w:t>
      </w:r>
      <w:r w:rsidRPr="00487F5A">
        <w:rPr>
          <w:rFonts w:ascii="GHEA Grapalat" w:hAnsi="GHEA Grapalat"/>
          <w:i/>
          <w:lang w:val="hy-AM"/>
        </w:rPr>
        <w:t xml:space="preserve"> «      »</w:t>
      </w:r>
      <w:r w:rsidRPr="00487F5A">
        <w:rPr>
          <w:rFonts w:ascii="GHEA Grapalat" w:hAnsi="GHEA Grapalat"/>
          <w:i/>
        </w:rPr>
        <w:t xml:space="preserve"> </w:t>
      </w:r>
      <w:r w:rsidRPr="00487F5A">
        <w:rPr>
          <w:rFonts w:ascii="GHEA Grapalat" w:hAnsi="GHEA Grapalat" w:cs="Sylfaen"/>
          <w:i/>
        </w:rPr>
        <w:br/>
      </w:r>
      <w:r w:rsidRPr="00487F5A">
        <w:rPr>
          <w:rFonts w:ascii="GHEA Grapalat" w:hAnsi="GHEA Grapalat"/>
          <w:i/>
        </w:rPr>
        <w:t>заключенному "</w:t>
      </w:r>
      <w:r w:rsidRPr="00487F5A">
        <w:rPr>
          <w:rFonts w:ascii="GHEA Grapalat" w:hAnsi="GHEA Grapalat"/>
          <w:i/>
        </w:rPr>
        <w:tab/>
        <w:t xml:space="preserve"> "</w:t>
      </w:r>
      <w:r w:rsidRPr="00487F5A">
        <w:rPr>
          <w:rFonts w:ascii="GHEA Grapalat" w:hAnsi="GHEA Grapalat"/>
          <w:i/>
        </w:rPr>
        <w:tab/>
        <w:t>20</w:t>
      </w:r>
      <w:r w:rsidRPr="00487F5A">
        <w:rPr>
          <w:rFonts w:ascii="GHEA Grapalat" w:hAnsi="GHEA Grapalat"/>
          <w:i/>
        </w:rPr>
        <w:tab/>
        <w:t xml:space="preserve">  г.</w:t>
      </w:r>
    </w:p>
    <w:p w14:paraId="083ADF97" w14:textId="77777777" w:rsidR="001C41D7" w:rsidRPr="00487F5A" w:rsidRDefault="001C41D7" w:rsidP="001C41D7">
      <w:pPr>
        <w:jc w:val="center"/>
        <w:rPr>
          <w:rFonts w:ascii="GHEA Grapalat" w:hAnsi="GHEA Grapalat" w:cs="GHEA Grapalat"/>
        </w:rPr>
      </w:pPr>
    </w:p>
    <w:p w14:paraId="55A058C1" w14:textId="77777777" w:rsidR="001C41D7" w:rsidRPr="00487F5A" w:rsidRDefault="001C41D7" w:rsidP="001C41D7">
      <w:pPr>
        <w:jc w:val="center"/>
        <w:rPr>
          <w:rFonts w:ascii="GHEA Grapalat" w:hAnsi="GHEA Grapalat" w:cs="GHEA Grapalat"/>
        </w:rPr>
      </w:pPr>
      <w:r w:rsidRPr="00487F5A">
        <w:rPr>
          <w:rFonts w:ascii="GHEA Grapalat" w:hAnsi="GHEA Grapalat" w:cs="GHEA Grapalat"/>
        </w:rPr>
        <w:t>УВЕДОМЛЕНИЕ</w:t>
      </w:r>
    </w:p>
    <w:p w14:paraId="0379C719" w14:textId="77777777" w:rsidR="001C41D7" w:rsidRPr="00487F5A" w:rsidRDefault="001C41D7" w:rsidP="001C41D7">
      <w:pPr>
        <w:jc w:val="center"/>
        <w:rPr>
          <w:rFonts w:ascii="GHEA Grapalat" w:hAnsi="GHEA Grapalat" w:cs="GHEA Grapalat"/>
          <w:lang w:val="hy-AM"/>
        </w:rPr>
      </w:pPr>
    </w:p>
    <w:p w14:paraId="71D7BB88" w14:textId="77777777" w:rsidR="001C41D7" w:rsidRPr="00487F5A" w:rsidRDefault="001C41D7" w:rsidP="001C41D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487F5A">
        <w:rPr>
          <w:rFonts w:ascii="GHEA Grapalat" w:hAnsi="GHEA Grapalat"/>
        </w:rPr>
        <w:t>з</w:t>
      </w:r>
      <w:r w:rsidRPr="00487F5A">
        <w:rPr>
          <w:rFonts w:ascii="GHEA Grapalat" w:hAnsi="GHEA Grapalat" w:cs="Sylfaen"/>
          <w:sz w:val="20"/>
          <w:szCs w:val="20"/>
        </w:rPr>
        <w:t>аявляет, что</w:t>
      </w:r>
      <w:r w:rsidRPr="00487F5A">
        <w:rPr>
          <w:rFonts w:ascii="GHEA Grapalat" w:hAnsi="GHEA Grapalat" w:cs="Arial"/>
          <w:sz w:val="20"/>
          <w:szCs w:val="20"/>
        </w:rPr>
        <w:t>:</w:t>
      </w:r>
      <w:r w:rsidRPr="00487F5A">
        <w:rPr>
          <w:rFonts w:ascii="GHEA Grapalat" w:hAnsi="GHEA Grapalat" w:cs="Arial"/>
          <w:sz w:val="20"/>
          <w:szCs w:val="20"/>
          <w:lang w:val="es-ES"/>
        </w:rPr>
        <w:t xml:space="preserve">  </w:t>
      </w:r>
    </w:p>
    <w:p w14:paraId="7C424C1C" w14:textId="77777777" w:rsidR="001C41D7" w:rsidRPr="00487F5A" w:rsidRDefault="001C41D7" w:rsidP="001C41D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166ECA2E" w14:textId="77777777" w:rsidR="001C41D7" w:rsidRPr="00487F5A" w:rsidRDefault="001C41D7" w:rsidP="001C41D7">
      <w:pPr>
        <w:rPr>
          <w:rFonts w:ascii="GHEA Grapalat" w:hAnsi="GHEA Grapalat"/>
          <w:vertAlign w:val="superscript"/>
          <w:lang w:val="es-ES"/>
        </w:rPr>
      </w:pPr>
    </w:p>
    <w:p w14:paraId="334F11DD" w14:textId="77777777" w:rsidR="001C41D7" w:rsidRPr="00487F5A" w:rsidRDefault="001C41D7">
      <w:pPr>
        <w:pStyle w:val="ListParagraph"/>
        <w:numPr>
          <w:ilvl w:val="0"/>
          <w:numId w:val="9"/>
        </w:numPr>
        <w:contextualSpacing/>
        <w:jc w:val="both"/>
        <w:rPr>
          <w:rFonts w:ascii="GHEA Grapalat" w:hAnsi="GHEA Grapalat"/>
          <w:u w:val="single"/>
          <w:lang w:val="es-ES"/>
        </w:rPr>
      </w:pPr>
      <w:r w:rsidRPr="00487F5A">
        <w:rPr>
          <w:rFonts w:ascii="GHEA Grapalat" w:hAnsi="GHEA Grapalat"/>
          <w:sz w:val="20"/>
          <w:szCs w:val="20"/>
        </w:rPr>
        <w:t>В рамках заключенного между</w:t>
      </w:r>
      <w:r w:rsidRPr="00487F5A">
        <w:rPr>
          <w:rFonts w:ascii="GHEA Grapalat" w:hAnsi="GHEA Grapalat"/>
        </w:rPr>
        <w:t xml:space="preserve">   ----------------------</w:t>
      </w:r>
      <w:r w:rsidRPr="00487F5A">
        <w:rPr>
          <w:rFonts w:ascii="GHEA Grapalat" w:hAnsi="GHEA Grapalat"/>
          <w:lang w:val="hy-AM"/>
        </w:rPr>
        <w:t xml:space="preserve"> </w:t>
      </w:r>
      <w:r w:rsidRPr="00487F5A">
        <w:rPr>
          <w:rFonts w:ascii="GHEA Grapalat" w:hAnsi="GHEA Grapalat"/>
          <w:sz w:val="20"/>
          <w:szCs w:val="20"/>
        </w:rPr>
        <w:t>- ом   и</w:t>
      </w:r>
      <w:r w:rsidRPr="00487F5A">
        <w:rPr>
          <w:rFonts w:ascii="GHEA Grapalat" w:hAnsi="GHEA Grapalat"/>
        </w:rPr>
        <w:t xml:space="preserve"> ---------------------------- </w:t>
      </w:r>
      <w:r w:rsidRPr="00487F5A">
        <w:rPr>
          <w:rFonts w:ascii="GHEA Grapalat" w:hAnsi="GHEA Grapalat"/>
          <w:sz w:val="20"/>
          <w:szCs w:val="20"/>
        </w:rPr>
        <w:t>-ом</w:t>
      </w:r>
      <w:r w:rsidRPr="00487F5A">
        <w:rPr>
          <w:rFonts w:ascii="GHEA Grapalat" w:hAnsi="GHEA Grapalat"/>
        </w:rPr>
        <w:t xml:space="preserve">                              </w:t>
      </w:r>
    </w:p>
    <w:p w14:paraId="7B6D2C3D" w14:textId="77777777" w:rsidR="001C41D7" w:rsidRPr="00487F5A" w:rsidRDefault="001C41D7" w:rsidP="001C41D7">
      <w:pPr>
        <w:rPr>
          <w:rFonts w:ascii="GHEA Grapalat" w:hAnsi="GHEA Grapalat" w:cs="Sylfaen"/>
          <w:vertAlign w:val="superscript"/>
        </w:rPr>
      </w:pPr>
      <w:r w:rsidRPr="00487F5A">
        <w:rPr>
          <w:rFonts w:ascii="GHEA Grapalat" w:hAnsi="GHEA Grapalat" w:cs="Sylfaen"/>
          <w:vertAlign w:val="superscript"/>
          <w:lang w:val="es-ES"/>
        </w:rPr>
        <w:t xml:space="preserve">                                                                                     </w:t>
      </w:r>
      <w:r w:rsidRPr="00487F5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заказчика</w:t>
      </w: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26472203" w14:textId="77777777" w:rsidR="001C41D7" w:rsidRPr="00487F5A" w:rsidRDefault="001C41D7" w:rsidP="001C41D7">
      <w:pPr>
        <w:rPr>
          <w:rFonts w:ascii="GHEA Grapalat" w:hAnsi="GHEA Grapalat" w:cs="Sylfaen"/>
          <w:vertAlign w:val="superscript"/>
        </w:rPr>
      </w:pP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 </w:t>
      </w:r>
      <w:r w:rsidRPr="00487F5A">
        <w:rPr>
          <w:rFonts w:ascii="GHEA Grapalat" w:hAnsi="GHEA Grapalat" w:cs="Sylfaen"/>
          <w:sz w:val="20"/>
          <w:szCs w:val="20"/>
          <w:lang w:val="es-ES"/>
        </w:rPr>
        <w:t>20</w:t>
      </w:r>
      <w:r w:rsidRPr="00487F5A">
        <w:rPr>
          <w:rFonts w:ascii="GHEA Grapalat" w:hAnsi="GHEA Grapalat" w:cs="Sylfaen"/>
          <w:sz w:val="20"/>
          <w:szCs w:val="20"/>
        </w:rPr>
        <w:t>г</w:t>
      </w:r>
      <w:r w:rsidRPr="00487F5A">
        <w:rPr>
          <w:rFonts w:ascii="GHEA Grapalat" w:hAnsi="GHEA Grapalat" w:cs="Sylfaen"/>
          <w:sz w:val="20"/>
          <w:szCs w:val="20"/>
          <w:lang w:val="es-ES"/>
        </w:rPr>
        <w:t>.</w:t>
      </w:r>
      <w:r w:rsidRPr="00487F5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487F5A">
        <w:rPr>
          <w:rFonts w:ascii="GHEA Grapalat" w:hAnsi="GHEA Grapalat"/>
          <w:i/>
          <w:sz w:val="20"/>
          <w:szCs w:val="20"/>
          <w:u w:val="single"/>
        </w:rPr>
        <w:t xml:space="preserve">__ </w:t>
      </w:r>
      <w:r w:rsidRPr="00487F5A">
        <w:rPr>
          <w:rFonts w:ascii="GHEA Grapalat" w:hAnsi="GHEA Grapalat"/>
          <w:sz w:val="20"/>
          <w:szCs w:val="20"/>
        </w:rPr>
        <w:t>(</w:t>
      </w:r>
      <w:r w:rsidRPr="00487F5A">
        <w:rPr>
          <w:rFonts w:ascii="GHEA Grapalat" w:hAnsi="GHEA Grapalat" w:cs="Sylfaen"/>
          <w:sz w:val="20"/>
          <w:szCs w:val="20"/>
        </w:rPr>
        <w:t>далее-Договор</w:t>
      </w:r>
      <w:r w:rsidRPr="00487F5A">
        <w:rPr>
          <w:rFonts w:ascii="GHEA Grapalat" w:hAnsi="GHEA Grapalat" w:cs="Sylfaen"/>
          <w:sz w:val="20"/>
          <w:szCs w:val="20"/>
          <w:lang w:val="es-ES"/>
        </w:rPr>
        <w:t>)</w:t>
      </w:r>
      <w:r w:rsidRPr="00487F5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487F5A">
        <w:rPr>
          <w:rFonts w:ascii="GHEA Grapalat" w:hAnsi="GHEA Grapalat" w:cs="Sylfaen"/>
          <w:sz w:val="20"/>
          <w:szCs w:val="20"/>
        </w:rPr>
        <w:t>и -------------- - ом</w:t>
      </w:r>
    </w:p>
    <w:p w14:paraId="11F09EB1" w14:textId="77777777" w:rsidR="001C41D7" w:rsidRPr="00487F5A" w:rsidRDefault="001C41D7" w:rsidP="001C41D7">
      <w:pPr>
        <w:rPr>
          <w:rFonts w:ascii="GHEA Grapalat" w:hAnsi="GHEA Grapalat"/>
          <w:u w:val="single"/>
          <w:lang w:val="es-ES"/>
        </w:rPr>
      </w:pP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5704985C" w14:textId="77777777" w:rsidR="001C41D7" w:rsidRPr="00487F5A" w:rsidRDefault="001C41D7" w:rsidP="001C41D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487F5A">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487F5A">
        <w:rPr>
          <w:rFonts w:ascii="GHEA Grapalat" w:hAnsi="GHEA Grapalat"/>
          <w:sz w:val="20"/>
          <w:szCs w:val="20"/>
        </w:rPr>
        <w:t>заключен</w:t>
      </w: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487F5A">
        <w:rPr>
          <w:rFonts w:ascii="GHEA Grapalat" w:hAnsi="GHEA Grapalat"/>
        </w:rPr>
        <w:t>.</w:t>
      </w:r>
      <w:r w:rsidRPr="00487F5A">
        <w:rPr>
          <w:rFonts w:ascii="GHEA Grapalat" w:hAnsi="GHEA Grapalat" w:cs="Sylfaen"/>
          <w:sz w:val="20"/>
          <w:szCs w:val="20"/>
          <w:lang w:val="es-ES"/>
        </w:rPr>
        <w:t xml:space="preserve"> </w:t>
      </w:r>
    </w:p>
    <w:p w14:paraId="6655D3C4" w14:textId="77777777" w:rsidR="001C41D7" w:rsidRPr="00487F5A" w:rsidRDefault="001C41D7" w:rsidP="001C41D7">
      <w:pPr>
        <w:rPr>
          <w:rFonts w:ascii="GHEA Grapalat" w:hAnsi="GHEA Grapalat" w:cs="Sylfaen"/>
          <w:sz w:val="20"/>
          <w:szCs w:val="20"/>
          <w:lang w:val="es-ES"/>
        </w:rPr>
      </w:pPr>
    </w:p>
    <w:p w14:paraId="05A9F7F3" w14:textId="77777777" w:rsidR="001C41D7" w:rsidRPr="00487F5A" w:rsidRDefault="001C41D7">
      <w:pPr>
        <w:pStyle w:val="ListParagraph"/>
        <w:numPr>
          <w:ilvl w:val="0"/>
          <w:numId w:val="9"/>
        </w:numPr>
        <w:contextualSpacing/>
        <w:jc w:val="both"/>
        <w:rPr>
          <w:rFonts w:ascii="GHEA Grapalat" w:hAnsi="GHEA Grapalat" w:cs="Sylfaen"/>
          <w:sz w:val="20"/>
          <w:szCs w:val="20"/>
        </w:rPr>
      </w:pPr>
      <w:r w:rsidRPr="00487F5A">
        <w:rPr>
          <w:rFonts w:ascii="GHEA Grapalat" w:hAnsi="GHEA Grapalat" w:cs="Sylfaen"/>
          <w:sz w:val="20"/>
          <w:szCs w:val="20"/>
        </w:rPr>
        <w:t>Согласен с условиями изложенными в пункте 8.12 .</w:t>
      </w:r>
    </w:p>
    <w:p w14:paraId="6499CE69" w14:textId="77777777" w:rsidR="001C41D7" w:rsidRPr="00487F5A" w:rsidRDefault="001C41D7" w:rsidP="001C41D7">
      <w:pPr>
        <w:jc w:val="center"/>
        <w:rPr>
          <w:rFonts w:ascii="GHEA Grapalat" w:hAnsi="GHEA Grapalat" w:cs="GHEA Grapalat"/>
          <w:lang w:val="es-ES"/>
        </w:rPr>
      </w:pPr>
    </w:p>
    <w:p w14:paraId="7B9087A1" w14:textId="77777777" w:rsidR="001C41D7" w:rsidRPr="00487F5A" w:rsidRDefault="001C41D7" w:rsidP="001C41D7">
      <w:pPr>
        <w:jc w:val="center"/>
        <w:rPr>
          <w:rFonts w:ascii="GHEA Grapalat" w:hAnsi="GHEA Grapalat" w:cs="Sylfaen"/>
          <w:b/>
          <w:lang w:val="es-ES"/>
        </w:rPr>
      </w:pPr>
    </w:p>
    <w:p w14:paraId="72B0247F" w14:textId="77777777" w:rsidR="001C41D7" w:rsidRPr="00487F5A" w:rsidRDefault="001C41D7" w:rsidP="001C41D7">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6A750376" w14:textId="77777777" w:rsidR="001C41D7" w:rsidRPr="00487F5A" w:rsidRDefault="001C41D7" w:rsidP="001C41D7">
      <w:pPr>
        <w:rPr>
          <w:rFonts w:ascii="GHEA Grapalat" w:hAnsi="GHEA Grapalat"/>
          <w:sz w:val="20"/>
          <w:vertAlign w:val="superscript"/>
          <w:lang w:val="hy-AM"/>
        </w:rPr>
      </w:pPr>
      <w:r w:rsidRPr="00487F5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487F5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2612B24A" w14:textId="77777777" w:rsidR="001C41D7" w:rsidRPr="00487F5A" w:rsidRDefault="001C41D7" w:rsidP="001C41D7">
      <w:pPr>
        <w:jc w:val="right"/>
        <w:rPr>
          <w:rFonts w:ascii="GHEA Grapalat" w:hAnsi="GHEA Grapalat"/>
          <w:sz w:val="20"/>
          <w:lang w:val="hy-AM"/>
        </w:rPr>
      </w:pPr>
      <w:r w:rsidRPr="00487F5A">
        <w:rPr>
          <w:rFonts w:ascii="GHEA Grapalat" w:hAnsi="GHEA Grapalat"/>
          <w:sz w:val="20"/>
          <w:lang w:val="hy-AM"/>
        </w:rPr>
        <w:t xml:space="preserve">    </w:t>
      </w:r>
    </w:p>
    <w:p w14:paraId="364E945B" w14:textId="77777777" w:rsidR="001C41D7" w:rsidRPr="00487F5A" w:rsidRDefault="001C41D7" w:rsidP="001C41D7">
      <w:pPr>
        <w:jc w:val="center"/>
        <w:rPr>
          <w:rFonts w:ascii="GHEA Grapalat" w:hAnsi="GHEA Grapalat" w:cs="Sylfaen"/>
          <w:sz w:val="16"/>
          <w:szCs w:val="16"/>
          <w:lang w:val="es-ES"/>
        </w:rPr>
      </w:pPr>
      <w:r w:rsidRPr="00487F5A">
        <w:rPr>
          <w:rFonts w:ascii="GHEA Grapalat" w:hAnsi="GHEA Grapalat"/>
          <w:sz w:val="16"/>
          <w:szCs w:val="16"/>
        </w:rPr>
        <w:t xml:space="preserve">                                                                                                      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F9E27DE" w14:textId="77777777" w:rsidR="001C41D7" w:rsidRPr="00487F5A" w:rsidRDefault="001C41D7" w:rsidP="001C41D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716C746B" w14:textId="77777777" w:rsidR="001C41D7" w:rsidRPr="00487F5A" w:rsidRDefault="001C41D7" w:rsidP="001C41D7">
      <w:pPr>
        <w:jc w:val="center"/>
        <w:rPr>
          <w:rFonts w:ascii="GHEA Grapalat" w:hAnsi="GHEA Grapalat" w:cs="Sylfaen"/>
          <w:sz w:val="16"/>
          <w:szCs w:val="16"/>
          <w:lang w:val="es-ES"/>
        </w:rPr>
      </w:pPr>
    </w:p>
    <w:p w14:paraId="68BB27FA" w14:textId="77777777" w:rsidR="001C41D7" w:rsidRPr="00487F5A" w:rsidRDefault="001C41D7" w:rsidP="001C41D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F98C71" w14:textId="77777777" w:rsidR="001C41D7" w:rsidRPr="00B138F3" w:rsidRDefault="001C41D7" w:rsidP="001C41D7">
      <w:pPr>
        <w:rPr>
          <w:rFonts w:ascii="GHEA Grapalat" w:hAnsi="GHEA Grapalat"/>
          <w:i/>
        </w:rPr>
      </w:pPr>
    </w:p>
    <w:p w14:paraId="768DB718" w14:textId="77777777" w:rsidR="001C41D7" w:rsidRDefault="001C41D7" w:rsidP="001C41D7">
      <w:pPr>
        <w:jc w:val="center"/>
        <w:rPr>
          <w:rFonts w:ascii="GHEA Grapalat" w:hAnsi="GHEA Grapalat"/>
          <w:bCs/>
          <w:sz w:val="22"/>
          <w:szCs w:val="22"/>
        </w:rPr>
      </w:pPr>
    </w:p>
    <w:p w14:paraId="35B61139" w14:textId="77777777" w:rsidR="001C41D7" w:rsidRDefault="001C41D7" w:rsidP="001C41D7">
      <w:pPr>
        <w:jc w:val="center"/>
        <w:rPr>
          <w:rFonts w:ascii="GHEA Grapalat" w:hAnsi="GHEA Grapalat"/>
          <w:bCs/>
          <w:sz w:val="22"/>
          <w:szCs w:val="22"/>
        </w:rPr>
      </w:pPr>
    </w:p>
    <w:p w14:paraId="24BF9B24" w14:textId="77777777" w:rsidR="001C41D7" w:rsidRDefault="001C41D7" w:rsidP="001C41D7">
      <w:pPr>
        <w:jc w:val="center"/>
        <w:rPr>
          <w:rFonts w:ascii="GHEA Grapalat" w:hAnsi="GHEA Grapalat"/>
          <w:bCs/>
          <w:sz w:val="22"/>
          <w:szCs w:val="22"/>
        </w:rPr>
      </w:pPr>
    </w:p>
    <w:p w14:paraId="65AF68FA" w14:textId="77777777" w:rsidR="001C41D7" w:rsidRDefault="001C41D7" w:rsidP="001C41D7">
      <w:pPr>
        <w:jc w:val="center"/>
        <w:rPr>
          <w:rFonts w:ascii="GHEA Grapalat" w:hAnsi="GHEA Grapalat"/>
          <w:bCs/>
          <w:sz w:val="22"/>
          <w:szCs w:val="22"/>
        </w:rPr>
      </w:pPr>
    </w:p>
    <w:p w14:paraId="155B21CE" w14:textId="77777777" w:rsidR="001C41D7" w:rsidRDefault="001C41D7" w:rsidP="001C41D7">
      <w:pPr>
        <w:jc w:val="center"/>
        <w:rPr>
          <w:rFonts w:ascii="GHEA Grapalat" w:hAnsi="GHEA Grapalat"/>
          <w:bCs/>
          <w:sz w:val="22"/>
          <w:szCs w:val="22"/>
        </w:rPr>
      </w:pPr>
    </w:p>
    <w:p w14:paraId="642C8D49" w14:textId="77777777" w:rsidR="001C41D7" w:rsidRDefault="001C41D7" w:rsidP="001C41D7">
      <w:pPr>
        <w:jc w:val="center"/>
        <w:rPr>
          <w:rFonts w:ascii="GHEA Grapalat" w:hAnsi="GHEA Grapalat"/>
          <w:bCs/>
          <w:sz w:val="22"/>
          <w:szCs w:val="22"/>
        </w:rPr>
      </w:pPr>
    </w:p>
    <w:p w14:paraId="1C35253B" w14:textId="77777777" w:rsidR="001C41D7" w:rsidRDefault="001C41D7" w:rsidP="001C41D7">
      <w:pPr>
        <w:jc w:val="center"/>
        <w:rPr>
          <w:rFonts w:ascii="GHEA Grapalat" w:hAnsi="GHEA Grapalat"/>
          <w:bCs/>
          <w:sz w:val="22"/>
          <w:szCs w:val="22"/>
        </w:rPr>
      </w:pPr>
    </w:p>
    <w:p w14:paraId="3DE1F7A4" w14:textId="77777777" w:rsidR="001C41D7" w:rsidRDefault="001C41D7" w:rsidP="001C41D7">
      <w:pPr>
        <w:jc w:val="center"/>
        <w:rPr>
          <w:rFonts w:ascii="GHEA Grapalat" w:hAnsi="GHEA Grapalat"/>
          <w:bCs/>
          <w:sz w:val="22"/>
          <w:szCs w:val="22"/>
        </w:rPr>
      </w:pPr>
    </w:p>
    <w:p w14:paraId="20E612B1" w14:textId="77777777" w:rsidR="001C41D7" w:rsidRDefault="001C41D7" w:rsidP="001C41D7">
      <w:pPr>
        <w:jc w:val="center"/>
        <w:rPr>
          <w:rFonts w:ascii="GHEA Grapalat" w:hAnsi="GHEA Grapalat"/>
          <w:bCs/>
          <w:sz w:val="22"/>
          <w:szCs w:val="22"/>
        </w:rPr>
      </w:pPr>
    </w:p>
    <w:p w14:paraId="3567C80C" w14:textId="77777777" w:rsidR="001C41D7" w:rsidRPr="00553748" w:rsidRDefault="001C41D7" w:rsidP="001C41D7">
      <w:pPr>
        <w:jc w:val="center"/>
        <w:rPr>
          <w:rFonts w:ascii="GHEA Grapalat" w:hAnsi="GHEA Grapalat"/>
          <w:i/>
        </w:rPr>
      </w:pPr>
    </w:p>
    <w:p w14:paraId="69725397" w14:textId="77777777" w:rsidR="001C41D7" w:rsidRDefault="001C41D7" w:rsidP="001C41D7">
      <w:pPr>
        <w:rPr>
          <w:rFonts w:ascii="GHEA Grapalat" w:hAnsi="GHEA Grapalat"/>
          <w:i/>
          <w:lang w:val="hy-AM"/>
        </w:rPr>
      </w:pPr>
    </w:p>
    <w:p w14:paraId="61FDC2E3" w14:textId="77777777" w:rsidR="001C41D7" w:rsidRDefault="001C41D7" w:rsidP="001C41D7">
      <w:pPr>
        <w:framePr w:w="17625" w:wrap="auto" w:hAnchor="text" w:x="900"/>
        <w:widowControl w:val="0"/>
        <w:spacing w:after="160" w:line="360" w:lineRule="auto"/>
        <w:rPr>
          <w:rFonts w:ascii="GHEA Grapalat" w:hAnsi="GHEA Grapalat"/>
          <w:b/>
          <w:sz w:val="28"/>
          <w:szCs w:val="28"/>
          <w:lang w:val="hy-AM"/>
        </w:rPr>
      </w:pPr>
    </w:p>
    <w:p w14:paraId="5F2A620B" w14:textId="77777777" w:rsidR="001C41D7" w:rsidRPr="007075E5" w:rsidRDefault="001C41D7" w:rsidP="001C41D7">
      <w:pPr>
        <w:tabs>
          <w:tab w:val="left" w:pos="3850"/>
        </w:tabs>
        <w:rPr>
          <w:rFonts w:ascii="GHEA Grapalat" w:hAnsi="GHEA Grapalat"/>
          <w:sz w:val="28"/>
          <w:szCs w:val="28"/>
          <w:lang w:val="hy-AM"/>
        </w:rPr>
        <w:sectPr w:rsidR="001C41D7" w:rsidRPr="007075E5" w:rsidSect="001C41D7">
          <w:footnotePr>
            <w:pos w:val="beneathText"/>
          </w:footnotePr>
          <w:pgSz w:w="11907" w:h="16840" w:code="9"/>
          <w:pgMar w:top="1800" w:right="1440" w:bottom="1800" w:left="1440" w:header="562" w:footer="562" w:gutter="0"/>
          <w:cols w:space="720"/>
          <w:docGrid w:linePitch="326"/>
        </w:sectPr>
      </w:pPr>
    </w:p>
    <w:p w14:paraId="48D1C7C2" w14:textId="77777777" w:rsidR="00FC44B8" w:rsidRPr="007075E5" w:rsidRDefault="00FC44B8" w:rsidP="00A46C53">
      <w:pPr>
        <w:widowControl w:val="0"/>
        <w:spacing w:after="160" w:line="360" w:lineRule="auto"/>
        <w:rPr>
          <w:rFonts w:ascii="GHEA Grapalat" w:hAnsi="GHEA Grapalat"/>
          <w:i/>
          <w:lang w:val="hy-AM"/>
        </w:rPr>
      </w:pPr>
    </w:p>
    <w:sectPr w:rsidR="00FC44B8" w:rsidRPr="007075E5" w:rsidSect="00D248FC">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BA41B" w14:textId="77777777" w:rsidR="00991245" w:rsidRDefault="00991245">
      <w:r>
        <w:separator/>
      </w:r>
    </w:p>
  </w:endnote>
  <w:endnote w:type="continuationSeparator" w:id="0">
    <w:p w14:paraId="0F2689E6" w14:textId="77777777" w:rsidR="00991245" w:rsidRDefault="00991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3769DF8C" w14:textId="77777777" w:rsidR="001E0BC5" w:rsidRPr="003E450C" w:rsidRDefault="001E0BC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45709">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A33EE" w14:textId="77777777" w:rsidR="00991245" w:rsidRDefault="00991245">
      <w:r>
        <w:separator/>
      </w:r>
    </w:p>
  </w:footnote>
  <w:footnote w:type="continuationSeparator" w:id="0">
    <w:p w14:paraId="5569D2C5" w14:textId="77777777" w:rsidR="00991245" w:rsidRDefault="00991245">
      <w:r>
        <w:continuationSeparator/>
      </w:r>
    </w:p>
  </w:footnote>
  <w:footnote w:id="1">
    <w:p w14:paraId="19693AFD" w14:textId="77777777" w:rsidR="000B63C5" w:rsidRPr="00793343" w:rsidRDefault="000B63C5" w:rsidP="000B63C5">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7508B201" w14:textId="77777777" w:rsidR="000B63C5" w:rsidRPr="008842CE" w:rsidRDefault="000B63C5" w:rsidP="000B63C5">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C82FE8E" w14:textId="77777777" w:rsidR="001E0BC5" w:rsidRPr="00CD6B60" w:rsidRDefault="001E0BC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86C61CE"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0F0FBF9"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7FF34A8" w14:textId="77777777" w:rsidR="001E0BC5" w:rsidRPr="00CD6B60" w:rsidRDefault="001E0BC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0CA7A31E" w14:textId="77777777" w:rsidR="001E0BC5" w:rsidRPr="003B5BE3" w:rsidRDefault="001E0BC5" w:rsidP="00822F33">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16297537" w14:textId="77777777" w:rsidR="001E0BC5" w:rsidRDefault="001E0BC5" w:rsidP="00AF1F59">
      <w:pPr>
        <w:pStyle w:val="FootnoteText"/>
        <w:jc w:val="both"/>
        <w:rPr>
          <w:rFonts w:asciiTheme="minorHAnsi" w:hAnsiTheme="minorHAnsi"/>
        </w:rPr>
      </w:pPr>
    </w:p>
    <w:p w14:paraId="4F82851D" w14:textId="77777777" w:rsidR="001E0BC5" w:rsidRPr="00D3436F" w:rsidRDefault="001E0BC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D3983F9" w14:textId="77777777" w:rsidR="001E0BC5" w:rsidRPr="000811C1" w:rsidRDefault="001E0BC5">
      <w:pPr>
        <w:pStyle w:val="FootnoteText"/>
        <w:rPr>
          <w:rFonts w:asciiTheme="minorHAnsi" w:hAnsiTheme="minorHAnsi"/>
        </w:rPr>
      </w:pPr>
    </w:p>
  </w:footnote>
  <w:footnote w:id="5">
    <w:p w14:paraId="0288CA84" w14:textId="77777777" w:rsidR="001E0BC5" w:rsidRPr="00810F23" w:rsidRDefault="001E0BC5">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14:paraId="59F9A494" w14:textId="77777777" w:rsidR="001E0BC5" w:rsidRPr="00FE2AA4" w:rsidRDefault="001E0BC5">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7">
    <w:p w14:paraId="1ED178DF" w14:textId="77777777" w:rsidR="001E0BC5" w:rsidRPr="00BD16E0" w:rsidRDefault="001E0BC5"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6516C95E" w14:textId="77777777" w:rsidR="001E0BC5" w:rsidRPr="000C5D3D" w:rsidRDefault="001E0BC5"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6380A7E" w14:textId="77777777" w:rsidR="001E0BC5" w:rsidRPr="0092041F" w:rsidRDefault="001E0BC5"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EF75A78" w14:textId="77777777" w:rsidR="001E0BC5" w:rsidRPr="0092041F" w:rsidRDefault="001E0BC5" w:rsidP="00C67FAB">
      <w:pPr>
        <w:pStyle w:val="FootnoteText"/>
        <w:jc w:val="both"/>
        <w:rPr>
          <w:rFonts w:ascii="GHEA Grapalat" w:hAnsi="GHEA Grapalat"/>
          <w:i/>
        </w:rPr>
      </w:pPr>
    </w:p>
  </w:footnote>
  <w:footnote w:id="8">
    <w:p w14:paraId="12566724" w14:textId="77777777" w:rsidR="001E0BC5" w:rsidRPr="00511966" w:rsidRDefault="001E0BC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17BF96BD" w14:textId="77777777" w:rsidR="001E0BC5" w:rsidRPr="008E4439" w:rsidRDefault="001E0BC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C068F27" w14:textId="77777777" w:rsidR="001E0BC5" w:rsidRPr="000811C1" w:rsidRDefault="001E0BC5" w:rsidP="0027573B">
      <w:pPr>
        <w:pStyle w:val="FootnoteText"/>
        <w:rPr>
          <w:rFonts w:ascii="Sylfaen" w:hAnsi="Sylfaen"/>
          <w:sz w:val="18"/>
          <w:szCs w:val="18"/>
        </w:rPr>
      </w:pPr>
    </w:p>
  </w:footnote>
  <w:footnote w:id="10">
    <w:p w14:paraId="12AE9161" w14:textId="77777777" w:rsidR="001E0BC5" w:rsidRPr="00A31673" w:rsidRDefault="001E0BC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E0BF148" w14:textId="77777777" w:rsidR="001E0BC5" w:rsidRPr="00DE7706" w:rsidRDefault="001E0BC5">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3B343617" w14:textId="77777777" w:rsidR="001E0BC5" w:rsidRPr="00810F23" w:rsidRDefault="001E0BC5"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0BEF83" w14:textId="77777777" w:rsidR="001E0BC5" w:rsidRPr="005F2C25" w:rsidRDefault="001E0BC5">
      <w:pPr>
        <w:pStyle w:val="FootnoteText"/>
        <w:rPr>
          <w:rFonts w:ascii="Times New Roman" w:hAnsi="Times New Roman"/>
        </w:rPr>
      </w:pPr>
    </w:p>
  </w:footnote>
  <w:footnote w:id="13">
    <w:p w14:paraId="7AEBB65E" w14:textId="77777777" w:rsidR="001E0BC5" w:rsidRDefault="001E0BC5" w:rsidP="006B3E56">
      <w:pPr>
        <w:jc w:val="both"/>
      </w:pPr>
    </w:p>
    <w:p w14:paraId="3FC01CF9" w14:textId="77777777" w:rsidR="001E0BC5" w:rsidRPr="00A006D6" w:rsidRDefault="001E0BC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8245ACB"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35BBEB86"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5473BFD" w14:textId="77777777" w:rsidR="001E0BC5" w:rsidRPr="00A006D6" w:rsidRDefault="001E0BC5" w:rsidP="006B3E56">
      <w:pPr>
        <w:pStyle w:val="FootnoteText"/>
        <w:rPr>
          <w:rFonts w:asciiTheme="minorHAnsi" w:hAnsiTheme="minorHAnsi"/>
          <w:i/>
          <w:lang w:val="af-ZA"/>
        </w:rPr>
      </w:pPr>
    </w:p>
  </w:footnote>
  <w:footnote w:id="14">
    <w:p w14:paraId="18D51741" w14:textId="77777777" w:rsidR="001E0BC5" w:rsidRPr="00A006D6" w:rsidRDefault="001E0BC5">
      <w:pPr>
        <w:pStyle w:val="FootnoteText"/>
        <w:rPr>
          <w:ins w:id="14"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41E9D0E2" w14:textId="77777777" w:rsidR="001E0BC5" w:rsidRPr="00990559" w:rsidRDefault="001E0BC5">
      <w:pPr>
        <w:pStyle w:val="FootnoteText"/>
        <w:rPr>
          <w:rFonts w:ascii="Sylfaen" w:hAnsi="Sylfaen"/>
          <w:lang w:val="hy-AM"/>
        </w:rPr>
      </w:pPr>
    </w:p>
  </w:footnote>
  <w:footnote w:id="15">
    <w:p w14:paraId="7B150E97" w14:textId="77777777" w:rsidR="00861167" w:rsidRPr="00D3436F" w:rsidRDefault="00861167" w:rsidP="00861167">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71DDAA9E" w14:textId="77777777" w:rsidR="00861167" w:rsidRPr="00D3436F" w:rsidRDefault="00861167" w:rsidP="00861167">
      <w:pPr>
        <w:pStyle w:val="FootnoteText"/>
        <w:rPr>
          <w:lang w:val="es-ES"/>
        </w:rPr>
      </w:pPr>
    </w:p>
  </w:footnote>
  <w:footnote w:id="16">
    <w:p w14:paraId="79F5A5E8" w14:textId="77777777" w:rsidR="001E0BC5" w:rsidRPr="008842CE" w:rsidRDefault="001E0BC5" w:rsidP="003D2FE2">
      <w:pPr>
        <w:pStyle w:val="FootnoteText"/>
        <w:jc w:val="both"/>
      </w:pPr>
    </w:p>
  </w:footnote>
  <w:footnote w:id="17">
    <w:p w14:paraId="424534B8" w14:textId="77777777" w:rsidR="001E0BC5" w:rsidRPr="008842CE" w:rsidRDefault="001E0BC5" w:rsidP="000A214C">
      <w:pPr>
        <w:pStyle w:val="FootnoteText"/>
        <w:jc w:val="both"/>
      </w:pPr>
    </w:p>
  </w:footnote>
  <w:footnote w:id="18">
    <w:p w14:paraId="5504FF05" w14:textId="77777777" w:rsidR="001E0BC5" w:rsidRPr="00124BE9" w:rsidRDefault="001E0BC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BB8565B" w14:textId="77777777" w:rsidR="001E0BC5" w:rsidRPr="00124BE9" w:rsidRDefault="001E0BC5" w:rsidP="00BB28C8">
      <w:pPr>
        <w:pStyle w:val="FootnoteText"/>
        <w:widowControl w:val="0"/>
        <w:jc w:val="both"/>
        <w:rPr>
          <w:rFonts w:ascii="GHEA Grapalat" w:hAnsi="GHEA Grapalat"/>
          <w:lang w:val="hy-AM"/>
        </w:rPr>
      </w:pPr>
    </w:p>
  </w:footnote>
  <w:footnote w:id="19">
    <w:p w14:paraId="29D5BE59" w14:textId="77777777" w:rsidR="001E0BC5" w:rsidRPr="00124BE9" w:rsidRDefault="001E0BC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07F41548" w14:textId="77777777" w:rsidR="001E0BC5" w:rsidRPr="00A6067F" w:rsidRDefault="001E0BC5"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9E1206E" w14:textId="77777777" w:rsidR="001E0BC5" w:rsidRPr="00A6067F" w:rsidRDefault="001E0BC5"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1">
    <w:p w14:paraId="7E2EE9A1" w14:textId="77777777" w:rsidR="001E0BC5" w:rsidRPr="000A504A" w:rsidRDefault="001E0BC5" w:rsidP="00BB28C8">
      <w:pPr>
        <w:pStyle w:val="FootnoteText"/>
        <w:widowControl w:val="0"/>
        <w:jc w:val="both"/>
        <w:rPr>
          <w:ins w:id="25"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68C5AFCF" w14:textId="77777777" w:rsidR="001E0BC5" w:rsidRPr="00124BE9" w:rsidRDefault="001E0BC5" w:rsidP="00BB28C8">
      <w:pPr>
        <w:pStyle w:val="FootnoteText"/>
        <w:widowControl w:val="0"/>
        <w:jc w:val="both"/>
        <w:rPr>
          <w:rFonts w:ascii="GHEA Grapalat" w:hAnsi="GHEA Grapalat"/>
          <w:lang w:val="hy-AM"/>
        </w:rPr>
      </w:pPr>
    </w:p>
  </w:footnote>
  <w:footnote w:id="22">
    <w:p w14:paraId="02F68ED1" w14:textId="77777777" w:rsidR="001E0BC5" w:rsidRPr="00EB336B" w:rsidRDefault="001E0BC5"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14:paraId="47D189A5" w14:textId="77777777" w:rsidR="001E0BC5" w:rsidRPr="00F77F4C" w:rsidRDefault="001E0BC5"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C9A4EBE" w14:textId="77777777" w:rsidR="001E0BC5" w:rsidRPr="00F77F4C" w:rsidRDefault="001E0BC5"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56CBAAA9" w14:textId="77777777" w:rsidR="001E0BC5" w:rsidRPr="004078D0" w:rsidRDefault="001E0BC5" w:rsidP="00BB28C8">
      <w:pPr>
        <w:pStyle w:val="FootnoteText"/>
        <w:widowControl w:val="0"/>
        <w:jc w:val="both"/>
        <w:rPr>
          <w:rFonts w:ascii="GHEA Grapalat" w:hAnsi="GHEA Grapalat"/>
          <w:sz w:val="2"/>
          <w:szCs w:val="2"/>
          <w:lang w:val="hy-AM"/>
        </w:rPr>
      </w:pPr>
    </w:p>
    <w:p w14:paraId="5E5EF4DA" w14:textId="77777777" w:rsidR="001E0BC5" w:rsidRPr="004078D0" w:rsidRDefault="001E0BC5" w:rsidP="00BB28C8">
      <w:pPr>
        <w:pStyle w:val="FootnoteText"/>
        <w:widowControl w:val="0"/>
        <w:jc w:val="both"/>
        <w:rPr>
          <w:rFonts w:ascii="GHEA Grapalat" w:hAnsi="GHEA Grapalat"/>
          <w:sz w:val="2"/>
          <w:szCs w:val="2"/>
          <w:lang w:val="hy-AM"/>
        </w:rPr>
      </w:pPr>
    </w:p>
  </w:footnote>
  <w:footnote w:id="23">
    <w:p w14:paraId="7BE438C4" w14:textId="77777777" w:rsidR="001E0BC5" w:rsidRPr="00124BE9" w:rsidRDefault="001E0BC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4EBE46FB" w14:textId="77777777" w:rsidR="001E0BC5" w:rsidRPr="00124BE9" w:rsidRDefault="001E0BC5"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4B5DB6E" w14:textId="77777777" w:rsidR="001E0BC5" w:rsidRPr="001C4E24" w:rsidRDefault="001E0BC5" w:rsidP="00BB28C8">
      <w:pPr>
        <w:pStyle w:val="FootnoteText"/>
        <w:rPr>
          <w:lang w:val="hy-AM"/>
        </w:rPr>
      </w:pPr>
    </w:p>
  </w:footnote>
  <w:footnote w:id="25">
    <w:p w14:paraId="39393DE7" w14:textId="77777777" w:rsidR="001C41D7" w:rsidRPr="00124BE9" w:rsidRDefault="001C41D7" w:rsidP="001C41D7">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4089F8E"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39DE0638"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12ADD"/>
    <w:multiLevelType w:val="hybridMultilevel"/>
    <w:tmpl w:val="030AE14C"/>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9903297">
    <w:abstractNumId w:val="5"/>
  </w:num>
  <w:num w:numId="2" w16cid:durableId="1994988477">
    <w:abstractNumId w:val="2"/>
  </w:num>
  <w:num w:numId="3" w16cid:durableId="1056274121">
    <w:abstractNumId w:val="1"/>
  </w:num>
  <w:num w:numId="4" w16cid:durableId="1485118917">
    <w:abstractNumId w:val="0"/>
  </w:num>
  <w:num w:numId="5" w16cid:durableId="1367367068">
    <w:abstractNumId w:val="4"/>
  </w:num>
  <w:num w:numId="6" w16cid:durableId="1846703372">
    <w:abstractNumId w:val="9"/>
  </w:num>
  <w:num w:numId="7" w16cid:durableId="1765688183">
    <w:abstractNumId w:val="8"/>
  </w:num>
  <w:num w:numId="8" w16cid:durableId="1196889658">
    <w:abstractNumId w:val="6"/>
  </w:num>
  <w:num w:numId="9" w16cid:durableId="1257862318">
    <w:abstractNumId w:val="7"/>
  </w:num>
  <w:num w:numId="10" w16cid:durableId="877741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2F1A"/>
    <w:rsid w:val="00013093"/>
    <w:rsid w:val="00013192"/>
    <w:rsid w:val="000132F3"/>
    <w:rsid w:val="00013C24"/>
    <w:rsid w:val="00014C0C"/>
    <w:rsid w:val="00016653"/>
    <w:rsid w:val="00016DFB"/>
    <w:rsid w:val="00017484"/>
    <w:rsid w:val="000202C3"/>
    <w:rsid w:val="000207A1"/>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382"/>
    <w:rsid w:val="000408D8"/>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12"/>
    <w:rsid w:val="000752B1"/>
    <w:rsid w:val="00075997"/>
    <w:rsid w:val="000763E5"/>
    <w:rsid w:val="00076EF4"/>
    <w:rsid w:val="00076FAD"/>
    <w:rsid w:val="00077062"/>
    <w:rsid w:val="00077603"/>
    <w:rsid w:val="00077BB9"/>
    <w:rsid w:val="00080C4E"/>
    <w:rsid w:val="00080E73"/>
    <w:rsid w:val="000811C1"/>
    <w:rsid w:val="000814B8"/>
    <w:rsid w:val="000820B2"/>
    <w:rsid w:val="000822C1"/>
    <w:rsid w:val="00082679"/>
    <w:rsid w:val="000829AE"/>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4F1"/>
    <w:rsid w:val="00096865"/>
    <w:rsid w:val="0009758F"/>
    <w:rsid w:val="00097DE8"/>
    <w:rsid w:val="000A00F4"/>
    <w:rsid w:val="000A15F9"/>
    <w:rsid w:val="000A214C"/>
    <w:rsid w:val="000A323C"/>
    <w:rsid w:val="000A359E"/>
    <w:rsid w:val="000A37CE"/>
    <w:rsid w:val="000A4B60"/>
    <w:rsid w:val="000A4FC5"/>
    <w:rsid w:val="000A504A"/>
    <w:rsid w:val="000A5316"/>
    <w:rsid w:val="000A5B16"/>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3C5"/>
    <w:rsid w:val="000B6A70"/>
    <w:rsid w:val="000B6C50"/>
    <w:rsid w:val="000B6E8D"/>
    <w:rsid w:val="000B700B"/>
    <w:rsid w:val="000B751B"/>
    <w:rsid w:val="000B7641"/>
    <w:rsid w:val="000B7C54"/>
    <w:rsid w:val="000C062F"/>
    <w:rsid w:val="000C0A9D"/>
    <w:rsid w:val="000C165F"/>
    <w:rsid w:val="000C1F01"/>
    <w:rsid w:val="000C264F"/>
    <w:rsid w:val="000C2846"/>
    <w:rsid w:val="000C36C6"/>
    <w:rsid w:val="000C37BD"/>
    <w:rsid w:val="000C3BD3"/>
    <w:rsid w:val="000C3EFD"/>
    <w:rsid w:val="000C3F69"/>
    <w:rsid w:val="000C50AF"/>
    <w:rsid w:val="000C5A09"/>
    <w:rsid w:val="000C5CC1"/>
    <w:rsid w:val="000C5D3D"/>
    <w:rsid w:val="000C5F12"/>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45D"/>
    <w:rsid w:val="000F5900"/>
    <w:rsid w:val="000F60F8"/>
    <w:rsid w:val="000F6C24"/>
    <w:rsid w:val="000F7026"/>
    <w:rsid w:val="000F7AE0"/>
    <w:rsid w:val="0010017D"/>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2EC"/>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4C2"/>
    <w:rsid w:val="001355F9"/>
    <w:rsid w:val="00135840"/>
    <w:rsid w:val="001361B2"/>
    <w:rsid w:val="001369CB"/>
    <w:rsid w:val="00136E15"/>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0C35"/>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E80"/>
    <w:rsid w:val="001723D6"/>
    <w:rsid w:val="001724D7"/>
    <w:rsid w:val="00172B38"/>
    <w:rsid w:val="00172BC4"/>
    <w:rsid w:val="00172F4E"/>
    <w:rsid w:val="001732FB"/>
    <w:rsid w:val="00173560"/>
    <w:rsid w:val="00173708"/>
    <w:rsid w:val="00174007"/>
    <w:rsid w:val="00174304"/>
    <w:rsid w:val="00174DAB"/>
    <w:rsid w:val="00174FE1"/>
    <w:rsid w:val="0017563B"/>
    <w:rsid w:val="00175F3E"/>
    <w:rsid w:val="00175F8F"/>
    <w:rsid w:val="00175FDC"/>
    <w:rsid w:val="001763F5"/>
    <w:rsid w:val="001769A7"/>
    <w:rsid w:val="00176A38"/>
    <w:rsid w:val="00176A92"/>
    <w:rsid w:val="00176C64"/>
    <w:rsid w:val="001775DF"/>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4F4"/>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2A8"/>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301C"/>
    <w:rsid w:val="001C3740"/>
    <w:rsid w:val="001C3ACB"/>
    <w:rsid w:val="001C3D83"/>
    <w:rsid w:val="001C3F6C"/>
    <w:rsid w:val="001C41D7"/>
    <w:rsid w:val="001C44AF"/>
    <w:rsid w:val="001C57DE"/>
    <w:rsid w:val="001C6221"/>
    <w:rsid w:val="001C6688"/>
    <w:rsid w:val="001C6A71"/>
    <w:rsid w:val="001C76F7"/>
    <w:rsid w:val="001C79C0"/>
    <w:rsid w:val="001D0249"/>
    <w:rsid w:val="001D0BA2"/>
    <w:rsid w:val="001D129F"/>
    <w:rsid w:val="001D12B7"/>
    <w:rsid w:val="001D179F"/>
    <w:rsid w:val="001D1D00"/>
    <w:rsid w:val="001D209D"/>
    <w:rsid w:val="001D2D62"/>
    <w:rsid w:val="001D4236"/>
    <w:rsid w:val="001D4FB3"/>
    <w:rsid w:val="001D5785"/>
    <w:rsid w:val="001D5900"/>
    <w:rsid w:val="001D5EBF"/>
    <w:rsid w:val="001D5FF7"/>
    <w:rsid w:val="001D6531"/>
    <w:rsid w:val="001D6627"/>
    <w:rsid w:val="001D6C28"/>
    <w:rsid w:val="001D7228"/>
    <w:rsid w:val="001D74FA"/>
    <w:rsid w:val="001D78C5"/>
    <w:rsid w:val="001E0216"/>
    <w:rsid w:val="001E06D6"/>
    <w:rsid w:val="001E0BC2"/>
    <w:rsid w:val="001E0BC5"/>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523A"/>
    <w:rsid w:val="001F5834"/>
    <w:rsid w:val="001F5FDE"/>
    <w:rsid w:val="001F6578"/>
    <w:rsid w:val="001F6A95"/>
    <w:rsid w:val="001F6F04"/>
    <w:rsid w:val="001F760C"/>
    <w:rsid w:val="001F7821"/>
    <w:rsid w:val="001F7877"/>
    <w:rsid w:val="001F7A2E"/>
    <w:rsid w:val="002003DE"/>
    <w:rsid w:val="002004DB"/>
    <w:rsid w:val="00201012"/>
    <w:rsid w:val="002017CB"/>
    <w:rsid w:val="0020195C"/>
    <w:rsid w:val="00201DA0"/>
    <w:rsid w:val="00201F2E"/>
    <w:rsid w:val="00201F63"/>
    <w:rsid w:val="00201FCD"/>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5532"/>
    <w:rsid w:val="00215D0E"/>
    <w:rsid w:val="00216275"/>
    <w:rsid w:val="002166CE"/>
    <w:rsid w:val="00217344"/>
    <w:rsid w:val="00217710"/>
    <w:rsid w:val="0021793F"/>
    <w:rsid w:val="00220ACB"/>
    <w:rsid w:val="00220C7C"/>
    <w:rsid w:val="002218FE"/>
    <w:rsid w:val="00221C7B"/>
    <w:rsid w:val="0022247D"/>
    <w:rsid w:val="002238E0"/>
    <w:rsid w:val="00223F35"/>
    <w:rsid w:val="002240AB"/>
    <w:rsid w:val="0022447C"/>
    <w:rsid w:val="002250D8"/>
    <w:rsid w:val="0022515E"/>
    <w:rsid w:val="002252CD"/>
    <w:rsid w:val="00225EB7"/>
    <w:rsid w:val="00225FC8"/>
    <w:rsid w:val="00226168"/>
    <w:rsid w:val="00226412"/>
    <w:rsid w:val="00226BDC"/>
    <w:rsid w:val="002273AD"/>
    <w:rsid w:val="0022770A"/>
    <w:rsid w:val="00227C9F"/>
    <w:rsid w:val="00230460"/>
    <w:rsid w:val="00230B12"/>
    <w:rsid w:val="00230BAB"/>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46D"/>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47345"/>
    <w:rsid w:val="0025145E"/>
    <w:rsid w:val="00251ADA"/>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155"/>
    <w:rsid w:val="002638A5"/>
    <w:rsid w:val="00263D72"/>
    <w:rsid w:val="00263E28"/>
    <w:rsid w:val="00263EA0"/>
    <w:rsid w:val="0026426F"/>
    <w:rsid w:val="00264B4D"/>
    <w:rsid w:val="002653D9"/>
    <w:rsid w:val="00265A4B"/>
    <w:rsid w:val="00265D18"/>
    <w:rsid w:val="00266522"/>
    <w:rsid w:val="002665A4"/>
    <w:rsid w:val="002667A6"/>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5CC5"/>
    <w:rsid w:val="00276441"/>
    <w:rsid w:val="00276B03"/>
    <w:rsid w:val="0027775F"/>
    <w:rsid w:val="00277791"/>
    <w:rsid w:val="00277F14"/>
    <w:rsid w:val="0028088D"/>
    <w:rsid w:val="00280E91"/>
    <w:rsid w:val="00280ED4"/>
    <w:rsid w:val="00281D16"/>
    <w:rsid w:val="00283198"/>
    <w:rsid w:val="00283E26"/>
    <w:rsid w:val="00283F0A"/>
    <w:rsid w:val="002845EA"/>
    <w:rsid w:val="002846B1"/>
    <w:rsid w:val="002849A6"/>
    <w:rsid w:val="00284C6E"/>
    <w:rsid w:val="00285911"/>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3F"/>
    <w:rsid w:val="002A1FAC"/>
    <w:rsid w:val="002A2B6F"/>
    <w:rsid w:val="002A3375"/>
    <w:rsid w:val="002A3785"/>
    <w:rsid w:val="002A3FC1"/>
    <w:rsid w:val="002A4554"/>
    <w:rsid w:val="002A464D"/>
    <w:rsid w:val="002A4BE0"/>
    <w:rsid w:val="002A511D"/>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6C57"/>
    <w:rsid w:val="002B7388"/>
    <w:rsid w:val="002B7594"/>
    <w:rsid w:val="002B7F23"/>
    <w:rsid w:val="002C0665"/>
    <w:rsid w:val="002C071B"/>
    <w:rsid w:val="002C0DD6"/>
    <w:rsid w:val="002C1050"/>
    <w:rsid w:val="002C15D6"/>
    <w:rsid w:val="002C1982"/>
    <w:rsid w:val="002C1AE5"/>
    <w:rsid w:val="002C1D72"/>
    <w:rsid w:val="002C205F"/>
    <w:rsid w:val="002C2499"/>
    <w:rsid w:val="002C27EB"/>
    <w:rsid w:val="002C29DA"/>
    <w:rsid w:val="002C2AAB"/>
    <w:rsid w:val="002C2B0F"/>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AAA"/>
    <w:rsid w:val="002D1D46"/>
    <w:rsid w:val="002D207D"/>
    <w:rsid w:val="002D20E8"/>
    <w:rsid w:val="002D236D"/>
    <w:rsid w:val="002D2947"/>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020"/>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C33"/>
    <w:rsid w:val="003079EF"/>
    <w:rsid w:val="00307EE4"/>
    <w:rsid w:val="00307F3C"/>
    <w:rsid w:val="003101E4"/>
    <w:rsid w:val="00310A82"/>
    <w:rsid w:val="00310B6E"/>
    <w:rsid w:val="00310ED2"/>
    <w:rsid w:val="00311076"/>
    <w:rsid w:val="003117FE"/>
    <w:rsid w:val="00311C27"/>
    <w:rsid w:val="003123F6"/>
    <w:rsid w:val="00312737"/>
    <w:rsid w:val="00312958"/>
    <w:rsid w:val="003129B8"/>
    <w:rsid w:val="003141B6"/>
    <w:rsid w:val="00316381"/>
    <w:rsid w:val="003163A5"/>
    <w:rsid w:val="0031688E"/>
    <w:rsid w:val="003169A4"/>
    <w:rsid w:val="00316A13"/>
    <w:rsid w:val="003172A5"/>
    <w:rsid w:val="00317BD2"/>
    <w:rsid w:val="0032071C"/>
    <w:rsid w:val="00320B7E"/>
    <w:rsid w:val="00321A56"/>
    <w:rsid w:val="00321B20"/>
    <w:rsid w:val="00322AD4"/>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40D5"/>
    <w:rsid w:val="0034567E"/>
    <w:rsid w:val="00345909"/>
    <w:rsid w:val="0034683C"/>
    <w:rsid w:val="003468B8"/>
    <w:rsid w:val="00346A23"/>
    <w:rsid w:val="00346E1C"/>
    <w:rsid w:val="00347499"/>
    <w:rsid w:val="003475E1"/>
    <w:rsid w:val="0034777A"/>
    <w:rsid w:val="00347EF3"/>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B48"/>
    <w:rsid w:val="003572A0"/>
    <w:rsid w:val="003572EA"/>
    <w:rsid w:val="00357647"/>
    <w:rsid w:val="003577A8"/>
    <w:rsid w:val="003579C1"/>
    <w:rsid w:val="00357A33"/>
    <w:rsid w:val="00357AA2"/>
    <w:rsid w:val="00357D48"/>
    <w:rsid w:val="00357E1B"/>
    <w:rsid w:val="003605D5"/>
    <w:rsid w:val="00360FC2"/>
    <w:rsid w:val="0036230B"/>
    <w:rsid w:val="003629F7"/>
    <w:rsid w:val="00363298"/>
    <w:rsid w:val="00363335"/>
    <w:rsid w:val="00363627"/>
    <w:rsid w:val="00363E98"/>
    <w:rsid w:val="00364E7A"/>
    <w:rsid w:val="003650C5"/>
    <w:rsid w:val="00365152"/>
    <w:rsid w:val="0036520F"/>
    <w:rsid w:val="00365258"/>
    <w:rsid w:val="003653B7"/>
    <w:rsid w:val="0036570F"/>
    <w:rsid w:val="00365AD5"/>
    <w:rsid w:val="00366106"/>
    <w:rsid w:val="003669D8"/>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E92"/>
    <w:rsid w:val="00382B60"/>
    <w:rsid w:val="00382E92"/>
    <w:rsid w:val="0038317B"/>
    <w:rsid w:val="00383467"/>
    <w:rsid w:val="00383F7A"/>
    <w:rsid w:val="0038400D"/>
    <w:rsid w:val="0038438D"/>
    <w:rsid w:val="0038517B"/>
    <w:rsid w:val="00385C27"/>
    <w:rsid w:val="00386E4B"/>
    <w:rsid w:val="003871DA"/>
    <w:rsid w:val="00387F19"/>
    <w:rsid w:val="00387F87"/>
    <w:rsid w:val="0039125D"/>
    <w:rsid w:val="00391276"/>
    <w:rsid w:val="0039134D"/>
    <w:rsid w:val="00391E56"/>
    <w:rsid w:val="00391F4E"/>
    <w:rsid w:val="00391F90"/>
    <w:rsid w:val="00392525"/>
    <w:rsid w:val="00393055"/>
    <w:rsid w:val="0039338D"/>
    <w:rsid w:val="0039349E"/>
    <w:rsid w:val="003937C5"/>
    <w:rsid w:val="00393856"/>
    <w:rsid w:val="0039415A"/>
    <w:rsid w:val="003946B4"/>
    <w:rsid w:val="003946D2"/>
    <w:rsid w:val="00394990"/>
    <w:rsid w:val="003949A5"/>
    <w:rsid w:val="00395D6D"/>
    <w:rsid w:val="003960EA"/>
    <w:rsid w:val="0039646A"/>
    <w:rsid w:val="00396D60"/>
    <w:rsid w:val="003972CC"/>
    <w:rsid w:val="00397DC0"/>
    <w:rsid w:val="003A0181"/>
    <w:rsid w:val="003A0A31"/>
    <w:rsid w:val="003A145D"/>
    <w:rsid w:val="003A1EBB"/>
    <w:rsid w:val="003A2BE0"/>
    <w:rsid w:val="003A2D11"/>
    <w:rsid w:val="003A39AC"/>
    <w:rsid w:val="003A5049"/>
    <w:rsid w:val="003A5533"/>
    <w:rsid w:val="003A58C4"/>
    <w:rsid w:val="003A5EB8"/>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67B"/>
    <w:rsid w:val="003D1CF4"/>
    <w:rsid w:val="003D2146"/>
    <w:rsid w:val="003D256D"/>
    <w:rsid w:val="003D280E"/>
    <w:rsid w:val="003D2FE2"/>
    <w:rsid w:val="003D3794"/>
    <w:rsid w:val="003D395E"/>
    <w:rsid w:val="003D3964"/>
    <w:rsid w:val="003D3EB8"/>
    <w:rsid w:val="003D4A9C"/>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2EC9"/>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D9D"/>
    <w:rsid w:val="00412C15"/>
    <w:rsid w:val="00413390"/>
    <w:rsid w:val="00413595"/>
    <w:rsid w:val="004137FE"/>
    <w:rsid w:val="004153E3"/>
    <w:rsid w:val="00416905"/>
    <w:rsid w:val="00416F1E"/>
    <w:rsid w:val="0041739A"/>
    <w:rsid w:val="004175B6"/>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4A2"/>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64A"/>
    <w:rsid w:val="00475DA7"/>
    <w:rsid w:val="0047619C"/>
    <w:rsid w:val="00476A47"/>
    <w:rsid w:val="004775ED"/>
    <w:rsid w:val="00477E9F"/>
    <w:rsid w:val="00480162"/>
    <w:rsid w:val="0048046E"/>
    <w:rsid w:val="0048059F"/>
    <w:rsid w:val="00480914"/>
    <w:rsid w:val="004813B3"/>
    <w:rsid w:val="004834BA"/>
    <w:rsid w:val="00483944"/>
    <w:rsid w:val="0048419C"/>
    <w:rsid w:val="00484FED"/>
    <w:rsid w:val="00485531"/>
    <w:rsid w:val="004857E7"/>
    <w:rsid w:val="004859E2"/>
    <w:rsid w:val="004865CE"/>
    <w:rsid w:val="00486B55"/>
    <w:rsid w:val="00487402"/>
    <w:rsid w:val="004874EC"/>
    <w:rsid w:val="00487592"/>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3A6"/>
    <w:rsid w:val="004C5C21"/>
    <w:rsid w:val="004C5CF3"/>
    <w:rsid w:val="004C757B"/>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B2F"/>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D84"/>
    <w:rsid w:val="0050520C"/>
    <w:rsid w:val="00505BBB"/>
    <w:rsid w:val="00506832"/>
    <w:rsid w:val="00506873"/>
    <w:rsid w:val="00507FEA"/>
    <w:rsid w:val="00510110"/>
    <w:rsid w:val="00510176"/>
    <w:rsid w:val="005106CC"/>
    <w:rsid w:val="00510B0A"/>
    <w:rsid w:val="00510C3D"/>
    <w:rsid w:val="00510CB7"/>
    <w:rsid w:val="005111C3"/>
    <w:rsid w:val="005114D0"/>
    <w:rsid w:val="00511941"/>
    <w:rsid w:val="00511966"/>
    <w:rsid w:val="00511BCB"/>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6FE2"/>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623"/>
    <w:rsid w:val="00543BAE"/>
    <w:rsid w:val="00544728"/>
    <w:rsid w:val="00544D9F"/>
    <w:rsid w:val="005457B4"/>
    <w:rsid w:val="00545849"/>
    <w:rsid w:val="00545F4E"/>
    <w:rsid w:val="00546AA0"/>
    <w:rsid w:val="00546DF3"/>
    <w:rsid w:val="005473A5"/>
    <w:rsid w:val="0054752B"/>
    <w:rsid w:val="005500CE"/>
    <w:rsid w:val="00550A62"/>
    <w:rsid w:val="00551891"/>
    <w:rsid w:val="00551BE0"/>
    <w:rsid w:val="005525A4"/>
    <w:rsid w:val="00552934"/>
    <w:rsid w:val="00552D6E"/>
    <w:rsid w:val="00553748"/>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67EBA"/>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6267"/>
    <w:rsid w:val="00587072"/>
    <w:rsid w:val="00587521"/>
    <w:rsid w:val="00587699"/>
    <w:rsid w:val="005876A3"/>
    <w:rsid w:val="00587836"/>
    <w:rsid w:val="005900F2"/>
    <w:rsid w:val="005914BE"/>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075"/>
    <w:rsid w:val="005A1236"/>
    <w:rsid w:val="005A159E"/>
    <w:rsid w:val="005A17BE"/>
    <w:rsid w:val="005A1994"/>
    <w:rsid w:val="005A2D0A"/>
    <w:rsid w:val="005A3009"/>
    <w:rsid w:val="005A3362"/>
    <w:rsid w:val="005A3A35"/>
    <w:rsid w:val="005A3D17"/>
    <w:rsid w:val="005A3D72"/>
    <w:rsid w:val="005A3DC6"/>
    <w:rsid w:val="005A3EB8"/>
    <w:rsid w:val="005A3EDC"/>
    <w:rsid w:val="005A405F"/>
    <w:rsid w:val="005A4324"/>
    <w:rsid w:val="005A46E2"/>
    <w:rsid w:val="005A4D3D"/>
    <w:rsid w:val="005A5156"/>
    <w:rsid w:val="005A51EE"/>
    <w:rsid w:val="005A57B8"/>
    <w:rsid w:val="005A6435"/>
    <w:rsid w:val="005A6587"/>
    <w:rsid w:val="005A6E91"/>
    <w:rsid w:val="005A79EE"/>
    <w:rsid w:val="005A7A04"/>
    <w:rsid w:val="005A7FD2"/>
    <w:rsid w:val="005B05D5"/>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0B3"/>
    <w:rsid w:val="005B6593"/>
    <w:rsid w:val="005B65E5"/>
    <w:rsid w:val="005B6638"/>
    <w:rsid w:val="005B6B3E"/>
    <w:rsid w:val="005B6B51"/>
    <w:rsid w:val="005B6DCF"/>
    <w:rsid w:val="005B6F10"/>
    <w:rsid w:val="005B796C"/>
    <w:rsid w:val="005C0666"/>
    <w:rsid w:val="005C0D39"/>
    <w:rsid w:val="005C1BF7"/>
    <w:rsid w:val="005C1C00"/>
    <w:rsid w:val="005C1C99"/>
    <w:rsid w:val="005C2FBD"/>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DCE"/>
    <w:rsid w:val="005D3F02"/>
    <w:rsid w:val="005D4D30"/>
    <w:rsid w:val="005D4EC7"/>
    <w:rsid w:val="005D5478"/>
    <w:rsid w:val="005D5D7D"/>
    <w:rsid w:val="005D60E5"/>
    <w:rsid w:val="005D71EF"/>
    <w:rsid w:val="005D7469"/>
    <w:rsid w:val="005D7731"/>
    <w:rsid w:val="005D7FA6"/>
    <w:rsid w:val="005E019C"/>
    <w:rsid w:val="005E0725"/>
    <w:rsid w:val="005E0E50"/>
    <w:rsid w:val="005E1751"/>
    <w:rsid w:val="005E1F72"/>
    <w:rsid w:val="005E24FD"/>
    <w:rsid w:val="005E2F4D"/>
    <w:rsid w:val="005E2FA5"/>
    <w:rsid w:val="005E3501"/>
    <w:rsid w:val="005E3FC4"/>
    <w:rsid w:val="005E4C8D"/>
    <w:rsid w:val="005E4DDB"/>
    <w:rsid w:val="005E52ED"/>
    <w:rsid w:val="005E544E"/>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BC5"/>
    <w:rsid w:val="00604410"/>
    <w:rsid w:val="006047DA"/>
    <w:rsid w:val="00605075"/>
    <w:rsid w:val="0060526C"/>
    <w:rsid w:val="00605382"/>
    <w:rsid w:val="00606328"/>
    <w:rsid w:val="0060652B"/>
    <w:rsid w:val="00606B84"/>
    <w:rsid w:val="00607120"/>
    <w:rsid w:val="006073E6"/>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208"/>
    <w:rsid w:val="006237BD"/>
    <w:rsid w:val="00623998"/>
    <w:rsid w:val="00623F24"/>
    <w:rsid w:val="00624725"/>
    <w:rsid w:val="00624E49"/>
    <w:rsid w:val="00625529"/>
    <w:rsid w:val="0062795D"/>
    <w:rsid w:val="00627BE1"/>
    <w:rsid w:val="00627D28"/>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BF6"/>
    <w:rsid w:val="00637DAB"/>
    <w:rsid w:val="006402EA"/>
    <w:rsid w:val="006414F0"/>
    <w:rsid w:val="006417C7"/>
    <w:rsid w:val="00641D5C"/>
    <w:rsid w:val="00642172"/>
    <w:rsid w:val="006422E0"/>
    <w:rsid w:val="00642EFE"/>
    <w:rsid w:val="00643BC6"/>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455"/>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34E"/>
    <w:rsid w:val="00671A82"/>
    <w:rsid w:val="0067389F"/>
    <w:rsid w:val="00673BD3"/>
    <w:rsid w:val="00673D0A"/>
    <w:rsid w:val="0067442E"/>
    <w:rsid w:val="00675684"/>
    <w:rsid w:val="00675740"/>
    <w:rsid w:val="0067579A"/>
    <w:rsid w:val="00675873"/>
    <w:rsid w:val="00676178"/>
    <w:rsid w:val="006770F4"/>
    <w:rsid w:val="00677499"/>
    <w:rsid w:val="00677658"/>
    <w:rsid w:val="00680C55"/>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1B9"/>
    <w:rsid w:val="006B3AE3"/>
    <w:rsid w:val="006B3B3D"/>
    <w:rsid w:val="006B3E56"/>
    <w:rsid w:val="006B3E66"/>
    <w:rsid w:val="006B4238"/>
    <w:rsid w:val="006B50F3"/>
    <w:rsid w:val="006B5588"/>
    <w:rsid w:val="006B572D"/>
    <w:rsid w:val="006B5849"/>
    <w:rsid w:val="006B5893"/>
    <w:rsid w:val="006B5E95"/>
    <w:rsid w:val="006B6220"/>
    <w:rsid w:val="006B6337"/>
    <w:rsid w:val="006B68CD"/>
    <w:rsid w:val="006B6951"/>
    <w:rsid w:val="006C00C9"/>
    <w:rsid w:val="006C0236"/>
    <w:rsid w:val="006C08B6"/>
    <w:rsid w:val="006C1293"/>
    <w:rsid w:val="006C12EC"/>
    <w:rsid w:val="006C15CC"/>
    <w:rsid w:val="006C15F1"/>
    <w:rsid w:val="006C1D25"/>
    <w:rsid w:val="006C229E"/>
    <w:rsid w:val="006C2B56"/>
    <w:rsid w:val="006C2C13"/>
    <w:rsid w:val="006C2F98"/>
    <w:rsid w:val="006C3068"/>
    <w:rsid w:val="006C3115"/>
    <w:rsid w:val="006C312E"/>
    <w:rsid w:val="006C330D"/>
    <w:rsid w:val="006C47F0"/>
    <w:rsid w:val="006C679A"/>
    <w:rsid w:val="006C67EC"/>
    <w:rsid w:val="006C7FD7"/>
    <w:rsid w:val="006D0B02"/>
    <w:rsid w:val="006D0D6F"/>
    <w:rsid w:val="006D0E83"/>
    <w:rsid w:val="006D1196"/>
    <w:rsid w:val="006D1826"/>
    <w:rsid w:val="006D1BA0"/>
    <w:rsid w:val="006D22AE"/>
    <w:rsid w:val="006D22CA"/>
    <w:rsid w:val="006D2DF7"/>
    <w:rsid w:val="006D32C0"/>
    <w:rsid w:val="006D3EA9"/>
    <w:rsid w:val="006D3EDB"/>
    <w:rsid w:val="006D42EB"/>
    <w:rsid w:val="006D440D"/>
    <w:rsid w:val="006D4448"/>
    <w:rsid w:val="006D4E1D"/>
    <w:rsid w:val="006D5516"/>
    <w:rsid w:val="006D6150"/>
    <w:rsid w:val="006D619D"/>
    <w:rsid w:val="006D682E"/>
    <w:rsid w:val="006D684E"/>
    <w:rsid w:val="006D7219"/>
    <w:rsid w:val="006E15CD"/>
    <w:rsid w:val="006E1E8F"/>
    <w:rsid w:val="006E21FB"/>
    <w:rsid w:val="006E35A0"/>
    <w:rsid w:val="006E39B8"/>
    <w:rsid w:val="006E3CEE"/>
    <w:rsid w:val="006E49D7"/>
    <w:rsid w:val="006E50E4"/>
    <w:rsid w:val="006E51B0"/>
    <w:rsid w:val="006E5904"/>
    <w:rsid w:val="006E5968"/>
    <w:rsid w:val="006E5CC5"/>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9E2"/>
    <w:rsid w:val="00702A06"/>
    <w:rsid w:val="007032AC"/>
    <w:rsid w:val="007035C9"/>
    <w:rsid w:val="00703BF6"/>
    <w:rsid w:val="007043C0"/>
    <w:rsid w:val="00704898"/>
    <w:rsid w:val="00705492"/>
    <w:rsid w:val="00705706"/>
    <w:rsid w:val="00705896"/>
    <w:rsid w:val="00705B55"/>
    <w:rsid w:val="007066AC"/>
    <w:rsid w:val="007072C5"/>
    <w:rsid w:val="0070731F"/>
    <w:rsid w:val="007075E5"/>
    <w:rsid w:val="00707B86"/>
    <w:rsid w:val="00710C1B"/>
    <w:rsid w:val="00712311"/>
    <w:rsid w:val="0071252A"/>
    <w:rsid w:val="00712DB8"/>
    <w:rsid w:val="007131F4"/>
    <w:rsid w:val="00713746"/>
    <w:rsid w:val="00713A8E"/>
    <w:rsid w:val="0071687B"/>
    <w:rsid w:val="0071689A"/>
    <w:rsid w:val="00716D69"/>
    <w:rsid w:val="00716F47"/>
    <w:rsid w:val="007204FD"/>
    <w:rsid w:val="00720542"/>
    <w:rsid w:val="00720A81"/>
    <w:rsid w:val="007210AC"/>
    <w:rsid w:val="00721677"/>
    <w:rsid w:val="007219ED"/>
    <w:rsid w:val="00721A7B"/>
    <w:rsid w:val="00721CBC"/>
    <w:rsid w:val="00722665"/>
    <w:rsid w:val="00722D91"/>
    <w:rsid w:val="00723462"/>
    <w:rsid w:val="00723DF8"/>
    <w:rsid w:val="00723E02"/>
    <w:rsid w:val="007248D6"/>
    <w:rsid w:val="007248F1"/>
    <w:rsid w:val="00724BD7"/>
    <w:rsid w:val="007251AB"/>
    <w:rsid w:val="007257FF"/>
    <w:rsid w:val="0072587C"/>
    <w:rsid w:val="00725C67"/>
    <w:rsid w:val="00725ED3"/>
    <w:rsid w:val="00731129"/>
    <w:rsid w:val="00731B85"/>
    <w:rsid w:val="00731BD1"/>
    <w:rsid w:val="00731D26"/>
    <w:rsid w:val="00731F31"/>
    <w:rsid w:val="00732686"/>
    <w:rsid w:val="00732871"/>
    <w:rsid w:val="00733993"/>
    <w:rsid w:val="00735365"/>
    <w:rsid w:val="00736959"/>
    <w:rsid w:val="00736A43"/>
    <w:rsid w:val="00737986"/>
    <w:rsid w:val="00737B2F"/>
    <w:rsid w:val="00737D8E"/>
    <w:rsid w:val="00740919"/>
    <w:rsid w:val="00740EF5"/>
    <w:rsid w:val="007412A7"/>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6F"/>
    <w:rsid w:val="00750AED"/>
    <w:rsid w:val="00750C6C"/>
    <w:rsid w:val="00750E05"/>
    <w:rsid w:val="00750FFF"/>
    <w:rsid w:val="00751116"/>
    <w:rsid w:val="00751C28"/>
    <w:rsid w:val="007525C0"/>
    <w:rsid w:val="0075266D"/>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538E"/>
    <w:rsid w:val="007656DE"/>
    <w:rsid w:val="00766702"/>
    <w:rsid w:val="0076724B"/>
    <w:rsid w:val="0076747F"/>
    <w:rsid w:val="0076763C"/>
    <w:rsid w:val="00767AD3"/>
    <w:rsid w:val="00767B04"/>
    <w:rsid w:val="007706D9"/>
    <w:rsid w:val="00770B03"/>
    <w:rsid w:val="00770F5F"/>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77C"/>
    <w:rsid w:val="00775FAF"/>
    <w:rsid w:val="0077650F"/>
    <w:rsid w:val="00776E6C"/>
    <w:rsid w:val="00777EAE"/>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11D"/>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4F1C"/>
    <w:rsid w:val="0079574B"/>
    <w:rsid w:val="00795CAB"/>
    <w:rsid w:val="00795DC8"/>
    <w:rsid w:val="00796008"/>
    <w:rsid w:val="00796076"/>
    <w:rsid w:val="00796161"/>
    <w:rsid w:val="007961A6"/>
    <w:rsid w:val="007965E0"/>
    <w:rsid w:val="007966BA"/>
    <w:rsid w:val="007968A3"/>
    <w:rsid w:val="00796A5F"/>
    <w:rsid w:val="00796D4A"/>
    <w:rsid w:val="00797722"/>
    <w:rsid w:val="007A068C"/>
    <w:rsid w:val="007A08E5"/>
    <w:rsid w:val="007A0FC0"/>
    <w:rsid w:val="007A12AE"/>
    <w:rsid w:val="007A16FB"/>
    <w:rsid w:val="007A2020"/>
    <w:rsid w:val="007A2E03"/>
    <w:rsid w:val="007A2F9A"/>
    <w:rsid w:val="007A2FC9"/>
    <w:rsid w:val="007A3487"/>
    <w:rsid w:val="007A34A6"/>
    <w:rsid w:val="007A3EE6"/>
    <w:rsid w:val="007A40C1"/>
    <w:rsid w:val="007A4821"/>
    <w:rsid w:val="007A4BB9"/>
    <w:rsid w:val="007A5778"/>
    <w:rsid w:val="007A5F50"/>
    <w:rsid w:val="007A6841"/>
    <w:rsid w:val="007A6C46"/>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B73B0"/>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85E"/>
    <w:rsid w:val="007C5F44"/>
    <w:rsid w:val="007C6A92"/>
    <w:rsid w:val="007C6CF3"/>
    <w:rsid w:val="007C6F4D"/>
    <w:rsid w:val="007D02FE"/>
    <w:rsid w:val="007D0452"/>
    <w:rsid w:val="007D0927"/>
    <w:rsid w:val="007D0C96"/>
    <w:rsid w:val="007D1213"/>
    <w:rsid w:val="007D12B1"/>
    <w:rsid w:val="007D13EE"/>
    <w:rsid w:val="007D1675"/>
    <w:rsid w:val="007D1692"/>
    <w:rsid w:val="007D27B8"/>
    <w:rsid w:val="007D2B56"/>
    <w:rsid w:val="007D2D1D"/>
    <w:rsid w:val="007D2E33"/>
    <w:rsid w:val="007D3E45"/>
    <w:rsid w:val="007D4017"/>
    <w:rsid w:val="007D4470"/>
    <w:rsid w:val="007D4E09"/>
    <w:rsid w:val="007D52DB"/>
    <w:rsid w:val="007D57BA"/>
    <w:rsid w:val="007D61DE"/>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D9"/>
    <w:rsid w:val="007E35BC"/>
    <w:rsid w:val="007E3AEE"/>
    <w:rsid w:val="007E4355"/>
    <w:rsid w:val="007E439C"/>
    <w:rsid w:val="007E46FE"/>
    <w:rsid w:val="007E4B42"/>
    <w:rsid w:val="007E5801"/>
    <w:rsid w:val="007E632F"/>
    <w:rsid w:val="007E6636"/>
    <w:rsid w:val="007E6804"/>
    <w:rsid w:val="007E6E01"/>
    <w:rsid w:val="007E73FD"/>
    <w:rsid w:val="007E7A22"/>
    <w:rsid w:val="007F12DE"/>
    <w:rsid w:val="007F1314"/>
    <w:rsid w:val="007F1C07"/>
    <w:rsid w:val="007F281F"/>
    <w:rsid w:val="007F3AF6"/>
    <w:rsid w:val="007F420E"/>
    <w:rsid w:val="007F44EE"/>
    <w:rsid w:val="007F495A"/>
    <w:rsid w:val="007F503F"/>
    <w:rsid w:val="007F5A5F"/>
    <w:rsid w:val="007F6722"/>
    <w:rsid w:val="007F78FA"/>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97"/>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27DB3"/>
    <w:rsid w:val="00830036"/>
    <w:rsid w:val="00830445"/>
    <w:rsid w:val="00830AD3"/>
    <w:rsid w:val="00830D4D"/>
    <w:rsid w:val="008311FF"/>
    <w:rsid w:val="00831C52"/>
    <w:rsid w:val="00831DC3"/>
    <w:rsid w:val="00832685"/>
    <w:rsid w:val="008326D8"/>
    <w:rsid w:val="0083296C"/>
    <w:rsid w:val="008336B3"/>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FE0"/>
    <w:rsid w:val="0084142E"/>
    <w:rsid w:val="00841A2B"/>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167"/>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846"/>
    <w:rsid w:val="00872A26"/>
    <w:rsid w:val="008730A8"/>
    <w:rsid w:val="00873162"/>
    <w:rsid w:val="0087341E"/>
    <w:rsid w:val="0087360C"/>
    <w:rsid w:val="00873A3C"/>
    <w:rsid w:val="00873D42"/>
    <w:rsid w:val="00873FE9"/>
    <w:rsid w:val="008743F2"/>
    <w:rsid w:val="00874EE2"/>
    <w:rsid w:val="00875190"/>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236"/>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EAA"/>
    <w:rsid w:val="008C5F2A"/>
    <w:rsid w:val="008C5FC1"/>
    <w:rsid w:val="008C6800"/>
    <w:rsid w:val="008C6886"/>
    <w:rsid w:val="008C6A78"/>
    <w:rsid w:val="008C6C54"/>
    <w:rsid w:val="008C750C"/>
    <w:rsid w:val="008D0121"/>
    <w:rsid w:val="008D0410"/>
    <w:rsid w:val="008D0995"/>
    <w:rsid w:val="008D0A48"/>
    <w:rsid w:val="008D0BCF"/>
    <w:rsid w:val="008D0FB6"/>
    <w:rsid w:val="008D24C2"/>
    <w:rsid w:val="008D262F"/>
    <w:rsid w:val="008D294A"/>
    <w:rsid w:val="008D2B99"/>
    <w:rsid w:val="008D352C"/>
    <w:rsid w:val="008D3FD5"/>
    <w:rsid w:val="008D4137"/>
    <w:rsid w:val="008D4370"/>
    <w:rsid w:val="008D493D"/>
    <w:rsid w:val="008D4DA2"/>
    <w:rsid w:val="008D5016"/>
    <w:rsid w:val="008D5489"/>
    <w:rsid w:val="008D5704"/>
    <w:rsid w:val="008D5808"/>
    <w:rsid w:val="008D67EF"/>
    <w:rsid w:val="008D68DB"/>
    <w:rsid w:val="008D6A46"/>
    <w:rsid w:val="008D77B2"/>
    <w:rsid w:val="008D7CAC"/>
    <w:rsid w:val="008D7FF8"/>
    <w:rsid w:val="008E004A"/>
    <w:rsid w:val="008E00F2"/>
    <w:rsid w:val="008E02EE"/>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3FF"/>
    <w:rsid w:val="0090750F"/>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0EB"/>
    <w:rsid w:val="00916A53"/>
    <w:rsid w:val="00916E77"/>
    <w:rsid w:val="009170A1"/>
    <w:rsid w:val="00917234"/>
    <w:rsid w:val="00917FAA"/>
    <w:rsid w:val="00920009"/>
    <w:rsid w:val="0092041F"/>
    <w:rsid w:val="009215EA"/>
    <w:rsid w:val="00921FF3"/>
    <w:rsid w:val="009229DF"/>
    <w:rsid w:val="00922D5B"/>
    <w:rsid w:val="009230C2"/>
    <w:rsid w:val="0092347B"/>
    <w:rsid w:val="00923711"/>
    <w:rsid w:val="00924434"/>
    <w:rsid w:val="00926470"/>
    <w:rsid w:val="00926875"/>
    <w:rsid w:val="0092717E"/>
    <w:rsid w:val="00927888"/>
    <w:rsid w:val="00930D97"/>
    <w:rsid w:val="009317DF"/>
    <w:rsid w:val="00931A1F"/>
    <w:rsid w:val="00932115"/>
    <w:rsid w:val="009321EA"/>
    <w:rsid w:val="00932407"/>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76D"/>
    <w:rsid w:val="009418AC"/>
    <w:rsid w:val="00941924"/>
    <w:rsid w:val="00941E17"/>
    <w:rsid w:val="009424EE"/>
    <w:rsid w:val="00942958"/>
    <w:rsid w:val="00943688"/>
    <w:rsid w:val="00943884"/>
    <w:rsid w:val="00943D49"/>
    <w:rsid w:val="009440A2"/>
    <w:rsid w:val="00944C2A"/>
    <w:rsid w:val="0094515C"/>
    <w:rsid w:val="009455D4"/>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2D7"/>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6DB4"/>
    <w:rsid w:val="009771B9"/>
    <w:rsid w:val="009775DB"/>
    <w:rsid w:val="00981214"/>
    <w:rsid w:val="009813C4"/>
    <w:rsid w:val="00981540"/>
    <w:rsid w:val="0098227A"/>
    <w:rsid w:val="0098244A"/>
    <w:rsid w:val="00983A27"/>
    <w:rsid w:val="00983AF5"/>
    <w:rsid w:val="00984456"/>
    <w:rsid w:val="00984BDB"/>
    <w:rsid w:val="0098519A"/>
    <w:rsid w:val="00985291"/>
    <w:rsid w:val="009865B0"/>
    <w:rsid w:val="009873F3"/>
    <w:rsid w:val="009874C7"/>
    <w:rsid w:val="00987504"/>
    <w:rsid w:val="00987E76"/>
    <w:rsid w:val="00990375"/>
    <w:rsid w:val="0099052C"/>
    <w:rsid w:val="00990559"/>
    <w:rsid w:val="00990561"/>
    <w:rsid w:val="00990C42"/>
    <w:rsid w:val="009911A0"/>
    <w:rsid w:val="00991245"/>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480"/>
    <w:rsid w:val="009B3CA3"/>
    <w:rsid w:val="009B4C58"/>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AE5"/>
    <w:rsid w:val="009D340F"/>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7B3"/>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17F44"/>
    <w:rsid w:val="00A20240"/>
    <w:rsid w:val="00A205BF"/>
    <w:rsid w:val="00A2065C"/>
    <w:rsid w:val="00A20B69"/>
    <w:rsid w:val="00A21022"/>
    <w:rsid w:val="00A21250"/>
    <w:rsid w:val="00A21A5B"/>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6D0D"/>
    <w:rsid w:val="00A27FAF"/>
    <w:rsid w:val="00A3062D"/>
    <w:rsid w:val="00A3083E"/>
    <w:rsid w:val="00A30B3F"/>
    <w:rsid w:val="00A30BE3"/>
    <w:rsid w:val="00A31442"/>
    <w:rsid w:val="00A31673"/>
    <w:rsid w:val="00A31DCA"/>
    <w:rsid w:val="00A31F51"/>
    <w:rsid w:val="00A32BBE"/>
    <w:rsid w:val="00A32D42"/>
    <w:rsid w:val="00A33444"/>
    <w:rsid w:val="00A33C8B"/>
    <w:rsid w:val="00A34587"/>
    <w:rsid w:val="00A3469E"/>
    <w:rsid w:val="00A34DFE"/>
    <w:rsid w:val="00A34F76"/>
    <w:rsid w:val="00A35FB1"/>
    <w:rsid w:val="00A36591"/>
    <w:rsid w:val="00A36BB9"/>
    <w:rsid w:val="00A36F0F"/>
    <w:rsid w:val="00A37070"/>
    <w:rsid w:val="00A37BFD"/>
    <w:rsid w:val="00A4028C"/>
    <w:rsid w:val="00A40446"/>
    <w:rsid w:val="00A4067E"/>
    <w:rsid w:val="00A412F1"/>
    <w:rsid w:val="00A4137D"/>
    <w:rsid w:val="00A41CBE"/>
    <w:rsid w:val="00A41F94"/>
    <w:rsid w:val="00A422E3"/>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C53"/>
    <w:rsid w:val="00A46D89"/>
    <w:rsid w:val="00A46F92"/>
    <w:rsid w:val="00A4729F"/>
    <w:rsid w:val="00A5050E"/>
    <w:rsid w:val="00A509B3"/>
    <w:rsid w:val="00A50C53"/>
    <w:rsid w:val="00A51C9D"/>
    <w:rsid w:val="00A51D7C"/>
    <w:rsid w:val="00A52061"/>
    <w:rsid w:val="00A522EF"/>
    <w:rsid w:val="00A524AC"/>
    <w:rsid w:val="00A52966"/>
    <w:rsid w:val="00A52DED"/>
    <w:rsid w:val="00A52E27"/>
    <w:rsid w:val="00A5306D"/>
    <w:rsid w:val="00A530B3"/>
    <w:rsid w:val="00A5455C"/>
    <w:rsid w:val="00A5482B"/>
    <w:rsid w:val="00A5512C"/>
    <w:rsid w:val="00A55E59"/>
    <w:rsid w:val="00A55FEE"/>
    <w:rsid w:val="00A56536"/>
    <w:rsid w:val="00A572D8"/>
    <w:rsid w:val="00A57483"/>
    <w:rsid w:val="00A6067F"/>
    <w:rsid w:val="00A60D0F"/>
    <w:rsid w:val="00A60D60"/>
    <w:rsid w:val="00A61538"/>
    <w:rsid w:val="00A61746"/>
    <w:rsid w:val="00A619F2"/>
    <w:rsid w:val="00A62933"/>
    <w:rsid w:val="00A63445"/>
    <w:rsid w:val="00A63D83"/>
    <w:rsid w:val="00A63EB8"/>
    <w:rsid w:val="00A64339"/>
    <w:rsid w:val="00A65307"/>
    <w:rsid w:val="00A65C38"/>
    <w:rsid w:val="00A65DB2"/>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594A"/>
    <w:rsid w:val="00A76200"/>
    <w:rsid w:val="00A766CB"/>
    <w:rsid w:val="00A76C15"/>
    <w:rsid w:val="00A779D8"/>
    <w:rsid w:val="00A8081F"/>
    <w:rsid w:val="00A8134C"/>
    <w:rsid w:val="00A81620"/>
    <w:rsid w:val="00A81DD5"/>
    <w:rsid w:val="00A8328A"/>
    <w:rsid w:val="00A835E3"/>
    <w:rsid w:val="00A86287"/>
    <w:rsid w:val="00A863CC"/>
    <w:rsid w:val="00A863E1"/>
    <w:rsid w:val="00A8671B"/>
    <w:rsid w:val="00A86F00"/>
    <w:rsid w:val="00A9038F"/>
    <w:rsid w:val="00A90E28"/>
    <w:rsid w:val="00A90FCD"/>
    <w:rsid w:val="00A915F5"/>
    <w:rsid w:val="00A9172D"/>
    <w:rsid w:val="00A921FF"/>
    <w:rsid w:val="00A93160"/>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37F"/>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E7D8E"/>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F"/>
    <w:rsid w:val="00AF6633"/>
    <w:rsid w:val="00AF7BE8"/>
    <w:rsid w:val="00B00003"/>
    <w:rsid w:val="00B009AD"/>
    <w:rsid w:val="00B00A0A"/>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389E"/>
    <w:rsid w:val="00B240E6"/>
    <w:rsid w:val="00B25447"/>
    <w:rsid w:val="00B2561E"/>
    <w:rsid w:val="00B2572B"/>
    <w:rsid w:val="00B25FC4"/>
    <w:rsid w:val="00B2681D"/>
    <w:rsid w:val="00B2752E"/>
    <w:rsid w:val="00B301FA"/>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0F8"/>
    <w:rsid w:val="00B425F0"/>
    <w:rsid w:val="00B42842"/>
    <w:rsid w:val="00B4364F"/>
    <w:rsid w:val="00B4374E"/>
    <w:rsid w:val="00B44979"/>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4B"/>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1FF8"/>
    <w:rsid w:val="00B73109"/>
    <w:rsid w:val="00B73A58"/>
    <w:rsid w:val="00B73AB8"/>
    <w:rsid w:val="00B73DE0"/>
    <w:rsid w:val="00B74013"/>
    <w:rsid w:val="00B744F6"/>
    <w:rsid w:val="00B74B63"/>
    <w:rsid w:val="00B74FE6"/>
    <w:rsid w:val="00B7559E"/>
    <w:rsid w:val="00B75687"/>
    <w:rsid w:val="00B77FA6"/>
    <w:rsid w:val="00B8038B"/>
    <w:rsid w:val="00B81218"/>
    <w:rsid w:val="00B81A8E"/>
    <w:rsid w:val="00B81AD3"/>
    <w:rsid w:val="00B83FD8"/>
    <w:rsid w:val="00B843BE"/>
    <w:rsid w:val="00B847B6"/>
    <w:rsid w:val="00B848EB"/>
    <w:rsid w:val="00B84983"/>
    <w:rsid w:val="00B853BF"/>
    <w:rsid w:val="00B8636F"/>
    <w:rsid w:val="00B86BCB"/>
    <w:rsid w:val="00B86C5F"/>
    <w:rsid w:val="00B878A8"/>
    <w:rsid w:val="00B90C52"/>
    <w:rsid w:val="00B9100A"/>
    <w:rsid w:val="00B910E7"/>
    <w:rsid w:val="00B925B0"/>
    <w:rsid w:val="00B92A57"/>
    <w:rsid w:val="00B92CA7"/>
    <w:rsid w:val="00B92CCA"/>
    <w:rsid w:val="00B932B8"/>
    <w:rsid w:val="00B935F4"/>
    <w:rsid w:val="00B93DA8"/>
    <w:rsid w:val="00B941D0"/>
    <w:rsid w:val="00B94D6E"/>
    <w:rsid w:val="00B95C59"/>
    <w:rsid w:val="00B95FE0"/>
    <w:rsid w:val="00B96317"/>
    <w:rsid w:val="00B96B73"/>
    <w:rsid w:val="00B975FA"/>
    <w:rsid w:val="00B9760D"/>
    <w:rsid w:val="00B9778A"/>
    <w:rsid w:val="00B9796D"/>
    <w:rsid w:val="00BA057E"/>
    <w:rsid w:val="00BA1336"/>
    <w:rsid w:val="00BA17C2"/>
    <w:rsid w:val="00BA2853"/>
    <w:rsid w:val="00BA3554"/>
    <w:rsid w:val="00BA4026"/>
    <w:rsid w:val="00BA5FDA"/>
    <w:rsid w:val="00BA632C"/>
    <w:rsid w:val="00BA6E63"/>
    <w:rsid w:val="00BA6FB2"/>
    <w:rsid w:val="00BA6FEB"/>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4D4"/>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590"/>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3EE1"/>
    <w:rsid w:val="00C14561"/>
    <w:rsid w:val="00C14A30"/>
    <w:rsid w:val="00C14F1A"/>
    <w:rsid w:val="00C156C3"/>
    <w:rsid w:val="00C15BC3"/>
    <w:rsid w:val="00C15C0B"/>
    <w:rsid w:val="00C16602"/>
    <w:rsid w:val="00C16D42"/>
    <w:rsid w:val="00C16F3F"/>
    <w:rsid w:val="00C17414"/>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A88"/>
    <w:rsid w:val="00C27BA4"/>
    <w:rsid w:val="00C3050C"/>
    <w:rsid w:val="00C3071E"/>
    <w:rsid w:val="00C30BFB"/>
    <w:rsid w:val="00C30E3A"/>
    <w:rsid w:val="00C3130B"/>
    <w:rsid w:val="00C31373"/>
    <w:rsid w:val="00C31861"/>
    <w:rsid w:val="00C3187E"/>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25F"/>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4FE3"/>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3CF"/>
    <w:rsid w:val="00C83AD1"/>
    <w:rsid w:val="00C83D8F"/>
    <w:rsid w:val="00C84419"/>
    <w:rsid w:val="00C85FFA"/>
    <w:rsid w:val="00C861E9"/>
    <w:rsid w:val="00C864DC"/>
    <w:rsid w:val="00C86AB3"/>
    <w:rsid w:val="00C8738E"/>
    <w:rsid w:val="00C87425"/>
    <w:rsid w:val="00C87808"/>
    <w:rsid w:val="00C90796"/>
    <w:rsid w:val="00C90881"/>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7DD"/>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25E"/>
    <w:rsid w:val="00CF34D0"/>
    <w:rsid w:val="00CF34DE"/>
    <w:rsid w:val="00CF3B1A"/>
    <w:rsid w:val="00CF4B1A"/>
    <w:rsid w:val="00CF5D6D"/>
    <w:rsid w:val="00CF6F1A"/>
    <w:rsid w:val="00CF7A4E"/>
    <w:rsid w:val="00D00401"/>
    <w:rsid w:val="00D00477"/>
    <w:rsid w:val="00D0068C"/>
    <w:rsid w:val="00D008B5"/>
    <w:rsid w:val="00D00A61"/>
    <w:rsid w:val="00D00BED"/>
    <w:rsid w:val="00D00BFF"/>
    <w:rsid w:val="00D00DA3"/>
    <w:rsid w:val="00D013A6"/>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364"/>
    <w:rsid w:val="00D05A4D"/>
    <w:rsid w:val="00D0677B"/>
    <w:rsid w:val="00D06AAC"/>
    <w:rsid w:val="00D07367"/>
    <w:rsid w:val="00D07F62"/>
    <w:rsid w:val="00D10298"/>
    <w:rsid w:val="00D104E6"/>
    <w:rsid w:val="00D10D06"/>
    <w:rsid w:val="00D11611"/>
    <w:rsid w:val="00D11703"/>
    <w:rsid w:val="00D12548"/>
    <w:rsid w:val="00D132BC"/>
    <w:rsid w:val="00D13662"/>
    <w:rsid w:val="00D13E20"/>
    <w:rsid w:val="00D14FAA"/>
    <w:rsid w:val="00D150B0"/>
    <w:rsid w:val="00D1510E"/>
    <w:rsid w:val="00D15272"/>
    <w:rsid w:val="00D161B8"/>
    <w:rsid w:val="00D17258"/>
    <w:rsid w:val="00D17EF9"/>
    <w:rsid w:val="00D21019"/>
    <w:rsid w:val="00D21796"/>
    <w:rsid w:val="00D219A5"/>
    <w:rsid w:val="00D21AD1"/>
    <w:rsid w:val="00D21E30"/>
    <w:rsid w:val="00D22464"/>
    <w:rsid w:val="00D22A20"/>
    <w:rsid w:val="00D22B3B"/>
    <w:rsid w:val="00D22CBB"/>
    <w:rsid w:val="00D23C17"/>
    <w:rsid w:val="00D23E36"/>
    <w:rsid w:val="00D24392"/>
    <w:rsid w:val="00D248FC"/>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759"/>
    <w:rsid w:val="00D3175D"/>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87F"/>
    <w:rsid w:val="00D449BA"/>
    <w:rsid w:val="00D4557B"/>
    <w:rsid w:val="00D463EA"/>
    <w:rsid w:val="00D46D5B"/>
    <w:rsid w:val="00D47316"/>
    <w:rsid w:val="00D47541"/>
    <w:rsid w:val="00D47545"/>
    <w:rsid w:val="00D4795D"/>
    <w:rsid w:val="00D47A5B"/>
    <w:rsid w:val="00D47A9C"/>
    <w:rsid w:val="00D50AED"/>
    <w:rsid w:val="00D50B56"/>
    <w:rsid w:val="00D50D36"/>
    <w:rsid w:val="00D50F11"/>
    <w:rsid w:val="00D51669"/>
    <w:rsid w:val="00D516B6"/>
    <w:rsid w:val="00D516BE"/>
    <w:rsid w:val="00D523EF"/>
    <w:rsid w:val="00D52566"/>
    <w:rsid w:val="00D52CC7"/>
    <w:rsid w:val="00D52D0B"/>
    <w:rsid w:val="00D52D82"/>
    <w:rsid w:val="00D53408"/>
    <w:rsid w:val="00D53FEB"/>
    <w:rsid w:val="00D54377"/>
    <w:rsid w:val="00D5440E"/>
    <w:rsid w:val="00D5443D"/>
    <w:rsid w:val="00D54E6F"/>
    <w:rsid w:val="00D5541F"/>
    <w:rsid w:val="00D561A0"/>
    <w:rsid w:val="00D5674E"/>
    <w:rsid w:val="00D56D2A"/>
    <w:rsid w:val="00D57126"/>
    <w:rsid w:val="00D57531"/>
    <w:rsid w:val="00D60E8B"/>
    <w:rsid w:val="00D612BC"/>
    <w:rsid w:val="00D61D57"/>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4EF9"/>
    <w:rsid w:val="00D7504A"/>
    <w:rsid w:val="00D758CA"/>
    <w:rsid w:val="00D75F27"/>
    <w:rsid w:val="00D76453"/>
    <w:rsid w:val="00D76BBA"/>
    <w:rsid w:val="00D770E9"/>
    <w:rsid w:val="00D77ADB"/>
    <w:rsid w:val="00D77EF7"/>
    <w:rsid w:val="00D80916"/>
    <w:rsid w:val="00D80FD6"/>
    <w:rsid w:val="00D815D1"/>
    <w:rsid w:val="00D81622"/>
    <w:rsid w:val="00D81660"/>
    <w:rsid w:val="00D81962"/>
    <w:rsid w:val="00D820D2"/>
    <w:rsid w:val="00D8293C"/>
    <w:rsid w:val="00D82DAD"/>
    <w:rsid w:val="00D82E27"/>
    <w:rsid w:val="00D83043"/>
    <w:rsid w:val="00D8313C"/>
    <w:rsid w:val="00D835F1"/>
    <w:rsid w:val="00D837E5"/>
    <w:rsid w:val="00D83BA9"/>
    <w:rsid w:val="00D847AB"/>
    <w:rsid w:val="00D84988"/>
    <w:rsid w:val="00D85B6C"/>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282A"/>
    <w:rsid w:val="00DA2C17"/>
    <w:rsid w:val="00DA3EA6"/>
    <w:rsid w:val="00DA3F9C"/>
    <w:rsid w:val="00DA41B1"/>
    <w:rsid w:val="00DA4643"/>
    <w:rsid w:val="00DA5D3D"/>
    <w:rsid w:val="00DA5E55"/>
    <w:rsid w:val="00DA687B"/>
    <w:rsid w:val="00DA6C97"/>
    <w:rsid w:val="00DA7E1F"/>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097"/>
    <w:rsid w:val="00DB7289"/>
    <w:rsid w:val="00DC0D74"/>
    <w:rsid w:val="00DC14CE"/>
    <w:rsid w:val="00DC1B3F"/>
    <w:rsid w:val="00DC30CC"/>
    <w:rsid w:val="00DC375D"/>
    <w:rsid w:val="00DC3C2E"/>
    <w:rsid w:val="00DC49CB"/>
    <w:rsid w:val="00DC5294"/>
    <w:rsid w:val="00DC5332"/>
    <w:rsid w:val="00DC558A"/>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4F9D"/>
    <w:rsid w:val="00DF5182"/>
    <w:rsid w:val="00DF6C95"/>
    <w:rsid w:val="00DF749E"/>
    <w:rsid w:val="00E00AD1"/>
    <w:rsid w:val="00E00DFE"/>
    <w:rsid w:val="00E012C2"/>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CD8"/>
    <w:rsid w:val="00E141C7"/>
    <w:rsid w:val="00E14672"/>
    <w:rsid w:val="00E153F0"/>
    <w:rsid w:val="00E161F1"/>
    <w:rsid w:val="00E17450"/>
    <w:rsid w:val="00E17B7F"/>
    <w:rsid w:val="00E20011"/>
    <w:rsid w:val="00E207EB"/>
    <w:rsid w:val="00E20B3E"/>
    <w:rsid w:val="00E20E95"/>
    <w:rsid w:val="00E21547"/>
    <w:rsid w:val="00E2217F"/>
    <w:rsid w:val="00E222A7"/>
    <w:rsid w:val="00E22C71"/>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30B36"/>
    <w:rsid w:val="00E30CCA"/>
    <w:rsid w:val="00E30E0E"/>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95E"/>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5C96"/>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34D"/>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1E56"/>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2352"/>
    <w:rsid w:val="00ED2462"/>
    <w:rsid w:val="00ED26F5"/>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473"/>
    <w:rsid w:val="00EE4047"/>
    <w:rsid w:val="00EE55F5"/>
    <w:rsid w:val="00EE5855"/>
    <w:rsid w:val="00EE5A09"/>
    <w:rsid w:val="00EE6232"/>
    <w:rsid w:val="00EE62ED"/>
    <w:rsid w:val="00EE63B4"/>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2BC0"/>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61E"/>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C3E"/>
    <w:rsid w:val="00F30F58"/>
    <w:rsid w:val="00F32128"/>
    <w:rsid w:val="00F325A7"/>
    <w:rsid w:val="00F329B2"/>
    <w:rsid w:val="00F331AD"/>
    <w:rsid w:val="00F332DF"/>
    <w:rsid w:val="00F333A9"/>
    <w:rsid w:val="00F33976"/>
    <w:rsid w:val="00F339E3"/>
    <w:rsid w:val="00F34417"/>
    <w:rsid w:val="00F351E1"/>
    <w:rsid w:val="00F35BE5"/>
    <w:rsid w:val="00F35CFA"/>
    <w:rsid w:val="00F36AD3"/>
    <w:rsid w:val="00F36E1F"/>
    <w:rsid w:val="00F37254"/>
    <w:rsid w:val="00F377C0"/>
    <w:rsid w:val="00F37C10"/>
    <w:rsid w:val="00F37F2C"/>
    <w:rsid w:val="00F40235"/>
    <w:rsid w:val="00F403A5"/>
    <w:rsid w:val="00F406AC"/>
    <w:rsid w:val="00F40CCC"/>
    <w:rsid w:val="00F40D4D"/>
    <w:rsid w:val="00F41347"/>
    <w:rsid w:val="00F4140F"/>
    <w:rsid w:val="00F41477"/>
    <w:rsid w:val="00F41D1E"/>
    <w:rsid w:val="00F4264D"/>
    <w:rsid w:val="00F42A40"/>
    <w:rsid w:val="00F4345D"/>
    <w:rsid w:val="00F4348E"/>
    <w:rsid w:val="00F4395E"/>
    <w:rsid w:val="00F43974"/>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6FBD"/>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516"/>
    <w:rsid w:val="00F65659"/>
    <w:rsid w:val="00F658E7"/>
    <w:rsid w:val="00F667B5"/>
    <w:rsid w:val="00F6697F"/>
    <w:rsid w:val="00F676CB"/>
    <w:rsid w:val="00F67862"/>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A16"/>
    <w:rsid w:val="00F855BB"/>
    <w:rsid w:val="00F85DFC"/>
    <w:rsid w:val="00F85F62"/>
    <w:rsid w:val="00F86162"/>
    <w:rsid w:val="00F86ED5"/>
    <w:rsid w:val="00F871C2"/>
    <w:rsid w:val="00F87FD4"/>
    <w:rsid w:val="00F914CF"/>
    <w:rsid w:val="00F916BE"/>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455"/>
    <w:rsid w:val="00FA185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4B8"/>
    <w:rsid w:val="00FC4515"/>
    <w:rsid w:val="00FC4B16"/>
    <w:rsid w:val="00FC4BD4"/>
    <w:rsid w:val="00FC6150"/>
    <w:rsid w:val="00FC649E"/>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64DD"/>
    <w:rsid w:val="00FD7291"/>
    <w:rsid w:val="00FD7772"/>
    <w:rsid w:val="00FD7CBB"/>
    <w:rsid w:val="00FD7E16"/>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4B5"/>
    <w:rsid w:val="00FF0766"/>
    <w:rsid w:val="00FF0775"/>
    <w:rsid w:val="00FF0FE2"/>
    <w:rsid w:val="00FF1D27"/>
    <w:rsid w:val="00FF1DD5"/>
    <w:rsid w:val="00FF2714"/>
    <w:rsid w:val="00FF285B"/>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FB7ED"/>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character" w:customStyle="1" w:styleId="anegp0gi0b9av8jahpyh">
    <w:name w:val="anegp0gi0b9av8jahpyh"/>
    <w:basedOn w:val="DefaultParagraphFont"/>
    <w:rsid w:val="00D248FC"/>
  </w:style>
  <w:style w:type="character" w:customStyle="1" w:styleId="UnresolvedMention1">
    <w:name w:val="Unresolved Mention1"/>
    <w:uiPriority w:val="99"/>
    <w:semiHidden/>
    <w:unhideWhenUsed/>
    <w:rsid w:val="007A5778"/>
    <w:rPr>
      <w:color w:val="605E5C"/>
      <w:shd w:val="clear" w:color="auto" w:fill="E1DFDD"/>
    </w:rPr>
  </w:style>
  <w:style w:type="paragraph" w:styleId="NoSpacing">
    <w:name w:val="No Spacing"/>
    <w:uiPriority w:val="1"/>
    <w:qFormat/>
    <w:rsid w:val="007A5778"/>
    <w:rPr>
      <w:rFonts w:asciiTheme="minorHAnsi" w:eastAsiaTheme="minorHAnsi" w:hAnsiTheme="minorHAnsi" w:cstheme="minorBidi"/>
      <w:sz w:val="22"/>
      <w:szCs w:val="22"/>
      <w:lang w:val="en-US" w:eastAsia="en-US" w:bidi="ar-SA"/>
    </w:rPr>
  </w:style>
  <w:style w:type="paragraph" w:customStyle="1" w:styleId="AutoCorrect">
    <w:name w:val="AutoCorrect"/>
    <w:uiPriority w:val="99"/>
    <w:qFormat/>
    <w:rsid w:val="007A5778"/>
    <w:rPr>
      <w:sz w:val="24"/>
      <w:szCs w:val="24"/>
      <w:lang w:val="en-US" w:eastAsia="en-US" w:bidi="ar-SA"/>
    </w:rPr>
  </w:style>
  <w:style w:type="paragraph" w:customStyle="1" w:styleId="msonormal0">
    <w:name w:val="msonormal"/>
    <w:basedOn w:val="Normal"/>
    <w:rsid w:val="007A5778"/>
    <w:pPr>
      <w:spacing w:before="100" w:beforeAutospacing="1" w:after="100" w:afterAutospacing="1"/>
    </w:pPr>
    <w:rPr>
      <w:lang w:val="en-US" w:eastAsia="en-US" w:bidi="ar-SA"/>
    </w:rPr>
  </w:style>
  <w:style w:type="paragraph" w:customStyle="1" w:styleId="font0">
    <w:name w:val="font0"/>
    <w:basedOn w:val="Normal"/>
    <w:rsid w:val="007A5778"/>
    <w:pPr>
      <w:spacing w:before="100" w:beforeAutospacing="1" w:after="100" w:afterAutospacing="1"/>
    </w:pPr>
    <w:rPr>
      <w:rFonts w:ascii="Arial" w:hAnsi="Arial" w:cs="Arial"/>
      <w:sz w:val="20"/>
      <w:szCs w:val="20"/>
      <w:lang w:val="en-US" w:eastAsia="en-US" w:bidi="ar-SA"/>
    </w:rPr>
  </w:style>
  <w:style w:type="paragraph" w:customStyle="1" w:styleId="xl76">
    <w:name w:val="xl76"/>
    <w:basedOn w:val="Normal"/>
    <w:rsid w:val="007A5778"/>
    <w:pPr>
      <w:spacing w:before="100" w:beforeAutospacing="1" w:after="100" w:afterAutospacing="1"/>
    </w:pPr>
    <w:rPr>
      <w:rFonts w:ascii="Arial Armenian" w:hAnsi="Arial Armenian"/>
      <w:lang w:val="en-US" w:eastAsia="en-US" w:bidi="ar-SA"/>
    </w:rPr>
  </w:style>
  <w:style w:type="paragraph" w:customStyle="1" w:styleId="xl77">
    <w:name w:val="xl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78">
    <w:name w:val="xl7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val="en-US" w:eastAsia="en-US" w:bidi="ar-SA"/>
    </w:rPr>
  </w:style>
  <w:style w:type="paragraph" w:customStyle="1" w:styleId="xl79">
    <w:name w:val="xl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0">
    <w:name w:val="xl8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1">
    <w:name w:val="xl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2">
    <w:name w:val="xl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3">
    <w:name w:val="xl83"/>
    <w:basedOn w:val="Normal"/>
    <w:rsid w:val="007A5778"/>
    <w:pPr>
      <w:shd w:val="clear" w:color="000000" w:fill="FFFFFF"/>
      <w:spacing w:before="100" w:beforeAutospacing="1" w:after="100" w:afterAutospacing="1"/>
    </w:pPr>
    <w:rPr>
      <w:rFonts w:ascii="Arial Armenian" w:hAnsi="Arial Armenian"/>
      <w:lang w:val="en-US" w:eastAsia="en-US" w:bidi="ar-SA"/>
    </w:rPr>
  </w:style>
  <w:style w:type="paragraph" w:customStyle="1" w:styleId="xl84">
    <w:name w:val="xl8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5">
    <w:name w:val="xl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6">
    <w:name w:val="xl8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7">
    <w:name w:val="xl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lang w:val="en-US" w:eastAsia="en-US" w:bidi="ar-SA"/>
    </w:rPr>
  </w:style>
  <w:style w:type="paragraph" w:customStyle="1" w:styleId="xl88">
    <w:name w:val="xl8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9">
    <w:name w:val="xl8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0">
    <w:name w:val="xl9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1">
    <w:name w:val="xl9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2">
    <w:name w:val="xl9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3">
    <w:name w:val="xl9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4">
    <w:name w:val="xl94"/>
    <w:basedOn w:val="Normal"/>
    <w:rsid w:val="007A5778"/>
    <w:pPr>
      <w:shd w:val="clear" w:color="000000" w:fill="FFFFFF"/>
      <w:spacing w:before="100" w:beforeAutospacing="1" w:after="100" w:afterAutospacing="1"/>
    </w:pPr>
    <w:rPr>
      <w:rFonts w:ascii="Arial LatArm" w:hAnsi="Arial LatArm"/>
      <w:lang w:val="en-US" w:eastAsia="en-US" w:bidi="ar-SA"/>
    </w:rPr>
  </w:style>
  <w:style w:type="paragraph" w:customStyle="1" w:styleId="xl95">
    <w:name w:val="xl9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6">
    <w:name w:val="xl9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7">
    <w:name w:val="xl9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8">
    <w:name w:val="xl9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9">
    <w:name w:val="xl9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0">
    <w:name w:val="xl10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01">
    <w:name w:val="xl101"/>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2">
    <w:name w:val="xl102"/>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3">
    <w:name w:val="xl103"/>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4">
    <w:name w:val="xl104"/>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5">
    <w:name w:val="xl105"/>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6">
    <w:name w:val="xl106"/>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lang w:val="en-US" w:eastAsia="en-US" w:bidi="ar-SA"/>
    </w:rPr>
  </w:style>
  <w:style w:type="paragraph" w:customStyle="1" w:styleId="xl107">
    <w:name w:val="xl107"/>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8">
    <w:name w:val="xl108"/>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09">
    <w:name w:val="xl109"/>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0">
    <w:name w:val="xl110"/>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1">
    <w:name w:val="xl111"/>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2">
    <w:name w:val="xl112"/>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3">
    <w:name w:val="xl113"/>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4">
    <w:name w:val="xl114"/>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lang w:val="en-US" w:eastAsia="en-US" w:bidi="ar-SA"/>
    </w:rPr>
  </w:style>
  <w:style w:type="paragraph" w:customStyle="1" w:styleId="xl115">
    <w:name w:val="xl115"/>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6">
    <w:name w:val="xl116"/>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lang w:val="en-US" w:eastAsia="en-US" w:bidi="ar-SA"/>
    </w:rPr>
  </w:style>
  <w:style w:type="paragraph" w:customStyle="1" w:styleId="xl117">
    <w:name w:val="xl1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8">
    <w:name w:val="xl1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9">
    <w:name w:val="xl11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0">
    <w:name w:val="xl12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1">
    <w:name w:val="xl12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2">
    <w:name w:val="xl12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3">
    <w:name w:val="xl1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4">
    <w:name w:val="xl12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5">
    <w:name w:val="xl1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6">
    <w:name w:val="xl1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7">
    <w:name w:val="xl1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8">
    <w:name w:val="xl1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9">
    <w:name w:val="xl12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0">
    <w:name w:val="xl130"/>
    <w:basedOn w:val="Normal"/>
    <w:rsid w:val="007A5778"/>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1">
    <w:name w:val="xl13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2">
    <w:name w:val="xl13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3">
    <w:name w:val="xl133"/>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4">
    <w:name w:val="xl134"/>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5">
    <w:name w:val="xl13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6">
    <w:name w:val="xl13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7">
    <w:name w:val="xl13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9">
    <w:name w:val="xl13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0">
    <w:name w:val="xl14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2">
    <w:name w:val="xl142"/>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3">
    <w:name w:val="xl14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44">
    <w:name w:val="xl14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6">
    <w:name w:val="xl146"/>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8">
    <w:name w:val="xl14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0">
    <w:name w:val="xl15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1">
    <w:name w:val="xl15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2">
    <w:name w:val="xl15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3">
    <w:name w:val="xl153"/>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4">
    <w:name w:val="xl154"/>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5">
    <w:name w:val="xl155"/>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6">
    <w:name w:val="xl15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7">
    <w:name w:val="xl157"/>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0">
    <w:name w:val="xl16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1">
    <w:name w:val="xl16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2">
    <w:name w:val="xl162"/>
    <w:basedOn w:val="Normal"/>
    <w:rsid w:val="007A5778"/>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3">
    <w:name w:val="xl163"/>
    <w:basedOn w:val="Normal"/>
    <w:rsid w:val="007A5778"/>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4">
    <w:name w:val="xl164"/>
    <w:basedOn w:val="Normal"/>
    <w:rsid w:val="007A5778"/>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5">
    <w:name w:val="xl165"/>
    <w:basedOn w:val="Normal"/>
    <w:rsid w:val="007A5778"/>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7A5778"/>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7">
    <w:name w:val="xl167"/>
    <w:basedOn w:val="Normal"/>
    <w:rsid w:val="007A5778"/>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lang w:val="en-US" w:eastAsia="en-US" w:bidi="ar-SA"/>
    </w:rPr>
  </w:style>
  <w:style w:type="table" w:styleId="ListTable5Dark-Accent2">
    <w:name w:val="List Table 5 Dark Accent 2"/>
    <w:basedOn w:val="TableNormal"/>
    <w:uiPriority w:val="50"/>
    <w:rsid w:val="007A5778"/>
    <w:rPr>
      <w:color w:val="FFFFFF" w:themeColor="background1"/>
      <w:lang w:val="en-US" w:eastAsia="en-US" w:bidi="ar-SA"/>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7A5778"/>
    <w:pPr>
      <w:spacing w:before="100" w:beforeAutospacing="1" w:after="100" w:afterAutospacing="1"/>
    </w:pPr>
    <w:rPr>
      <w:rFonts w:ascii="Arial" w:hAnsi="Arial" w:cs="Arial"/>
      <w:b/>
      <w:bCs/>
      <w:sz w:val="20"/>
      <w:szCs w:val="20"/>
      <w:lang w:val="en-US" w:eastAsia="en-US" w:bidi="ar-SA"/>
    </w:rPr>
  </w:style>
  <w:style w:type="paragraph" w:customStyle="1" w:styleId="font15">
    <w:name w:val="font15"/>
    <w:basedOn w:val="Normal"/>
    <w:rsid w:val="007A5778"/>
    <w:pPr>
      <w:spacing w:before="100" w:beforeAutospacing="1" w:after="100" w:afterAutospacing="1"/>
    </w:pPr>
    <w:rPr>
      <w:rFonts w:ascii="Arial" w:hAnsi="Arial" w:cs="Arial"/>
      <w:b/>
      <w:bCs/>
      <w:sz w:val="16"/>
      <w:szCs w:val="16"/>
      <w:lang w:val="en-US" w:eastAsia="en-US" w:bidi="ar-SA"/>
    </w:rPr>
  </w:style>
  <w:style w:type="paragraph" w:customStyle="1" w:styleId="font16">
    <w:name w:val="font16"/>
    <w:basedOn w:val="Normal"/>
    <w:rsid w:val="007A5778"/>
    <w:pPr>
      <w:spacing w:before="100" w:beforeAutospacing="1" w:after="100" w:afterAutospacing="1"/>
    </w:pPr>
    <w:rPr>
      <w:color w:val="000000"/>
      <w:sz w:val="16"/>
      <w:szCs w:val="16"/>
      <w:lang w:val="en-US" w:eastAsia="en-US" w:bidi="ar-SA"/>
    </w:rPr>
  </w:style>
  <w:style w:type="paragraph" w:customStyle="1" w:styleId="font17">
    <w:name w:val="font17"/>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font18">
    <w:name w:val="font18"/>
    <w:basedOn w:val="Normal"/>
    <w:rsid w:val="007A5778"/>
    <w:pPr>
      <w:spacing w:before="100" w:beforeAutospacing="1" w:after="100" w:afterAutospacing="1"/>
    </w:pPr>
    <w:rPr>
      <w:sz w:val="16"/>
      <w:szCs w:val="16"/>
      <w:lang w:val="en-US" w:eastAsia="en-US" w:bidi="ar-SA"/>
    </w:rPr>
  </w:style>
  <w:style w:type="paragraph" w:customStyle="1" w:styleId="font19">
    <w:name w:val="font19"/>
    <w:basedOn w:val="Normal"/>
    <w:rsid w:val="007A5778"/>
    <w:pPr>
      <w:spacing w:before="100" w:beforeAutospacing="1" w:after="100" w:afterAutospacing="1"/>
    </w:pPr>
    <w:rPr>
      <w:b/>
      <w:bCs/>
      <w:sz w:val="20"/>
      <w:szCs w:val="20"/>
      <w:lang w:val="en-US" w:eastAsia="en-US" w:bidi="ar-SA"/>
    </w:rPr>
  </w:style>
  <w:style w:type="paragraph" w:customStyle="1" w:styleId="font20">
    <w:name w:val="font20"/>
    <w:basedOn w:val="Normal"/>
    <w:rsid w:val="007A5778"/>
    <w:pPr>
      <w:spacing w:before="100" w:beforeAutospacing="1" w:after="100" w:afterAutospacing="1"/>
    </w:pPr>
    <w:rPr>
      <w:b/>
      <w:bCs/>
      <w:sz w:val="22"/>
      <w:szCs w:val="22"/>
      <w:lang w:val="en-US" w:eastAsia="en-US" w:bidi="ar-SA"/>
    </w:rPr>
  </w:style>
  <w:style w:type="paragraph" w:customStyle="1" w:styleId="xl170">
    <w:name w:val="xl17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1">
    <w:name w:val="xl17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lang w:val="en-US" w:eastAsia="en-US" w:bidi="ar-SA"/>
    </w:rPr>
  </w:style>
  <w:style w:type="paragraph" w:customStyle="1" w:styleId="xl172">
    <w:name w:val="xl17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3">
    <w:name w:val="xl173"/>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74">
    <w:name w:val="xl17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5">
    <w:name w:val="xl17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7">
    <w:name w:val="xl1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n-US" w:eastAsia="en-US" w:bidi="ar-SA"/>
    </w:rPr>
  </w:style>
  <w:style w:type="paragraph" w:customStyle="1" w:styleId="xl178">
    <w:name w:val="xl17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n-US" w:eastAsia="en-US" w:bidi="ar-SA"/>
    </w:rPr>
  </w:style>
  <w:style w:type="paragraph" w:customStyle="1" w:styleId="xl179">
    <w:name w:val="xl1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0">
    <w:name w:val="xl180"/>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1">
    <w:name w:val="xl1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2">
    <w:name w:val="xl1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3">
    <w:name w:val="xl18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4">
    <w:name w:val="xl184"/>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5">
    <w:name w:val="xl1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6">
    <w:name w:val="xl18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7">
    <w:name w:val="xl1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8">
    <w:name w:val="xl18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0">
    <w:name w:val="xl190"/>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1">
    <w:name w:val="xl191"/>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2">
    <w:name w:val="xl192"/>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93">
    <w:name w:val="xl193"/>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xl194">
    <w:name w:val="xl194"/>
    <w:basedOn w:val="Normal"/>
    <w:rsid w:val="007A5778"/>
    <w:pPr>
      <w:spacing w:before="100" w:beforeAutospacing="1" w:after="100" w:afterAutospacing="1"/>
    </w:pPr>
    <w:rPr>
      <w:rFonts w:ascii="Arial LatArm" w:hAnsi="Arial LatArm"/>
      <w:b/>
      <w:bCs/>
      <w:sz w:val="16"/>
      <w:szCs w:val="16"/>
      <w:lang w:val="en-US" w:eastAsia="en-US" w:bidi="ar-SA"/>
    </w:rPr>
  </w:style>
  <w:style w:type="paragraph" w:customStyle="1" w:styleId="xl195">
    <w:name w:val="xl19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6">
    <w:name w:val="xl19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lang w:val="en-US" w:eastAsia="en-US" w:bidi="ar-SA"/>
    </w:rPr>
  </w:style>
  <w:style w:type="paragraph" w:customStyle="1" w:styleId="xl197">
    <w:name w:val="xl19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8">
    <w:name w:val="xl198"/>
    <w:basedOn w:val="Normal"/>
    <w:rsid w:val="007A5778"/>
    <w:pPr>
      <w:spacing w:before="100" w:beforeAutospacing="1" w:after="100" w:afterAutospacing="1"/>
      <w:textAlignment w:val="center"/>
    </w:pPr>
    <w:rPr>
      <w:rFonts w:ascii="Arial LatArm" w:hAnsi="Arial LatArm"/>
      <w:b/>
      <w:bCs/>
      <w:lang w:val="en-US" w:eastAsia="en-US" w:bidi="ar-SA"/>
    </w:rPr>
  </w:style>
  <w:style w:type="paragraph" w:customStyle="1" w:styleId="xl199">
    <w:name w:val="xl199"/>
    <w:basedOn w:val="Normal"/>
    <w:rsid w:val="007A5778"/>
    <w:pPr>
      <w:spacing w:before="100" w:beforeAutospacing="1" w:after="100" w:afterAutospacing="1"/>
      <w:jc w:val="center"/>
      <w:textAlignment w:val="center"/>
    </w:pPr>
    <w:rPr>
      <w:rFonts w:ascii="Arial LatArm" w:hAnsi="Arial LatArm"/>
      <w:lang w:val="en-US" w:eastAsia="en-US" w:bidi="ar-SA"/>
    </w:rPr>
  </w:style>
  <w:style w:type="paragraph" w:customStyle="1" w:styleId="xl200">
    <w:name w:val="xl200"/>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1">
    <w:name w:val="xl201"/>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2">
    <w:name w:val="xl202"/>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3">
    <w:name w:val="xl203"/>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4">
    <w:name w:val="xl204"/>
    <w:basedOn w:val="Normal"/>
    <w:rsid w:val="007A5778"/>
    <w:pPr>
      <w:pBdr>
        <w:top w:val="single" w:sz="4" w:space="0" w:color="auto"/>
        <w:bottom w:val="single" w:sz="4" w:space="0" w:color="auto"/>
      </w:pBdr>
      <w:spacing w:before="100" w:beforeAutospacing="1" w:after="100" w:afterAutospacing="1"/>
      <w:jc w:val="center"/>
    </w:pPr>
    <w:rPr>
      <w:rFonts w:ascii="Arial LatArm" w:hAnsi="Arial LatArm"/>
      <w:lang w:val="en-US" w:eastAsia="en-US" w:bidi="ar-SA"/>
    </w:rPr>
  </w:style>
  <w:style w:type="paragraph" w:customStyle="1" w:styleId="xl205">
    <w:name w:val="xl20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6">
    <w:name w:val="xl20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7">
    <w:name w:val="xl20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8">
    <w:name w:val="xl208"/>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9">
    <w:name w:val="xl20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0">
    <w:name w:val="xl21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1">
    <w:name w:val="xl21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2">
    <w:name w:val="xl21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3">
    <w:name w:val="xl21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4">
    <w:name w:val="xl21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5">
    <w:name w:val="xl21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216">
    <w:name w:val="xl21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7">
    <w:name w:val="xl2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8">
    <w:name w:val="xl2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9">
    <w:name w:val="xl21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0">
    <w:name w:val="xl22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1">
    <w:name w:val="xl221"/>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2">
    <w:name w:val="xl22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3">
    <w:name w:val="xl2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4">
    <w:name w:val="xl22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5">
    <w:name w:val="xl2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6">
    <w:name w:val="xl2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7">
    <w:name w:val="xl2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8">
    <w:name w:val="xl2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29">
    <w:name w:val="xl22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0">
    <w:name w:val="xl23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1">
    <w:name w:val="xl231"/>
    <w:basedOn w:val="Normal"/>
    <w:rsid w:val="007A5778"/>
    <w:pPr>
      <w:pBdr>
        <w:top w:val="single" w:sz="4" w:space="0" w:color="auto"/>
        <w:bottom w:val="single" w:sz="4" w:space="0" w:color="auto"/>
      </w:pBdr>
      <w:spacing w:before="100" w:beforeAutospacing="1" w:after="100" w:afterAutospacing="1"/>
    </w:pPr>
    <w:rPr>
      <w:rFonts w:ascii="Arial LatArm" w:hAnsi="Arial LatArm"/>
      <w:lang w:val="en-US" w:eastAsia="en-US" w:bidi="ar-SA"/>
    </w:rPr>
  </w:style>
  <w:style w:type="paragraph" w:customStyle="1" w:styleId="xl232">
    <w:name w:val="xl23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3">
    <w:name w:val="xl233"/>
    <w:basedOn w:val="Normal"/>
    <w:rsid w:val="007A5778"/>
    <w:pPr>
      <w:pBdr>
        <w:top w:val="single" w:sz="4" w:space="0" w:color="auto"/>
        <w:left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34">
    <w:name w:val="xl234"/>
    <w:basedOn w:val="Normal"/>
    <w:rsid w:val="007A5778"/>
    <w:pPr>
      <w:spacing w:before="100" w:beforeAutospacing="1" w:after="100" w:afterAutospacing="1"/>
      <w:jc w:val="center"/>
      <w:textAlignment w:val="center"/>
    </w:pPr>
    <w:rPr>
      <w:b/>
      <w:bCs/>
      <w:lang w:val="en-US" w:eastAsia="en-US" w:bidi="ar-SA"/>
    </w:rPr>
  </w:style>
  <w:style w:type="paragraph" w:customStyle="1" w:styleId="xl235">
    <w:name w:val="xl23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6">
    <w:name w:val="xl236"/>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7">
    <w:name w:val="xl23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8">
    <w:name w:val="xl238"/>
    <w:basedOn w:val="Normal"/>
    <w:rsid w:val="007A5778"/>
    <w:pPr>
      <w:pBdr>
        <w:top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39">
    <w:name w:val="xl239"/>
    <w:basedOn w:val="Normal"/>
    <w:rsid w:val="007A5778"/>
    <w:pPr>
      <w:pBdr>
        <w:bottom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40">
    <w:name w:val="xl240"/>
    <w:basedOn w:val="Normal"/>
    <w:rsid w:val="007A5778"/>
    <w:pPr>
      <w:pBdr>
        <w:top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41">
    <w:name w:val="xl241"/>
    <w:basedOn w:val="Normal"/>
    <w:rsid w:val="007A5778"/>
    <w:pPr>
      <w:pBdr>
        <w:top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bidi="ar-SA"/>
    </w:rPr>
  </w:style>
  <w:style w:type="paragraph" w:customStyle="1" w:styleId="xl242">
    <w:name w:val="xl242"/>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3">
    <w:name w:val="xl243"/>
    <w:basedOn w:val="Normal"/>
    <w:rsid w:val="007A5778"/>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4">
    <w:name w:val="xl244"/>
    <w:basedOn w:val="Normal"/>
    <w:rsid w:val="007A57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5">
    <w:name w:val="xl245"/>
    <w:basedOn w:val="Normal"/>
    <w:rsid w:val="00D61D5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46">
    <w:name w:val="xl246"/>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47">
    <w:name w:val="xl247"/>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48">
    <w:name w:val="xl248"/>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49">
    <w:name w:val="xl249"/>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50">
    <w:name w:val="xl250"/>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51">
    <w:name w:val="xl251"/>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52">
    <w:name w:val="xl252"/>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53">
    <w:name w:val="xl253"/>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4">
    <w:name w:val="xl254"/>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5">
    <w:name w:val="xl255"/>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6">
    <w:name w:val="xl256"/>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7">
    <w:name w:val="xl257"/>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en-US" w:eastAsia="en-US" w:bidi="ar-SA"/>
    </w:rPr>
  </w:style>
  <w:style w:type="paragraph" w:customStyle="1" w:styleId="xl258">
    <w:name w:val="xl258"/>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59">
    <w:name w:val="xl259"/>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0">
    <w:name w:val="xl260"/>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1">
    <w:name w:val="xl261"/>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2">
    <w:name w:val="xl262"/>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3">
    <w:name w:val="xl263"/>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64">
    <w:name w:val="xl264"/>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5">
    <w:name w:val="xl265"/>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6">
    <w:name w:val="xl266"/>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7">
    <w:name w:val="xl267"/>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68">
    <w:name w:val="xl268"/>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69">
    <w:name w:val="xl269"/>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70">
    <w:name w:val="xl270"/>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1">
    <w:name w:val="xl271"/>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2">
    <w:name w:val="xl272"/>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3">
    <w:name w:val="xl273"/>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74">
    <w:name w:val="xl274"/>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5">
    <w:name w:val="xl275"/>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6">
    <w:name w:val="xl276"/>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77">
    <w:name w:val="xl277"/>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78">
    <w:name w:val="xl278"/>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79">
    <w:name w:val="xl279"/>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80">
    <w:name w:val="xl280"/>
    <w:basedOn w:val="Normal"/>
    <w:rsid w:val="00D6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81">
    <w:name w:val="xl281"/>
    <w:basedOn w:val="Normal"/>
    <w:rsid w:val="00D61D57"/>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82">
    <w:name w:val="xl282"/>
    <w:basedOn w:val="Normal"/>
    <w:rsid w:val="00D61D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283">
    <w:name w:val="xl283"/>
    <w:basedOn w:val="Normal"/>
    <w:rsid w:val="00D6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284">
    <w:name w:val="xl284"/>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85">
    <w:name w:val="xl285"/>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86">
    <w:name w:val="xl286"/>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87">
    <w:name w:val="xl287"/>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88">
    <w:name w:val="xl288"/>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89">
    <w:name w:val="xl289"/>
    <w:basedOn w:val="Normal"/>
    <w:rsid w:val="00D61D57"/>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90">
    <w:name w:val="xl290"/>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291">
    <w:name w:val="xl291"/>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sz w:val="16"/>
      <w:szCs w:val="16"/>
      <w:u w:val="single"/>
      <w:lang w:val="en-US" w:eastAsia="en-US" w:bidi="ar-SA"/>
    </w:rPr>
  </w:style>
  <w:style w:type="paragraph" w:customStyle="1" w:styleId="xl292">
    <w:name w:val="xl292"/>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lang w:val="en-US" w:eastAsia="en-US" w:bidi="ar-SA"/>
    </w:rPr>
  </w:style>
  <w:style w:type="paragraph" w:customStyle="1" w:styleId="xl293">
    <w:name w:val="xl293"/>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lang w:val="en-US" w:eastAsia="en-US" w:bidi="ar-SA"/>
    </w:rPr>
  </w:style>
  <w:style w:type="paragraph" w:customStyle="1" w:styleId="xl294">
    <w:name w:val="xl294"/>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4"/>
      <w:szCs w:val="14"/>
      <w:lang w:val="en-US" w:eastAsia="en-US" w:bidi="ar-SA"/>
    </w:rPr>
  </w:style>
  <w:style w:type="paragraph" w:customStyle="1" w:styleId="xl295">
    <w:name w:val="xl295"/>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6">
    <w:name w:val="xl296"/>
    <w:basedOn w:val="Normal"/>
    <w:rsid w:val="00D61D5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7">
    <w:name w:val="xl297"/>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298">
    <w:name w:val="xl298"/>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99">
    <w:name w:val="xl299"/>
    <w:basedOn w:val="Normal"/>
    <w:rsid w:val="00D61D57"/>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00">
    <w:name w:val="xl300"/>
    <w:basedOn w:val="Normal"/>
    <w:rsid w:val="00D61D57"/>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01">
    <w:name w:val="xl301"/>
    <w:basedOn w:val="Normal"/>
    <w:rsid w:val="00D61D57"/>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02">
    <w:name w:val="xl302"/>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303">
    <w:name w:val="xl303"/>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04">
    <w:name w:val="xl304"/>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05">
    <w:name w:val="xl305"/>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06">
    <w:name w:val="xl306"/>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307">
    <w:name w:val="xl307"/>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08">
    <w:name w:val="xl308"/>
    <w:basedOn w:val="Normal"/>
    <w:rsid w:val="00D61D5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09">
    <w:name w:val="xl309"/>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0">
    <w:name w:val="xl310"/>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11">
    <w:name w:val="xl311"/>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312">
    <w:name w:val="xl312"/>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313">
    <w:name w:val="xl313"/>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4">
    <w:name w:val="xl314"/>
    <w:basedOn w:val="Normal"/>
    <w:rsid w:val="00D61D5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5">
    <w:name w:val="xl315"/>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6">
    <w:name w:val="xl316"/>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317">
    <w:name w:val="xl317"/>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8">
    <w:name w:val="xl318"/>
    <w:basedOn w:val="Normal"/>
    <w:rsid w:val="00D61D5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19">
    <w:name w:val="xl319"/>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20">
    <w:name w:val="xl320"/>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21">
    <w:name w:val="xl321"/>
    <w:basedOn w:val="Normal"/>
    <w:rsid w:val="00D61D57"/>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22">
    <w:name w:val="xl322"/>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323">
    <w:name w:val="xl323"/>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4">
    <w:name w:val="xl324"/>
    <w:basedOn w:val="Normal"/>
    <w:rsid w:val="00D61D5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5">
    <w:name w:val="xl325"/>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6">
    <w:name w:val="xl326"/>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7">
    <w:name w:val="xl327"/>
    <w:basedOn w:val="Normal"/>
    <w:rsid w:val="00D61D5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8">
    <w:name w:val="xl328"/>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29">
    <w:name w:val="xl329"/>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0">
    <w:name w:val="xl330"/>
    <w:basedOn w:val="Normal"/>
    <w:rsid w:val="00D61D5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1">
    <w:name w:val="xl331"/>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2">
    <w:name w:val="xl332"/>
    <w:basedOn w:val="Normal"/>
    <w:rsid w:val="00D61D57"/>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3">
    <w:name w:val="xl333"/>
    <w:basedOn w:val="Normal"/>
    <w:rsid w:val="00D61D57"/>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4">
    <w:name w:val="xl334"/>
    <w:basedOn w:val="Normal"/>
    <w:rsid w:val="00D61D57"/>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335">
    <w:name w:val="xl335"/>
    <w:basedOn w:val="Normal"/>
    <w:rsid w:val="00D61D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336">
    <w:name w:val="xl336"/>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lang w:val="en-US" w:eastAsia="en-US" w:bidi="ar-SA"/>
    </w:rPr>
  </w:style>
  <w:style w:type="paragraph" w:customStyle="1" w:styleId="xl337">
    <w:name w:val="xl337"/>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338">
    <w:name w:val="xl338"/>
    <w:basedOn w:val="Normal"/>
    <w:rsid w:val="00D61D57"/>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339">
    <w:name w:val="xl339"/>
    <w:basedOn w:val="Normal"/>
    <w:rsid w:val="00D61D57"/>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340">
    <w:name w:val="xl340"/>
    <w:basedOn w:val="Normal"/>
    <w:rsid w:val="00D61D57"/>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341">
    <w:name w:val="xl341"/>
    <w:basedOn w:val="Normal"/>
    <w:rsid w:val="00D61D57"/>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342">
    <w:name w:val="xl342"/>
    <w:basedOn w:val="Normal"/>
    <w:rsid w:val="00D61D57"/>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343">
    <w:name w:val="xl343"/>
    <w:basedOn w:val="Normal"/>
    <w:rsid w:val="00D61D57"/>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344">
    <w:name w:val="xl344"/>
    <w:basedOn w:val="Normal"/>
    <w:rsid w:val="00D61D57"/>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0882014">
      <w:bodyDiv w:val="1"/>
      <w:marLeft w:val="0"/>
      <w:marRight w:val="0"/>
      <w:marTop w:val="0"/>
      <w:marBottom w:val="0"/>
      <w:divBdr>
        <w:top w:val="none" w:sz="0" w:space="0" w:color="auto"/>
        <w:left w:val="none" w:sz="0" w:space="0" w:color="auto"/>
        <w:bottom w:val="none" w:sz="0" w:space="0" w:color="auto"/>
        <w:right w:val="none" w:sz="0" w:space="0" w:color="auto"/>
      </w:divBdr>
    </w:div>
    <w:div w:id="46689307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0626499">
      <w:bodyDiv w:val="1"/>
      <w:marLeft w:val="0"/>
      <w:marRight w:val="0"/>
      <w:marTop w:val="0"/>
      <w:marBottom w:val="0"/>
      <w:divBdr>
        <w:top w:val="none" w:sz="0" w:space="0" w:color="auto"/>
        <w:left w:val="none" w:sz="0" w:space="0" w:color="auto"/>
        <w:bottom w:val="none" w:sz="0" w:space="0" w:color="auto"/>
        <w:right w:val="none" w:sz="0" w:space="0" w:color="auto"/>
      </w:divBdr>
    </w:div>
    <w:div w:id="57744256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031033788">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7522938">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09457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798376938">
      <w:bodyDiv w:val="1"/>
      <w:marLeft w:val="0"/>
      <w:marRight w:val="0"/>
      <w:marTop w:val="0"/>
      <w:marBottom w:val="0"/>
      <w:divBdr>
        <w:top w:val="none" w:sz="0" w:space="0" w:color="auto"/>
        <w:left w:val="none" w:sz="0" w:space="0" w:color="auto"/>
        <w:bottom w:val="none" w:sz="0" w:space="0" w:color="auto"/>
        <w:right w:val="none" w:sz="0" w:space="0" w:color="auto"/>
      </w:divBdr>
    </w:div>
    <w:div w:id="182145902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673305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07299517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B527-2E87-4AF6-89F2-8C76E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5063</TotalTime>
  <Pages>1</Pages>
  <Words>24129</Words>
  <Characters>137540</Characters>
  <Application>Microsoft Office Word</Application>
  <DocSecurity>0</DocSecurity>
  <Lines>1146</Lines>
  <Paragraphs>322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161347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18</cp:lastModifiedBy>
  <cp:revision>2151</cp:revision>
  <cp:lastPrinted>2018-02-16T07:12:00Z</cp:lastPrinted>
  <dcterms:created xsi:type="dcterms:W3CDTF">2019-10-28T07:04:00Z</dcterms:created>
  <dcterms:modified xsi:type="dcterms:W3CDTF">2026-02-23T04:21:00Z</dcterms:modified>
</cp:coreProperties>
</file>